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C8E16C" w14:textId="77777777" w:rsidR="003D3B34" w:rsidRPr="006506F4" w:rsidRDefault="003D3B34" w:rsidP="003D3B34">
      <w:pPr>
        <w:suppressAutoHyphens/>
        <w:spacing w:after="0" w:line="240" w:lineRule="auto"/>
        <w:jc w:val="center"/>
        <w:rPr>
          <w:rFonts w:ascii="Times New Roman" w:eastAsia="Times New Roman" w:hAnsi="Times New Roman"/>
          <w:sz w:val="24"/>
          <w:szCs w:val="24"/>
          <w:lang w:eastAsia="ar-SA"/>
        </w:rPr>
      </w:pPr>
      <w:bookmarkStart w:id="0" w:name="_GoBack"/>
      <w:bookmarkEnd w:id="0"/>
      <w:r w:rsidRPr="006506F4">
        <w:rPr>
          <w:rFonts w:ascii="Times New Roman" w:eastAsia="Times New Roman" w:hAnsi="Times New Roman"/>
          <w:sz w:val="24"/>
          <w:szCs w:val="24"/>
          <w:lang w:eastAsia="ar-SA"/>
        </w:rPr>
        <w:t>ДОГОВОР №________</w:t>
      </w:r>
    </w:p>
    <w:p w14:paraId="6C7CB630" w14:textId="77777777" w:rsidR="003D3B34" w:rsidRPr="006506F4" w:rsidRDefault="00540553" w:rsidP="003D3B34">
      <w:pPr>
        <w:suppressAutoHyphens/>
        <w:spacing w:after="0" w:line="240" w:lineRule="auto"/>
        <w:jc w:val="center"/>
        <w:rPr>
          <w:rFonts w:ascii="Times New Roman" w:eastAsia="Times New Roman" w:hAnsi="Times New Roman"/>
          <w:sz w:val="24"/>
          <w:szCs w:val="24"/>
          <w:lang w:eastAsia="ar-SA"/>
        </w:rPr>
      </w:pPr>
      <w:r w:rsidRPr="006506F4">
        <w:rPr>
          <w:rFonts w:ascii="Times New Roman" w:hAnsi="Times New Roman"/>
          <w:sz w:val="24"/>
          <w:szCs w:val="24"/>
        </w:rPr>
        <w:t xml:space="preserve">на </w:t>
      </w:r>
      <w:r w:rsidR="006F1CFF" w:rsidRPr="006506F4">
        <w:rPr>
          <w:rFonts w:ascii="Times New Roman" w:hAnsi="Times New Roman"/>
          <w:sz w:val="24"/>
          <w:szCs w:val="24"/>
        </w:rPr>
        <w:t xml:space="preserve">выполнение </w:t>
      </w:r>
      <w:r w:rsidR="001B460D" w:rsidRPr="006506F4">
        <w:rPr>
          <w:rFonts w:ascii="Times New Roman" w:hAnsi="Times New Roman"/>
          <w:sz w:val="24"/>
          <w:szCs w:val="24"/>
        </w:rPr>
        <w:t xml:space="preserve">работ </w:t>
      </w:r>
      <w:r w:rsidR="00787ED8" w:rsidRPr="006506F4">
        <w:rPr>
          <w:rFonts w:ascii="Times New Roman" w:hAnsi="Times New Roman"/>
          <w:sz w:val="24"/>
          <w:szCs w:val="24"/>
        </w:rPr>
        <w:t xml:space="preserve">по </w:t>
      </w:r>
      <w:r w:rsidRPr="006506F4">
        <w:rPr>
          <w:rFonts w:ascii="Times New Roman" w:hAnsi="Times New Roman"/>
          <w:sz w:val="24"/>
          <w:szCs w:val="24"/>
        </w:rPr>
        <w:t xml:space="preserve">техническому обслуживанию </w:t>
      </w:r>
      <w:proofErr w:type="spellStart"/>
      <w:r w:rsidR="00981B43" w:rsidRPr="006506F4">
        <w:rPr>
          <w:rFonts w:ascii="Times New Roman" w:hAnsi="Times New Roman"/>
          <w:sz w:val="24"/>
          <w:szCs w:val="24"/>
        </w:rPr>
        <w:t>домофонной</w:t>
      </w:r>
      <w:proofErr w:type="spellEnd"/>
      <w:r w:rsidR="00981B43" w:rsidRPr="006506F4">
        <w:rPr>
          <w:rFonts w:ascii="Times New Roman" w:hAnsi="Times New Roman"/>
          <w:sz w:val="24"/>
          <w:szCs w:val="24"/>
        </w:rPr>
        <w:t xml:space="preserve"> системы</w:t>
      </w:r>
    </w:p>
    <w:p w14:paraId="07663F7F" w14:textId="77777777" w:rsidR="00324D22" w:rsidRPr="006506F4" w:rsidRDefault="00324D22" w:rsidP="003D3B34">
      <w:pPr>
        <w:suppressAutoHyphens/>
        <w:spacing w:after="0" w:line="240" w:lineRule="auto"/>
        <w:jc w:val="both"/>
        <w:rPr>
          <w:rFonts w:ascii="Times New Roman" w:eastAsia="Times New Roman" w:hAnsi="Times New Roman"/>
          <w:sz w:val="24"/>
          <w:szCs w:val="24"/>
          <w:lang w:eastAsia="ar-SA"/>
        </w:rPr>
      </w:pPr>
    </w:p>
    <w:p w14:paraId="789EA427" w14:textId="6EB42101" w:rsidR="003D3B34" w:rsidRPr="006506F4" w:rsidRDefault="003D3B34" w:rsidP="003D3B34">
      <w:pPr>
        <w:suppressAutoHyphens/>
        <w:spacing w:after="0" w:line="240" w:lineRule="auto"/>
        <w:jc w:val="both"/>
        <w:rPr>
          <w:rFonts w:ascii="Times New Roman" w:eastAsia="Times New Roman" w:hAnsi="Times New Roman"/>
          <w:sz w:val="24"/>
          <w:szCs w:val="24"/>
          <w:lang w:eastAsia="ar-SA"/>
        </w:rPr>
      </w:pPr>
      <w:r w:rsidRPr="006506F4">
        <w:rPr>
          <w:rFonts w:ascii="Times New Roman" w:eastAsia="Times New Roman" w:hAnsi="Times New Roman"/>
          <w:sz w:val="24"/>
          <w:szCs w:val="24"/>
          <w:lang w:eastAsia="ar-SA"/>
        </w:rPr>
        <w:t>г.</w:t>
      </w:r>
      <w:r w:rsidR="005C3658" w:rsidRPr="006506F4">
        <w:rPr>
          <w:rFonts w:ascii="Times New Roman" w:eastAsia="Times New Roman" w:hAnsi="Times New Roman"/>
          <w:sz w:val="24"/>
          <w:szCs w:val="24"/>
          <w:lang w:eastAsia="ar-SA"/>
        </w:rPr>
        <w:t xml:space="preserve"> Уфа</w:t>
      </w:r>
      <w:r w:rsidR="00981B43" w:rsidRPr="006506F4">
        <w:rPr>
          <w:rFonts w:ascii="Times New Roman" w:eastAsia="Times New Roman" w:hAnsi="Times New Roman"/>
          <w:sz w:val="24"/>
          <w:szCs w:val="24"/>
          <w:lang w:eastAsia="ar-SA"/>
        </w:rPr>
        <w:t xml:space="preserve">         </w:t>
      </w:r>
      <w:r w:rsidR="004915D8" w:rsidRPr="006506F4">
        <w:rPr>
          <w:rFonts w:ascii="Times New Roman" w:eastAsia="Times New Roman" w:hAnsi="Times New Roman"/>
          <w:sz w:val="24"/>
          <w:szCs w:val="24"/>
          <w:lang w:eastAsia="ar-SA"/>
        </w:rPr>
        <w:t xml:space="preserve">                                                </w:t>
      </w:r>
      <w:r w:rsidR="006506F4">
        <w:rPr>
          <w:rFonts w:ascii="Times New Roman" w:eastAsia="Times New Roman" w:hAnsi="Times New Roman"/>
          <w:sz w:val="24"/>
          <w:szCs w:val="24"/>
          <w:lang w:eastAsia="ar-SA"/>
        </w:rPr>
        <w:tab/>
      </w:r>
      <w:r w:rsidR="006506F4">
        <w:rPr>
          <w:rFonts w:ascii="Times New Roman" w:eastAsia="Times New Roman" w:hAnsi="Times New Roman"/>
          <w:sz w:val="24"/>
          <w:szCs w:val="24"/>
          <w:lang w:eastAsia="ar-SA"/>
        </w:rPr>
        <w:tab/>
      </w:r>
      <w:r w:rsidR="006506F4">
        <w:rPr>
          <w:rFonts w:ascii="Times New Roman" w:eastAsia="Times New Roman" w:hAnsi="Times New Roman"/>
          <w:sz w:val="24"/>
          <w:szCs w:val="24"/>
          <w:lang w:eastAsia="ar-SA"/>
        </w:rPr>
        <w:tab/>
      </w:r>
      <w:r w:rsidR="006506F4">
        <w:rPr>
          <w:rFonts w:ascii="Times New Roman" w:eastAsia="Times New Roman" w:hAnsi="Times New Roman"/>
          <w:sz w:val="24"/>
          <w:szCs w:val="24"/>
          <w:lang w:eastAsia="ar-SA"/>
        </w:rPr>
        <w:tab/>
      </w:r>
      <w:r w:rsidR="004915D8" w:rsidRPr="006506F4">
        <w:rPr>
          <w:rFonts w:ascii="Times New Roman" w:eastAsia="Times New Roman" w:hAnsi="Times New Roman"/>
          <w:sz w:val="24"/>
          <w:szCs w:val="24"/>
          <w:lang w:eastAsia="ar-SA"/>
        </w:rPr>
        <w:t xml:space="preserve">  </w:t>
      </w:r>
      <w:proofErr w:type="gramStart"/>
      <w:r w:rsidR="004915D8" w:rsidRPr="006506F4">
        <w:rPr>
          <w:rFonts w:ascii="Times New Roman" w:eastAsia="Times New Roman" w:hAnsi="Times New Roman"/>
          <w:sz w:val="24"/>
          <w:szCs w:val="24"/>
          <w:lang w:eastAsia="ar-SA"/>
        </w:rPr>
        <w:t xml:space="preserve"> </w:t>
      </w:r>
      <w:r w:rsidR="00641257" w:rsidRPr="006506F4">
        <w:rPr>
          <w:rFonts w:ascii="Times New Roman" w:eastAsia="Times New Roman" w:hAnsi="Times New Roman"/>
          <w:sz w:val="24"/>
          <w:szCs w:val="24"/>
          <w:lang w:eastAsia="ar-SA"/>
        </w:rPr>
        <w:t xml:space="preserve">  «</w:t>
      </w:r>
      <w:proofErr w:type="gramEnd"/>
      <w:r w:rsidRPr="006506F4">
        <w:rPr>
          <w:rFonts w:ascii="Times New Roman" w:eastAsia="Times New Roman" w:hAnsi="Times New Roman"/>
          <w:sz w:val="24"/>
          <w:szCs w:val="24"/>
          <w:lang w:eastAsia="ar-SA"/>
        </w:rPr>
        <w:t>__</w:t>
      </w:r>
      <w:r w:rsidR="006710AA" w:rsidRPr="006506F4">
        <w:rPr>
          <w:rFonts w:ascii="Times New Roman" w:eastAsia="Times New Roman" w:hAnsi="Times New Roman"/>
          <w:sz w:val="24"/>
          <w:szCs w:val="24"/>
          <w:lang w:eastAsia="ar-SA"/>
        </w:rPr>
        <w:t>_» __________</w:t>
      </w:r>
      <w:r w:rsidR="004207DC" w:rsidRPr="006506F4">
        <w:rPr>
          <w:rFonts w:ascii="Times New Roman" w:eastAsia="Times New Roman" w:hAnsi="Times New Roman"/>
          <w:sz w:val="24"/>
          <w:szCs w:val="24"/>
          <w:lang w:eastAsia="ar-SA"/>
        </w:rPr>
        <w:t>20</w:t>
      </w:r>
      <w:r w:rsidR="00484AB0" w:rsidRPr="006506F4">
        <w:rPr>
          <w:rFonts w:ascii="Times New Roman" w:eastAsia="Times New Roman" w:hAnsi="Times New Roman"/>
          <w:sz w:val="24"/>
          <w:szCs w:val="24"/>
          <w:lang w:eastAsia="ar-SA"/>
        </w:rPr>
        <w:t>2</w:t>
      </w:r>
      <w:r w:rsidR="00331E17" w:rsidRPr="006506F4">
        <w:rPr>
          <w:rFonts w:ascii="Times New Roman" w:eastAsia="Times New Roman" w:hAnsi="Times New Roman"/>
          <w:sz w:val="24"/>
          <w:szCs w:val="24"/>
          <w:lang w:eastAsia="ar-SA"/>
        </w:rPr>
        <w:t>1</w:t>
      </w:r>
      <w:r w:rsidR="009010F3" w:rsidRPr="006506F4">
        <w:rPr>
          <w:rFonts w:ascii="Times New Roman" w:eastAsia="Times New Roman" w:hAnsi="Times New Roman"/>
          <w:sz w:val="24"/>
          <w:szCs w:val="24"/>
          <w:lang w:eastAsia="ar-SA"/>
        </w:rPr>
        <w:t>г.</w:t>
      </w:r>
    </w:p>
    <w:p w14:paraId="790C7522" w14:textId="77777777" w:rsidR="00D95A08" w:rsidRPr="006506F4" w:rsidRDefault="00D95A08" w:rsidP="003D3B34">
      <w:pPr>
        <w:suppressAutoHyphens/>
        <w:spacing w:after="0" w:line="240" w:lineRule="auto"/>
        <w:jc w:val="both"/>
        <w:rPr>
          <w:rFonts w:ascii="Times New Roman" w:eastAsia="Times New Roman" w:hAnsi="Times New Roman"/>
          <w:sz w:val="24"/>
          <w:szCs w:val="24"/>
          <w:lang w:eastAsia="ar-SA"/>
        </w:rPr>
      </w:pPr>
    </w:p>
    <w:p w14:paraId="6DF69B0D" w14:textId="07FFE031" w:rsidR="004915D8" w:rsidRPr="006506F4" w:rsidRDefault="004915D8" w:rsidP="004915D8">
      <w:pPr>
        <w:autoSpaceDE w:val="0"/>
        <w:autoSpaceDN w:val="0"/>
        <w:adjustRightInd w:val="0"/>
        <w:spacing w:after="0" w:line="240" w:lineRule="auto"/>
        <w:ind w:firstLine="709"/>
        <w:jc w:val="both"/>
        <w:rPr>
          <w:rFonts w:ascii="Times New Roman" w:hAnsi="Times New Roman"/>
          <w:color w:val="000000"/>
          <w:sz w:val="24"/>
          <w:szCs w:val="24"/>
        </w:rPr>
      </w:pPr>
      <w:r w:rsidRPr="006506F4">
        <w:rPr>
          <w:rFonts w:ascii="Times New Roman" w:hAnsi="Times New Roman"/>
          <w:b/>
          <w:bCs/>
          <w:sz w:val="24"/>
          <w:szCs w:val="24"/>
        </w:rPr>
        <w:t>Публичное акционерное общество «</w:t>
      </w:r>
      <w:r w:rsidR="005C3658" w:rsidRPr="006506F4">
        <w:rPr>
          <w:rFonts w:ascii="Times New Roman" w:hAnsi="Times New Roman"/>
          <w:b/>
          <w:bCs/>
          <w:sz w:val="24"/>
          <w:szCs w:val="24"/>
        </w:rPr>
        <w:t>Башинформсвязь</w:t>
      </w:r>
      <w:r w:rsidRPr="006506F4">
        <w:rPr>
          <w:rFonts w:ascii="Times New Roman" w:hAnsi="Times New Roman"/>
          <w:b/>
          <w:bCs/>
          <w:sz w:val="24"/>
          <w:szCs w:val="24"/>
        </w:rPr>
        <w:t>»</w:t>
      </w:r>
      <w:r w:rsidRPr="006506F4">
        <w:rPr>
          <w:rFonts w:ascii="Times New Roman" w:hAnsi="Times New Roman"/>
          <w:bCs/>
          <w:sz w:val="24"/>
          <w:szCs w:val="24"/>
        </w:rPr>
        <w:t xml:space="preserve"> </w:t>
      </w:r>
      <w:r w:rsidR="001D00C0" w:rsidRPr="006506F4">
        <w:rPr>
          <w:rFonts w:ascii="Times New Roman" w:hAnsi="Times New Roman"/>
          <w:color w:val="000000"/>
          <w:sz w:val="24"/>
          <w:szCs w:val="24"/>
        </w:rPr>
        <w:t>в лице</w:t>
      </w:r>
      <w:r w:rsidR="009E7D1C" w:rsidRPr="006506F4">
        <w:rPr>
          <w:rFonts w:ascii="Times New Roman" w:hAnsi="Times New Roman"/>
          <w:color w:val="000000"/>
          <w:sz w:val="24"/>
          <w:szCs w:val="24"/>
        </w:rPr>
        <w:t xml:space="preserve"> </w:t>
      </w:r>
      <w:r w:rsidR="004377D3">
        <w:rPr>
          <w:rFonts w:ascii="Times New Roman" w:hAnsi="Times New Roman"/>
          <w:sz w:val="24"/>
          <w:szCs w:val="24"/>
        </w:rPr>
        <w:t>____________________</w:t>
      </w:r>
      <w:r w:rsidR="00356816" w:rsidRPr="006506F4">
        <w:rPr>
          <w:rFonts w:ascii="Times New Roman" w:hAnsi="Times New Roman"/>
          <w:color w:val="000000"/>
          <w:sz w:val="24"/>
          <w:szCs w:val="24"/>
        </w:rPr>
        <w:t xml:space="preserve">, </w:t>
      </w:r>
      <w:r w:rsidR="00493AD1" w:rsidRPr="006506F4">
        <w:rPr>
          <w:rFonts w:ascii="Times New Roman" w:hAnsi="Times New Roman"/>
          <w:color w:val="000000"/>
          <w:sz w:val="24"/>
          <w:szCs w:val="24"/>
        </w:rPr>
        <w:t>действующе</w:t>
      </w:r>
      <w:r w:rsidR="00356816" w:rsidRPr="006506F4">
        <w:rPr>
          <w:rFonts w:ascii="Times New Roman" w:hAnsi="Times New Roman"/>
          <w:color w:val="000000"/>
          <w:sz w:val="24"/>
          <w:szCs w:val="24"/>
        </w:rPr>
        <w:t>й</w:t>
      </w:r>
      <w:r w:rsidR="00493AD1" w:rsidRPr="006506F4">
        <w:rPr>
          <w:rFonts w:ascii="Times New Roman" w:hAnsi="Times New Roman"/>
          <w:color w:val="000000"/>
          <w:sz w:val="24"/>
          <w:szCs w:val="24"/>
        </w:rPr>
        <w:t xml:space="preserve"> </w:t>
      </w:r>
      <w:r w:rsidR="001D00C0" w:rsidRPr="006506F4">
        <w:rPr>
          <w:rFonts w:ascii="Times New Roman" w:hAnsi="Times New Roman"/>
          <w:color w:val="000000"/>
          <w:sz w:val="24"/>
          <w:szCs w:val="24"/>
        </w:rPr>
        <w:t xml:space="preserve">на основании </w:t>
      </w:r>
      <w:r w:rsidR="004377D3">
        <w:rPr>
          <w:rFonts w:ascii="Times New Roman" w:hAnsi="Times New Roman"/>
          <w:color w:val="000000"/>
          <w:sz w:val="24"/>
          <w:szCs w:val="24"/>
        </w:rPr>
        <w:t>_____________</w:t>
      </w:r>
      <w:r w:rsidRPr="006506F4">
        <w:rPr>
          <w:rFonts w:ascii="Times New Roman" w:hAnsi="Times New Roman"/>
          <w:color w:val="000000"/>
          <w:sz w:val="24"/>
          <w:szCs w:val="24"/>
        </w:rPr>
        <w:t xml:space="preserve">, именуемое в дальнейшем </w:t>
      </w:r>
      <w:r w:rsidRPr="006506F4">
        <w:rPr>
          <w:rFonts w:ascii="Times New Roman" w:hAnsi="Times New Roman"/>
          <w:b/>
          <w:bCs/>
          <w:color w:val="000000"/>
          <w:sz w:val="24"/>
          <w:szCs w:val="24"/>
        </w:rPr>
        <w:t xml:space="preserve">«Заказчик», </w:t>
      </w:r>
      <w:r w:rsidRPr="006506F4">
        <w:rPr>
          <w:rFonts w:ascii="Times New Roman" w:hAnsi="Times New Roman"/>
          <w:bCs/>
          <w:color w:val="000000"/>
          <w:sz w:val="24"/>
          <w:szCs w:val="24"/>
        </w:rPr>
        <w:t xml:space="preserve">с одной стороны, </w:t>
      </w:r>
      <w:r w:rsidRPr="006506F4">
        <w:rPr>
          <w:rFonts w:ascii="Times New Roman" w:hAnsi="Times New Roman"/>
          <w:color w:val="000000"/>
          <w:sz w:val="24"/>
          <w:szCs w:val="24"/>
        </w:rPr>
        <w:t xml:space="preserve">и </w:t>
      </w:r>
    </w:p>
    <w:p w14:paraId="28A72BBF" w14:textId="18BDEEC9" w:rsidR="00981B43" w:rsidRPr="006506F4" w:rsidRDefault="005C3658" w:rsidP="004915D8">
      <w:pPr>
        <w:spacing w:after="0" w:line="240" w:lineRule="auto"/>
        <w:ind w:firstLine="720"/>
        <w:jc w:val="both"/>
        <w:rPr>
          <w:rFonts w:ascii="Times New Roman" w:hAnsi="Times New Roman"/>
          <w:color w:val="000000"/>
          <w:sz w:val="24"/>
          <w:szCs w:val="24"/>
        </w:rPr>
      </w:pPr>
      <w:r w:rsidRPr="006506F4">
        <w:rPr>
          <w:rFonts w:ascii="Times New Roman" w:hAnsi="Times New Roman"/>
          <w:b/>
          <w:bCs/>
          <w:color w:val="000000"/>
          <w:sz w:val="24"/>
          <w:szCs w:val="24"/>
        </w:rPr>
        <w:t>_________</w:t>
      </w:r>
      <w:r w:rsidR="004915D8" w:rsidRPr="006506F4">
        <w:rPr>
          <w:rFonts w:ascii="Times New Roman" w:hAnsi="Times New Roman"/>
          <w:bCs/>
          <w:color w:val="000000"/>
          <w:sz w:val="24"/>
          <w:szCs w:val="24"/>
        </w:rPr>
        <w:t>,</w:t>
      </w:r>
      <w:r w:rsidR="004915D8" w:rsidRPr="006506F4">
        <w:rPr>
          <w:rFonts w:ascii="Times New Roman" w:hAnsi="Times New Roman"/>
          <w:color w:val="000000"/>
          <w:sz w:val="24"/>
          <w:szCs w:val="24"/>
        </w:rPr>
        <w:t xml:space="preserve"> в лице директора </w:t>
      </w:r>
      <w:r w:rsidRPr="006506F4">
        <w:rPr>
          <w:rFonts w:ascii="Times New Roman" w:hAnsi="Times New Roman"/>
          <w:color w:val="000000"/>
          <w:sz w:val="24"/>
          <w:szCs w:val="24"/>
        </w:rPr>
        <w:t>____________</w:t>
      </w:r>
      <w:r w:rsidR="004915D8" w:rsidRPr="006506F4">
        <w:rPr>
          <w:rFonts w:ascii="Times New Roman" w:hAnsi="Times New Roman"/>
          <w:color w:val="000000"/>
          <w:sz w:val="24"/>
          <w:szCs w:val="24"/>
        </w:rPr>
        <w:t xml:space="preserve">, действующего на </w:t>
      </w:r>
      <w:r w:rsidR="00641257" w:rsidRPr="006506F4">
        <w:rPr>
          <w:rFonts w:ascii="Times New Roman" w:hAnsi="Times New Roman"/>
          <w:color w:val="000000"/>
          <w:sz w:val="24"/>
          <w:szCs w:val="24"/>
        </w:rPr>
        <w:t>основании Устава</w:t>
      </w:r>
      <w:r w:rsidR="004915D8" w:rsidRPr="006506F4">
        <w:rPr>
          <w:rFonts w:ascii="Times New Roman" w:hAnsi="Times New Roman"/>
          <w:color w:val="000000"/>
          <w:sz w:val="24"/>
          <w:szCs w:val="24"/>
        </w:rPr>
        <w:t xml:space="preserve">, именуемое в дальнейшем </w:t>
      </w:r>
      <w:r w:rsidR="004915D8" w:rsidRPr="006506F4">
        <w:rPr>
          <w:rFonts w:ascii="Times New Roman" w:hAnsi="Times New Roman"/>
          <w:b/>
          <w:bCs/>
          <w:color w:val="000000"/>
          <w:sz w:val="24"/>
          <w:szCs w:val="24"/>
        </w:rPr>
        <w:t>«Подрядчик»</w:t>
      </w:r>
      <w:r w:rsidR="004915D8" w:rsidRPr="006506F4">
        <w:rPr>
          <w:rFonts w:ascii="Times New Roman" w:hAnsi="Times New Roman"/>
          <w:color w:val="000000"/>
          <w:sz w:val="24"/>
          <w:szCs w:val="24"/>
        </w:rPr>
        <w:t>, с другой стороны, совместно именуемые «Стороны», а по отдельности - «Сторона», заключили настоящий договор (далее – «</w:t>
      </w:r>
      <w:r w:rsidR="004915D8" w:rsidRPr="006506F4">
        <w:rPr>
          <w:rFonts w:ascii="Times New Roman" w:hAnsi="Times New Roman"/>
          <w:b/>
          <w:bCs/>
          <w:color w:val="000000"/>
          <w:sz w:val="24"/>
          <w:szCs w:val="24"/>
        </w:rPr>
        <w:t>Договор»</w:t>
      </w:r>
      <w:r w:rsidR="004915D8" w:rsidRPr="006506F4">
        <w:rPr>
          <w:rFonts w:ascii="Times New Roman" w:hAnsi="Times New Roman"/>
          <w:color w:val="000000"/>
          <w:sz w:val="24"/>
          <w:szCs w:val="24"/>
        </w:rPr>
        <w:t>) о нижеследующем:</w:t>
      </w:r>
    </w:p>
    <w:p w14:paraId="30461920" w14:textId="77777777" w:rsidR="004915D8" w:rsidRPr="006506F4" w:rsidRDefault="004915D8" w:rsidP="004915D8">
      <w:pPr>
        <w:spacing w:after="0" w:line="240" w:lineRule="auto"/>
        <w:ind w:firstLine="720"/>
        <w:jc w:val="both"/>
        <w:rPr>
          <w:rFonts w:ascii="Times New Roman" w:hAnsi="Times New Roman"/>
          <w:sz w:val="24"/>
          <w:szCs w:val="24"/>
        </w:rPr>
      </w:pPr>
    </w:p>
    <w:p w14:paraId="0C3EB932" w14:textId="77777777" w:rsidR="00981B43" w:rsidRPr="006506F4" w:rsidRDefault="00981B43" w:rsidP="00981B43">
      <w:pPr>
        <w:spacing w:after="0" w:line="240" w:lineRule="auto"/>
        <w:ind w:firstLine="720"/>
        <w:jc w:val="center"/>
        <w:rPr>
          <w:rFonts w:ascii="Times New Roman" w:hAnsi="Times New Roman"/>
          <w:b/>
          <w:sz w:val="24"/>
          <w:szCs w:val="24"/>
        </w:rPr>
      </w:pPr>
      <w:r w:rsidRPr="006506F4">
        <w:rPr>
          <w:rFonts w:ascii="Times New Roman" w:hAnsi="Times New Roman"/>
          <w:b/>
          <w:sz w:val="24"/>
          <w:szCs w:val="24"/>
        </w:rPr>
        <w:t>Определения</w:t>
      </w:r>
    </w:p>
    <w:p w14:paraId="5D535B19" w14:textId="77777777" w:rsidR="00981B43" w:rsidRPr="006506F4" w:rsidRDefault="00981B43" w:rsidP="00981B43">
      <w:pPr>
        <w:spacing w:after="0" w:line="240" w:lineRule="auto"/>
        <w:ind w:firstLine="720"/>
        <w:jc w:val="both"/>
        <w:rPr>
          <w:rFonts w:ascii="Times New Roman" w:hAnsi="Times New Roman"/>
          <w:sz w:val="24"/>
          <w:szCs w:val="24"/>
        </w:rPr>
      </w:pPr>
      <w:r w:rsidRPr="006506F4">
        <w:rPr>
          <w:rFonts w:ascii="Times New Roman" w:hAnsi="Times New Roman"/>
          <w:sz w:val="24"/>
          <w:szCs w:val="24"/>
        </w:rPr>
        <w:tab/>
      </w:r>
    </w:p>
    <w:p w14:paraId="61DAC72A" w14:textId="77777777" w:rsidR="00981B43" w:rsidRPr="006506F4" w:rsidRDefault="00981B43" w:rsidP="00981B43">
      <w:pPr>
        <w:spacing w:after="0" w:line="240" w:lineRule="auto"/>
        <w:ind w:firstLine="720"/>
        <w:jc w:val="both"/>
        <w:rPr>
          <w:rFonts w:ascii="Times New Roman" w:hAnsi="Times New Roman"/>
          <w:sz w:val="24"/>
          <w:szCs w:val="24"/>
        </w:rPr>
      </w:pPr>
      <w:r w:rsidRPr="006506F4">
        <w:rPr>
          <w:rFonts w:ascii="Times New Roman" w:hAnsi="Times New Roman"/>
          <w:sz w:val="24"/>
          <w:szCs w:val="24"/>
        </w:rPr>
        <w:t xml:space="preserve">Термин </w:t>
      </w:r>
      <w:r w:rsidRPr="006506F4">
        <w:rPr>
          <w:rFonts w:ascii="Times New Roman" w:hAnsi="Times New Roman"/>
          <w:b/>
          <w:sz w:val="24"/>
          <w:szCs w:val="24"/>
        </w:rPr>
        <w:t>«Повреждение»</w:t>
      </w:r>
      <w:r w:rsidRPr="006506F4">
        <w:rPr>
          <w:rFonts w:ascii="Times New Roman" w:hAnsi="Times New Roman"/>
          <w:sz w:val="24"/>
          <w:szCs w:val="24"/>
        </w:rPr>
        <w:t xml:space="preserve"> означает событие, заключающееся в нарушении отдельных элементов </w:t>
      </w:r>
      <w:proofErr w:type="spellStart"/>
      <w:r w:rsidRPr="006506F4">
        <w:rPr>
          <w:rFonts w:ascii="Times New Roman" w:hAnsi="Times New Roman"/>
          <w:sz w:val="24"/>
          <w:szCs w:val="24"/>
        </w:rPr>
        <w:t>домофонной</w:t>
      </w:r>
      <w:proofErr w:type="spellEnd"/>
      <w:r w:rsidRPr="006506F4">
        <w:rPr>
          <w:rFonts w:ascii="Times New Roman" w:hAnsi="Times New Roman"/>
          <w:sz w:val="24"/>
          <w:szCs w:val="24"/>
        </w:rPr>
        <w:t xml:space="preserve"> системы</w:t>
      </w:r>
      <w:r w:rsidR="004915D8" w:rsidRPr="006506F4">
        <w:rPr>
          <w:rFonts w:ascii="Times New Roman" w:hAnsi="Times New Roman"/>
          <w:sz w:val="24"/>
          <w:szCs w:val="24"/>
        </w:rPr>
        <w:t xml:space="preserve"> </w:t>
      </w:r>
      <w:r w:rsidRPr="006506F4">
        <w:rPr>
          <w:rFonts w:ascii="Times New Roman" w:hAnsi="Times New Roman"/>
          <w:sz w:val="24"/>
          <w:szCs w:val="24"/>
        </w:rPr>
        <w:t xml:space="preserve">с частичной потерей связи, а также событие, заключающееся в механическом повреждении </w:t>
      </w:r>
      <w:proofErr w:type="spellStart"/>
      <w:r w:rsidRPr="006506F4">
        <w:rPr>
          <w:rFonts w:ascii="Times New Roman" w:hAnsi="Times New Roman"/>
          <w:sz w:val="24"/>
          <w:szCs w:val="24"/>
        </w:rPr>
        <w:t>домофонной</w:t>
      </w:r>
      <w:proofErr w:type="spellEnd"/>
      <w:r w:rsidRPr="006506F4">
        <w:rPr>
          <w:rFonts w:ascii="Times New Roman" w:hAnsi="Times New Roman"/>
          <w:sz w:val="24"/>
          <w:szCs w:val="24"/>
        </w:rPr>
        <w:t xml:space="preserve"> системы.</w:t>
      </w:r>
    </w:p>
    <w:p w14:paraId="2117847B" w14:textId="77777777" w:rsidR="00981B43" w:rsidRPr="006506F4" w:rsidRDefault="00981B43" w:rsidP="00981B43">
      <w:pPr>
        <w:spacing w:after="0" w:line="240" w:lineRule="auto"/>
        <w:ind w:firstLine="720"/>
        <w:jc w:val="both"/>
        <w:rPr>
          <w:rFonts w:ascii="Times New Roman" w:hAnsi="Times New Roman"/>
          <w:sz w:val="24"/>
          <w:szCs w:val="24"/>
        </w:rPr>
      </w:pPr>
      <w:r w:rsidRPr="006506F4">
        <w:rPr>
          <w:rFonts w:ascii="Times New Roman" w:hAnsi="Times New Roman"/>
          <w:sz w:val="24"/>
          <w:szCs w:val="24"/>
        </w:rPr>
        <w:t xml:space="preserve">Термин </w:t>
      </w:r>
      <w:r w:rsidRPr="006506F4">
        <w:rPr>
          <w:rFonts w:ascii="Times New Roman" w:hAnsi="Times New Roman"/>
          <w:b/>
          <w:sz w:val="24"/>
          <w:szCs w:val="24"/>
        </w:rPr>
        <w:t>«Исправное состояние»</w:t>
      </w:r>
      <w:r w:rsidRPr="006506F4">
        <w:rPr>
          <w:rFonts w:ascii="Times New Roman" w:hAnsi="Times New Roman"/>
          <w:sz w:val="24"/>
          <w:szCs w:val="24"/>
        </w:rPr>
        <w:t xml:space="preserve"> (исправность) означает такое состояние </w:t>
      </w:r>
      <w:proofErr w:type="spellStart"/>
      <w:r w:rsidRPr="006506F4">
        <w:rPr>
          <w:rFonts w:ascii="Times New Roman" w:hAnsi="Times New Roman"/>
          <w:sz w:val="24"/>
          <w:szCs w:val="24"/>
        </w:rPr>
        <w:t>домофонной</w:t>
      </w:r>
      <w:proofErr w:type="spellEnd"/>
      <w:r w:rsidRPr="006506F4">
        <w:rPr>
          <w:rFonts w:ascii="Times New Roman" w:hAnsi="Times New Roman"/>
          <w:sz w:val="24"/>
          <w:szCs w:val="24"/>
        </w:rPr>
        <w:t xml:space="preserve"> системы, при котором он соответствует всем нормативно-техническим требованиям.</w:t>
      </w:r>
    </w:p>
    <w:p w14:paraId="1E421D94" w14:textId="77777777" w:rsidR="00981B43" w:rsidRPr="006506F4" w:rsidRDefault="00981B43" w:rsidP="00981B43">
      <w:pPr>
        <w:spacing w:after="0" w:line="240" w:lineRule="auto"/>
        <w:ind w:firstLine="720"/>
        <w:jc w:val="both"/>
        <w:rPr>
          <w:rFonts w:ascii="Times New Roman" w:hAnsi="Times New Roman"/>
          <w:sz w:val="24"/>
          <w:szCs w:val="24"/>
        </w:rPr>
      </w:pPr>
      <w:r w:rsidRPr="006506F4">
        <w:rPr>
          <w:rFonts w:ascii="Times New Roman" w:hAnsi="Times New Roman"/>
          <w:sz w:val="24"/>
          <w:szCs w:val="24"/>
        </w:rPr>
        <w:t xml:space="preserve">Термин </w:t>
      </w:r>
      <w:r w:rsidRPr="006506F4">
        <w:rPr>
          <w:rFonts w:ascii="Times New Roman" w:hAnsi="Times New Roman"/>
          <w:b/>
          <w:sz w:val="24"/>
          <w:szCs w:val="24"/>
        </w:rPr>
        <w:t>«Неисправное состояние»</w:t>
      </w:r>
      <w:r w:rsidRPr="006506F4">
        <w:rPr>
          <w:rFonts w:ascii="Times New Roman" w:hAnsi="Times New Roman"/>
          <w:sz w:val="24"/>
          <w:szCs w:val="24"/>
        </w:rPr>
        <w:t xml:space="preserve"> (неисправность) означает такое состояние </w:t>
      </w:r>
      <w:proofErr w:type="spellStart"/>
      <w:r w:rsidRPr="006506F4">
        <w:rPr>
          <w:rFonts w:ascii="Times New Roman" w:hAnsi="Times New Roman"/>
          <w:sz w:val="24"/>
          <w:szCs w:val="24"/>
        </w:rPr>
        <w:t>домофонной</w:t>
      </w:r>
      <w:proofErr w:type="spellEnd"/>
      <w:r w:rsidRPr="006506F4">
        <w:rPr>
          <w:rFonts w:ascii="Times New Roman" w:hAnsi="Times New Roman"/>
          <w:sz w:val="24"/>
          <w:szCs w:val="24"/>
        </w:rPr>
        <w:t xml:space="preserve"> системы, при котором </w:t>
      </w:r>
      <w:proofErr w:type="spellStart"/>
      <w:r w:rsidRPr="006506F4">
        <w:rPr>
          <w:rFonts w:ascii="Times New Roman" w:hAnsi="Times New Roman"/>
          <w:sz w:val="24"/>
          <w:szCs w:val="24"/>
        </w:rPr>
        <w:t>домофонная</w:t>
      </w:r>
      <w:proofErr w:type="spellEnd"/>
      <w:r w:rsidRPr="006506F4">
        <w:rPr>
          <w:rFonts w:ascii="Times New Roman" w:hAnsi="Times New Roman"/>
          <w:sz w:val="24"/>
          <w:szCs w:val="24"/>
        </w:rPr>
        <w:t xml:space="preserve"> система не соответствует хотя бы одному из нормативно-технических требований.</w:t>
      </w:r>
    </w:p>
    <w:p w14:paraId="697587C3" w14:textId="77777777" w:rsidR="00981B43" w:rsidRPr="006506F4" w:rsidRDefault="00981B43" w:rsidP="00981B43">
      <w:pPr>
        <w:spacing w:after="0" w:line="240" w:lineRule="auto"/>
        <w:ind w:firstLine="720"/>
        <w:jc w:val="both"/>
        <w:rPr>
          <w:rFonts w:ascii="Times New Roman" w:hAnsi="Times New Roman"/>
          <w:sz w:val="24"/>
          <w:szCs w:val="24"/>
        </w:rPr>
      </w:pPr>
      <w:r w:rsidRPr="006506F4">
        <w:rPr>
          <w:rFonts w:ascii="Times New Roman" w:hAnsi="Times New Roman"/>
          <w:sz w:val="24"/>
          <w:szCs w:val="24"/>
        </w:rPr>
        <w:t xml:space="preserve">Термин </w:t>
      </w:r>
      <w:r w:rsidRPr="006506F4">
        <w:rPr>
          <w:rFonts w:ascii="Times New Roman" w:hAnsi="Times New Roman"/>
          <w:b/>
          <w:sz w:val="24"/>
          <w:szCs w:val="24"/>
        </w:rPr>
        <w:t>«</w:t>
      </w:r>
      <w:proofErr w:type="spellStart"/>
      <w:r w:rsidRPr="006506F4">
        <w:rPr>
          <w:rFonts w:ascii="Times New Roman" w:hAnsi="Times New Roman"/>
          <w:b/>
          <w:sz w:val="24"/>
          <w:szCs w:val="24"/>
        </w:rPr>
        <w:t>Домофонная</w:t>
      </w:r>
      <w:proofErr w:type="spellEnd"/>
      <w:r w:rsidRPr="006506F4">
        <w:rPr>
          <w:rFonts w:ascii="Times New Roman" w:hAnsi="Times New Roman"/>
          <w:b/>
          <w:sz w:val="24"/>
          <w:szCs w:val="24"/>
        </w:rPr>
        <w:t xml:space="preserve"> система»</w:t>
      </w:r>
      <w:r w:rsidR="00315CB8" w:rsidRPr="006506F4">
        <w:rPr>
          <w:rFonts w:ascii="Times New Roman" w:hAnsi="Times New Roman"/>
          <w:b/>
          <w:sz w:val="24"/>
          <w:szCs w:val="24"/>
        </w:rPr>
        <w:t xml:space="preserve"> </w:t>
      </w:r>
      <w:r w:rsidRPr="006506F4">
        <w:rPr>
          <w:rFonts w:ascii="Times New Roman" w:hAnsi="Times New Roman"/>
          <w:sz w:val="24"/>
          <w:szCs w:val="24"/>
        </w:rPr>
        <w:t>означает электронную систему, состоящую из устройств, передающих сигнал от вызывного блока к переговорному устройству,</w:t>
      </w:r>
      <w:r w:rsidR="004915D8" w:rsidRPr="006506F4">
        <w:rPr>
          <w:rFonts w:ascii="Times New Roman" w:hAnsi="Times New Roman"/>
          <w:sz w:val="24"/>
          <w:szCs w:val="24"/>
        </w:rPr>
        <w:t xml:space="preserve"> </w:t>
      </w:r>
      <w:r w:rsidRPr="006506F4">
        <w:rPr>
          <w:rFonts w:ascii="Times New Roman" w:hAnsi="Times New Roman"/>
          <w:sz w:val="24"/>
          <w:szCs w:val="24"/>
        </w:rPr>
        <w:t xml:space="preserve">является системой ограничения доступа. Может быть оборудовано автоматически запирающими устройствами (АЗУ) как </w:t>
      </w:r>
      <w:r w:rsidR="004915D8" w:rsidRPr="006506F4">
        <w:rPr>
          <w:rFonts w:ascii="Times New Roman" w:hAnsi="Times New Roman"/>
          <w:sz w:val="24"/>
          <w:szCs w:val="24"/>
        </w:rPr>
        <w:t>электромеханического,</w:t>
      </w:r>
      <w:r w:rsidRPr="006506F4">
        <w:rPr>
          <w:rFonts w:ascii="Times New Roman" w:hAnsi="Times New Roman"/>
          <w:sz w:val="24"/>
          <w:szCs w:val="24"/>
        </w:rPr>
        <w:t xml:space="preserve"> так и электронного типа, а также входными дверями.</w:t>
      </w:r>
      <w:r w:rsidRPr="006506F4">
        <w:rPr>
          <w:rFonts w:ascii="Times New Roman" w:hAnsi="Times New Roman"/>
          <w:sz w:val="24"/>
          <w:szCs w:val="24"/>
        </w:rPr>
        <w:tab/>
      </w:r>
    </w:p>
    <w:p w14:paraId="5CE62B3D" w14:textId="77777777" w:rsidR="00981B43" w:rsidRPr="006506F4" w:rsidRDefault="00981B43" w:rsidP="00981B43">
      <w:pPr>
        <w:spacing w:after="0" w:line="240" w:lineRule="auto"/>
        <w:ind w:firstLine="720"/>
        <w:jc w:val="both"/>
        <w:rPr>
          <w:rFonts w:ascii="Times New Roman" w:hAnsi="Times New Roman"/>
          <w:sz w:val="24"/>
          <w:szCs w:val="24"/>
        </w:rPr>
      </w:pPr>
      <w:r w:rsidRPr="006506F4">
        <w:rPr>
          <w:rFonts w:ascii="Times New Roman" w:hAnsi="Times New Roman"/>
          <w:sz w:val="24"/>
          <w:szCs w:val="24"/>
        </w:rPr>
        <w:t xml:space="preserve">Термин </w:t>
      </w:r>
      <w:r w:rsidRPr="006506F4">
        <w:rPr>
          <w:rFonts w:ascii="Times New Roman" w:hAnsi="Times New Roman"/>
          <w:b/>
          <w:sz w:val="24"/>
          <w:szCs w:val="24"/>
        </w:rPr>
        <w:t>«Техническое обслуживание»</w:t>
      </w:r>
      <w:r w:rsidR="003C7163" w:rsidRPr="006506F4">
        <w:rPr>
          <w:rFonts w:ascii="Times New Roman" w:hAnsi="Times New Roman"/>
          <w:b/>
          <w:sz w:val="24"/>
          <w:szCs w:val="24"/>
        </w:rPr>
        <w:t xml:space="preserve"> </w:t>
      </w:r>
      <w:r w:rsidRPr="006506F4">
        <w:rPr>
          <w:rFonts w:ascii="Times New Roman" w:hAnsi="Times New Roman"/>
          <w:sz w:val="24"/>
          <w:szCs w:val="24"/>
        </w:rPr>
        <w:t xml:space="preserve">означает перечень работ, проводимых на </w:t>
      </w:r>
      <w:r w:rsidR="009F2643" w:rsidRPr="006506F4">
        <w:rPr>
          <w:rFonts w:ascii="Times New Roman" w:hAnsi="Times New Roman"/>
          <w:sz w:val="24"/>
          <w:szCs w:val="24"/>
        </w:rPr>
        <w:t xml:space="preserve">Домофонной </w:t>
      </w:r>
      <w:r w:rsidRPr="006506F4">
        <w:rPr>
          <w:rFonts w:ascii="Times New Roman" w:hAnsi="Times New Roman"/>
          <w:sz w:val="24"/>
          <w:szCs w:val="24"/>
        </w:rPr>
        <w:t>системе (Приложение №3</w:t>
      </w:r>
      <w:r w:rsidR="005068AE" w:rsidRPr="006506F4">
        <w:rPr>
          <w:rFonts w:ascii="Times New Roman" w:hAnsi="Times New Roman"/>
          <w:sz w:val="24"/>
          <w:szCs w:val="24"/>
        </w:rPr>
        <w:t xml:space="preserve"> к Договору</w:t>
      </w:r>
      <w:r w:rsidRPr="006506F4">
        <w:rPr>
          <w:rFonts w:ascii="Times New Roman" w:hAnsi="Times New Roman"/>
          <w:sz w:val="24"/>
          <w:szCs w:val="24"/>
        </w:rPr>
        <w:t>).</w:t>
      </w:r>
    </w:p>
    <w:p w14:paraId="0515B67B" w14:textId="77777777" w:rsidR="00981B43" w:rsidRPr="006506F4" w:rsidRDefault="00981B43" w:rsidP="00981B43">
      <w:pPr>
        <w:spacing w:after="0" w:line="240" w:lineRule="auto"/>
        <w:ind w:firstLine="720"/>
        <w:jc w:val="both"/>
        <w:rPr>
          <w:rFonts w:ascii="Times New Roman" w:hAnsi="Times New Roman"/>
          <w:sz w:val="24"/>
          <w:szCs w:val="24"/>
        </w:rPr>
      </w:pPr>
      <w:r w:rsidRPr="006506F4">
        <w:rPr>
          <w:rFonts w:ascii="Times New Roman" w:hAnsi="Times New Roman"/>
          <w:sz w:val="24"/>
          <w:szCs w:val="24"/>
        </w:rPr>
        <w:t xml:space="preserve">Термин </w:t>
      </w:r>
      <w:r w:rsidRPr="006506F4">
        <w:rPr>
          <w:rFonts w:ascii="Times New Roman" w:hAnsi="Times New Roman"/>
          <w:b/>
          <w:sz w:val="24"/>
          <w:szCs w:val="24"/>
        </w:rPr>
        <w:t>«Абонент (ы)»</w:t>
      </w:r>
      <w:r w:rsidRPr="006506F4">
        <w:rPr>
          <w:rFonts w:ascii="Times New Roman" w:hAnsi="Times New Roman"/>
          <w:sz w:val="24"/>
          <w:szCs w:val="24"/>
        </w:rPr>
        <w:t xml:space="preserve"> означает лицо, подающее заявку Заказчику</w:t>
      </w:r>
      <w:r w:rsidR="000571AA" w:rsidRPr="006506F4">
        <w:rPr>
          <w:rFonts w:ascii="Times New Roman" w:hAnsi="Times New Roman"/>
          <w:sz w:val="24"/>
          <w:szCs w:val="24"/>
        </w:rPr>
        <w:t>.</w:t>
      </w:r>
    </w:p>
    <w:p w14:paraId="2D062EB4" w14:textId="77777777" w:rsidR="00981B43" w:rsidRPr="006506F4" w:rsidRDefault="00981B43" w:rsidP="00981B43">
      <w:pPr>
        <w:spacing w:after="0" w:line="240" w:lineRule="auto"/>
        <w:ind w:firstLine="720"/>
        <w:jc w:val="both"/>
        <w:rPr>
          <w:rFonts w:ascii="Times New Roman" w:hAnsi="Times New Roman"/>
          <w:sz w:val="24"/>
          <w:szCs w:val="24"/>
        </w:rPr>
      </w:pPr>
      <w:r w:rsidRPr="006506F4">
        <w:rPr>
          <w:rFonts w:ascii="Times New Roman" w:hAnsi="Times New Roman"/>
          <w:sz w:val="24"/>
          <w:szCs w:val="24"/>
        </w:rPr>
        <w:t xml:space="preserve">Термин </w:t>
      </w:r>
      <w:r w:rsidRPr="006506F4">
        <w:rPr>
          <w:rFonts w:ascii="Times New Roman" w:hAnsi="Times New Roman"/>
          <w:b/>
          <w:sz w:val="24"/>
          <w:szCs w:val="24"/>
        </w:rPr>
        <w:t>«</w:t>
      </w:r>
      <w:proofErr w:type="gramStart"/>
      <w:r w:rsidRPr="006506F4">
        <w:rPr>
          <w:rFonts w:ascii="Times New Roman" w:hAnsi="Times New Roman"/>
          <w:b/>
          <w:sz w:val="24"/>
          <w:szCs w:val="24"/>
        </w:rPr>
        <w:t>WFM»</w:t>
      </w:r>
      <w:r w:rsidRPr="006506F4">
        <w:rPr>
          <w:rFonts w:ascii="Times New Roman" w:hAnsi="Times New Roman"/>
          <w:sz w:val="24"/>
          <w:szCs w:val="24"/>
        </w:rPr>
        <w:t>(</w:t>
      </w:r>
      <w:proofErr w:type="spellStart"/>
      <w:proofErr w:type="gramEnd"/>
      <w:r w:rsidRPr="006506F4">
        <w:rPr>
          <w:rFonts w:ascii="Times New Roman" w:hAnsi="Times New Roman"/>
          <w:sz w:val="24"/>
          <w:szCs w:val="24"/>
        </w:rPr>
        <w:t>WorkforceManagement</w:t>
      </w:r>
      <w:proofErr w:type="spellEnd"/>
      <w:r w:rsidRPr="006506F4">
        <w:rPr>
          <w:rFonts w:ascii="Times New Roman" w:hAnsi="Times New Roman"/>
          <w:sz w:val="24"/>
          <w:szCs w:val="24"/>
        </w:rPr>
        <w:t>) означает информационную систему «Аргус», в которой Заказчик передает, а Подрядчик принимает заявки на устранение Повреждений.</w:t>
      </w:r>
    </w:p>
    <w:p w14:paraId="613A74B3" w14:textId="77777777" w:rsidR="008901EF" w:rsidRPr="006506F4" w:rsidRDefault="008901EF" w:rsidP="008901EF">
      <w:pPr>
        <w:autoSpaceDE w:val="0"/>
        <w:autoSpaceDN w:val="0"/>
        <w:adjustRightInd w:val="0"/>
        <w:spacing w:after="0" w:line="240" w:lineRule="auto"/>
        <w:ind w:firstLine="709"/>
        <w:jc w:val="both"/>
        <w:rPr>
          <w:rFonts w:ascii="Times New Roman" w:hAnsi="Times New Roman"/>
          <w:color w:val="000000"/>
          <w:sz w:val="24"/>
          <w:szCs w:val="24"/>
        </w:rPr>
      </w:pPr>
      <w:r w:rsidRPr="006506F4">
        <w:rPr>
          <w:rFonts w:ascii="Times New Roman" w:hAnsi="Times New Roman"/>
          <w:color w:val="000000"/>
          <w:sz w:val="24"/>
          <w:szCs w:val="24"/>
        </w:rPr>
        <w:t>Термин</w:t>
      </w:r>
      <w:r w:rsidRPr="006506F4">
        <w:rPr>
          <w:rFonts w:ascii="Times New Roman" w:hAnsi="Times New Roman"/>
          <w:b/>
          <w:color w:val="000000"/>
          <w:sz w:val="24"/>
          <w:szCs w:val="24"/>
        </w:rPr>
        <w:t xml:space="preserve"> «Электронный документ»</w:t>
      </w:r>
      <w:r w:rsidRPr="006506F4">
        <w:rPr>
          <w:rFonts w:ascii="Times New Roman" w:hAnsi="Times New Roman"/>
          <w:color w:val="000000"/>
          <w:sz w:val="24"/>
          <w:szCs w:val="24"/>
        </w:rPr>
        <w:t xml:space="preserve"> – документированная информация, представленная в электронной форме, т.е. в виде, пригодном для восприятия человека с использованием электронных вычислительных машин, а также для передачи по информационно - телекоммуникационным сетям или обработки в информационных системах.</w:t>
      </w:r>
    </w:p>
    <w:p w14:paraId="1A9BD18B" w14:textId="77777777" w:rsidR="008901EF" w:rsidRPr="006506F4" w:rsidRDefault="008901EF" w:rsidP="008901EF">
      <w:pPr>
        <w:autoSpaceDE w:val="0"/>
        <w:autoSpaceDN w:val="0"/>
        <w:adjustRightInd w:val="0"/>
        <w:spacing w:after="0" w:line="240" w:lineRule="auto"/>
        <w:ind w:firstLine="709"/>
        <w:jc w:val="both"/>
        <w:rPr>
          <w:rFonts w:ascii="Times New Roman" w:hAnsi="Times New Roman"/>
          <w:color w:val="000000"/>
          <w:sz w:val="24"/>
          <w:szCs w:val="24"/>
        </w:rPr>
      </w:pPr>
      <w:r w:rsidRPr="006506F4">
        <w:rPr>
          <w:rFonts w:ascii="Times New Roman" w:hAnsi="Times New Roman"/>
          <w:color w:val="000000"/>
          <w:sz w:val="24"/>
          <w:szCs w:val="24"/>
        </w:rPr>
        <w:t>Термин</w:t>
      </w:r>
      <w:r w:rsidRPr="006506F4">
        <w:rPr>
          <w:rFonts w:ascii="Times New Roman" w:hAnsi="Times New Roman"/>
          <w:b/>
          <w:color w:val="000000"/>
          <w:sz w:val="24"/>
          <w:szCs w:val="24"/>
        </w:rPr>
        <w:t xml:space="preserve"> «Электронный документооборот» (далее - ЭДО)</w:t>
      </w:r>
      <w:r w:rsidRPr="006506F4">
        <w:rPr>
          <w:rFonts w:ascii="Times New Roman" w:hAnsi="Times New Roman"/>
          <w:color w:val="000000"/>
          <w:sz w:val="24"/>
          <w:szCs w:val="24"/>
        </w:rPr>
        <w:t xml:space="preserve"> – способ взаимодействия Сторон по обмену Электронными документами, подписанными Электронной подписью, осуществляемый в соответствии с Порядком выставления и получения счетов - фактур.</w:t>
      </w:r>
    </w:p>
    <w:p w14:paraId="66C28528" w14:textId="497E60EC" w:rsidR="00CC0E50" w:rsidRPr="006506F4" w:rsidRDefault="00CC0E50" w:rsidP="00CC0E50">
      <w:pPr>
        <w:autoSpaceDE w:val="0"/>
        <w:autoSpaceDN w:val="0"/>
        <w:adjustRightInd w:val="0"/>
        <w:spacing w:after="0" w:line="240" w:lineRule="auto"/>
        <w:ind w:firstLine="567"/>
        <w:jc w:val="both"/>
        <w:rPr>
          <w:rFonts w:ascii="Times New Roman" w:hAnsi="Times New Roman"/>
          <w:color w:val="000000"/>
          <w:sz w:val="24"/>
          <w:szCs w:val="24"/>
        </w:rPr>
      </w:pPr>
      <w:r w:rsidRPr="006506F4">
        <w:rPr>
          <w:rFonts w:ascii="Times New Roman" w:hAnsi="Times New Roman"/>
          <w:b/>
          <w:color w:val="000000"/>
          <w:sz w:val="24"/>
          <w:szCs w:val="24"/>
        </w:rPr>
        <w:t>Электронная подпись</w:t>
      </w:r>
      <w:r w:rsidRPr="006506F4">
        <w:rPr>
          <w:rFonts w:ascii="Times New Roman" w:hAnsi="Times New Roman"/>
          <w:color w:val="000000"/>
          <w:sz w:val="24"/>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w:t>
      </w:r>
      <w:r w:rsidR="005C3658" w:rsidRPr="006506F4">
        <w:rPr>
          <w:rFonts w:ascii="Times New Roman" w:hAnsi="Times New Roman"/>
          <w:color w:val="000000"/>
          <w:sz w:val="24"/>
          <w:szCs w:val="24"/>
        </w:rPr>
        <w:t>информаций,</w:t>
      </w:r>
      <w:r w:rsidRPr="006506F4">
        <w:rPr>
          <w:rFonts w:ascii="Times New Roman" w:hAnsi="Times New Roman"/>
          <w:color w:val="000000"/>
          <w:sz w:val="24"/>
          <w:szCs w:val="24"/>
        </w:rPr>
        <w:t xml:space="preserve"> и которая используется для определения лица, подписывающего информацию.</w:t>
      </w:r>
    </w:p>
    <w:p w14:paraId="4F7B2A32" w14:textId="77777777" w:rsidR="00CC0E50" w:rsidRPr="006506F4" w:rsidRDefault="00CC0E50" w:rsidP="00CC0E50">
      <w:pPr>
        <w:autoSpaceDE w:val="0"/>
        <w:autoSpaceDN w:val="0"/>
        <w:adjustRightInd w:val="0"/>
        <w:spacing w:after="0" w:line="240" w:lineRule="auto"/>
        <w:ind w:firstLine="360"/>
        <w:jc w:val="both"/>
        <w:rPr>
          <w:rFonts w:ascii="Times New Roman" w:hAnsi="Times New Roman"/>
          <w:color w:val="000000"/>
          <w:sz w:val="24"/>
          <w:szCs w:val="24"/>
        </w:rPr>
      </w:pPr>
      <w:r w:rsidRPr="006506F4">
        <w:rPr>
          <w:rFonts w:ascii="Times New Roman" w:hAnsi="Times New Roman"/>
          <w:color w:val="000000"/>
          <w:sz w:val="24"/>
          <w:szCs w:val="24"/>
        </w:rPr>
        <w:t>Все термины, используемые в Договоре и определенные выше, в отдельных случаях и в самом Договоре, имеют указанные в них значения для всех целей Договора.</w:t>
      </w:r>
    </w:p>
    <w:p w14:paraId="430E91C3" w14:textId="77777777" w:rsidR="00CC0E50" w:rsidRPr="006506F4" w:rsidRDefault="00CC0E50" w:rsidP="00CC0E50">
      <w:pPr>
        <w:autoSpaceDE w:val="0"/>
        <w:autoSpaceDN w:val="0"/>
        <w:adjustRightInd w:val="0"/>
        <w:spacing w:after="0" w:line="240" w:lineRule="auto"/>
        <w:ind w:firstLine="360"/>
        <w:jc w:val="both"/>
        <w:rPr>
          <w:rFonts w:ascii="Times New Roman" w:hAnsi="Times New Roman"/>
          <w:color w:val="000000"/>
          <w:sz w:val="24"/>
          <w:szCs w:val="24"/>
        </w:rPr>
      </w:pPr>
      <w:r w:rsidRPr="006506F4">
        <w:rPr>
          <w:rFonts w:ascii="Times New Roman" w:hAnsi="Times New Roman"/>
          <w:color w:val="000000"/>
          <w:sz w:val="24"/>
          <w:szCs w:val="24"/>
        </w:rPr>
        <w:t>Названия статей Договора используются исключительно для удобства Сторон и не могут быть использованы при толковании Договора.</w:t>
      </w:r>
    </w:p>
    <w:p w14:paraId="20FAB843" w14:textId="0F6307D8" w:rsidR="00981B43" w:rsidRDefault="00981B43" w:rsidP="00CC0E50">
      <w:pPr>
        <w:spacing w:after="0" w:line="240" w:lineRule="auto"/>
        <w:jc w:val="both"/>
        <w:rPr>
          <w:rFonts w:ascii="Times New Roman" w:hAnsi="Times New Roman"/>
          <w:sz w:val="24"/>
          <w:szCs w:val="24"/>
        </w:rPr>
      </w:pPr>
    </w:p>
    <w:p w14:paraId="6530B345" w14:textId="185A5B0D" w:rsidR="006506F4" w:rsidRDefault="006506F4" w:rsidP="00CC0E50">
      <w:pPr>
        <w:spacing w:after="0" w:line="240" w:lineRule="auto"/>
        <w:jc w:val="both"/>
        <w:rPr>
          <w:rFonts w:ascii="Times New Roman" w:hAnsi="Times New Roman"/>
          <w:sz w:val="24"/>
          <w:szCs w:val="24"/>
        </w:rPr>
      </w:pPr>
    </w:p>
    <w:p w14:paraId="5D63B44C" w14:textId="77777777" w:rsidR="006506F4" w:rsidRPr="006506F4" w:rsidRDefault="006506F4" w:rsidP="00CC0E50">
      <w:pPr>
        <w:spacing w:after="0" w:line="240" w:lineRule="auto"/>
        <w:jc w:val="both"/>
        <w:rPr>
          <w:rFonts w:ascii="Times New Roman" w:hAnsi="Times New Roman"/>
          <w:sz w:val="24"/>
          <w:szCs w:val="24"/>
        </w:rPr>
      </w:pPr>
    </w:p>
    <w:p w14:paraId="4D7BB4AF" w14:textId="77777777" w:rsidR="003D3B34" w:rsidRPr="006506F4" w:rsidRDefault="003D3B34" w:rsidP="00326A13">
      <w:pPr>
        <w:suppressAutoHyphens/>
        <w:spacing w:after="0" w:line="240" w:lineRule="auto"/>
        <w:ind w:firstLine="540"/>
        <w:jc w:val="both"/>
        <w:rPr>
          <w:rFonts w:ascii="Times New Roman" w:eastAsia="Times New Roman" w:hAnsi="Times New Roman"/>
          <w:b/>
          <w:color w:val="000000"/>
          <w:sz w:val="24"/>
          <w:szCs w:val="24"/>
          <w:lang w:eastAsia="ar-SA"/>
        </w:rPr>
      </w:pPr>
      <w:r w:rsidRPr="006506F4">
        <w:rPr>
          <w:rFonts w:ascii="Times New Roman" w:eastAsia="Times New Roman" w:hAnsi="Times New Roman"/>
          <w:b/>
          <w:color w:val="000000"/>
          <w:sz w:val="24"/>
          <w:szCs w:val="24"/>
          <w:lang w:eastAsia="ar-SA"/>
        </w:rPr>
        <w:lastRenderedPageBreak/>
        <w:t>1. Предмет договора.</w:t>
      </w:r>
    </w:p>
    <w:p w14:paraId="1DCF8F51" w14:textId="77777777" w:rsidR="007462B1" w:rsidRPr="006506F4" w:rsidRDefault="007462B1" w:rsidP="00326A13">
      <w:pPr>
        <w:suppressAutoHyphens/>
        <w:spacing w:after="0" w:line="240" w:lineRule="auto"/>
        <w:ind w:firstLine="540"/>
        <w:jc w:val="both"/>
        <w:rPr>
          <w:rFonts w:ascii="Times New Roman" w:eastAsia="Times New Roman" w:hAnsi="Times New Roman"/>
          <w:b/>
          <w:color w:val="000000"/>
          <w:sz w:val="24"/>
          <w:szCs w:val="24"/>
          <w:lang w:eastAsia="ar-SA"/>
        </w:rPr>
      </w:pPr>
    </w:p>
    <w:p w14:paraId="3EB9E5ED" w14:textId="77777777" w:rsidR="00867BE8" w:rsidRPr="006506F4" w:rsidRDefault="004915D8" w:rsidP="004D02DA">
      <w:pPr>
        <w:spacing w:after="0" w:line="240" w:lineRule="auto"/>
        <w:ind w:firstLine="540"/>
        <w:jc w:val="both"/>
        <w:rPr>
          <w:rFonts w:ascii="Times New Roman" w:hAnsi="Times New Roman"/>
          <w:sz w:val="24"/>
          <w:szCs w:val="24"/>
        </w:rPr>
      </w:pPr>
      <w:r w:rsidRPr="006506F4">
        <w:rPr>
          <w:rFonts w:ascii="Times New Roman" w:hAnsi="Times New Roman"/>
          <w:sz w:val="24"/>
          <w:szCs w:val="24"/>
        </w:rPr>
        <w:t>1.1 Заказчик</w:t>
      </w:r>
      <w:r w:rsidR="00867BE8" w:rsidRPr="006506F4">
        <w:rPr>
          <w:rFonts w:ascii="Times New Roman" w:hAnsi="Times New Roman"/>
          <w:sz w:val="24"/>
          <w:szCs w:val="24"/>
        </w:rPr>
        <w:t xml:space="preserve"> поручает, а Подрядчик принимает на себя обязательство по предоставлению Заказчику комплекса </w:t>
      </w:r>
      <w:r w:rsidR="001B460D" w:rsidRPr="006506F4">
        <w:rPr>
          <w:rFonts w:ascii="Times New Roman" w:hAnsi="Times New Roman"/>
          <w:sz w:val="24"/>
          <w:szCs w:val="24"/>
        </w:rPr>
        <w:t>работ</w:t>
      </w:r>
      <w:r w:rsidR="00E83D7B" w:rsidRPr="006506F4">
        <w:rPr>
          <w:rFonts w:ascii="Times New Roman" w:hAnsi="Times New Roman"/>
          <w:sz w:val="24"/>
          <w:szCs w:val="24"/>
        </w:rPr>
        <w:t xml:space="preserve"> </w:t>
      </w:r>
      <w:r w:rsidR="00867BE8" w:rsidRPr="006506F4">
        <w:rPr>
          <w:rFonts w:ascii="Times New Roman" w:hAnsi="Times New Roman"/>
          <w:sz w:val="24"/>
          <w:szCs w:val="24"/>
        </w:rPr>
        <w:t xml:space="preserve">по проведению Технического обслуживания </w:t>
      </w:r>
      <w:r w:rsidR="000571AA" w:rsidRPr="006506F4">
        <w:rPr>
          <w:rFonts w:ascii="Times New Roman" w:hAnsi="Times New Roman"/>
          <w:color w:val="000000"/>
          <w:sz w:val="24"/>
          <w:szCs w:val="24"/>
        </w:rPr>
        <w:t xml:space="preserve">Домофонных </w:t>
      </w:r>
      <w:r w:rsidR="00867BE8" w:rsidRPr="006506F4">
        <w:rPr>
          <w:rFonts w:ascii="Times New Roman" w:hAnsi="Times New Roman"/>
          <w:color w:val="000000"/>
          <w:sz w:val="24"/>
          <w:szCs w:val="24"/>
        </w:rPr>
        <w:t xml:space="preserve">систем, а также работ, направленных на устранение </w:t>
      </w:r>
      <w:r w:rsidR="005068AE" w:rsidRPr="006506F4">
        <w:rPr>
          <w:rFonts w:ascii="Times New Roman" w:hAnsi="Times New Roman"/>
          <w:color w:val="000000"/>
          <w:sz w:val="24"/>
          <w:szCs w:val="24"/>
        </w:rPr>
        <w:t>Повреждений</w:t>
      </w:r>
      <w:r w:rsidR="00867BE8" w:rsidRPr="006506F4">
        <w:rPr>
          <w:rFonts w:ascii="Times New Roman" w:hAnsi="Times New Roman"/>
          <w:sz w:val="24"/>
          <w:szCs w:val="24"/>
        </w:rPr>
        <w:t>.</w:t>
      </w:r>
    </w:p>
    <w:p w14:paraId="7CB68438" w14:textId="77777777" w:rsidR="003C7163" w:rsidRPr="006506F4" w:rsidRDefault="003C7163" w:rsidP="003C7163">
      <w:pPr>
        <w:spacing w:after="0" w:line="240" w:lineRule="auto"/>
        <w:ind w:firstLine="540"/>
        <w:jc w:val="both"/>
        <w:rPr>
          <w:rFonts w:ascii="Times New Roman" w:hAnsi="Times New Roman"/>
          <w:sz w:val="24"/>
          <w:szCs w:val="24"/>
        </w:rPr>
      </w:pPr>
      <w:r w:rsidRPr="006506F4">
        <w:rPr>
          <w:rFonts w:ascii="Times New Roman" w:hAnsi="Times New Roman"/>
          <w:sz w:val="24"/>
          <w:szCs w:val="24"/>
        </w:rPr>
        <w:t xml:space="preserve">1.2. Объем работ по Техническому обслуживанию определяется разделами 2 и 3 настоящего </w:t>
      </w:r>
      <w:r w:rsidR="00634CF6" w:rsidRPr="006506F4">
        <w:rPr>
          <w:rFonts w:ascii="Times New Roman" w:hAnsi="Times New Roman"/>
          <w:sz w:val="24"/>
          <w:szCs w:val="24"/>
        </w:rPr>
        <w:t>Договора</w:t>
      </w:r>
      <w:r w:rsidRPr="006506F4">
        <w:rPr>
          <w:rFonts w:ascii="Times New Roman" w:hAnsi="Times New Roman"/>
          <w:sz w:val="24"/>
          <w:szCs w:val="24"/>
        </w:rPr>
        <w:t>.</w:t>
      </w:r>
    </w:p>
    <w:p w14:paraId="00FB515B" w14:textId="77777777" w:rsidR="00867BE8" w:rsidRPr="006506F4" w:rsidRDefault="00867BE8" w:rsidP="00C62DDB">
      <w:pPr>
        <w:spacing w:after="0" w:line="240" w:lineRule="atLeast"/>
        <w:ind w:firstLine="539"/>
        <w:jc w:val="both"/>
        <w:rPr>
          <w:rFonts w:ascii="Times New Roman" w:hAnsi="Times New Roman"/>
          <w:sz w:val="24"/>
          <w:szCs w:val="24"/>
        </w:rPr>
      </w:pPr>
      <w:r w:rsidRPr="006506F4">
        <w:rPr>
          <w:rFonts w:ascii="Times New Roman" w:hAnsi="Times New Roman"/>
          <w:sz w:val="24"/>
          <w:szCs w:val="24"/>
        </w:rPr>
        <w:t xml:space="preserve">1.3. Стоимость работ </w:t>
      </w:r>
      <w:r w:rsidR="00FF0449" w:rsidRPr="006506F4">
        <w:rPr>
          <w:rFonts w:ascii="Times New Roman" w:hAnsi="Times New Roman"/>
          <w:sz w:val="24"/>
          <w:szCs w:val="24"/>
        </w:rPr>
        <w:t xml:space="preserve">по Техническому обслуживанию </w:t>
      </w:r>
      <w:r w:rsidRPr="006506F4">
        <w:rPr>
          <w:rFonts w:ascii="Times New Roman" w:hAnsi="Times New Roman"/>
          <w:sz w:val="24"/>
          <w:szCs w:val="24"/>
        </w:rPr>
        <w:t xml:space="preserve">определена разделом </w:t>
      </w:r>
      <w:r w:rsidR="003C7163" w:rsidRPr="006506F4">
        <w:rPr>
          <w:rFonts w:ascii="Times New Roman" w:hAnsi="Times New Roman"/>
          <w:sz w:val="24"/>
          <w:szCs w:val="24"/>
        </w:rPr>
        <w:t>4</w:t>
      </w:r>
      <w:r w:rsidRPr="006506F4">
        <w:rPr>
          <w:rFonts w:ascii="Times New Roman" w:hAnsi="Times New Roman"/>
          <w:sz w:val="24"/>
          <w:szCs w:val="24"/>
        </w:rPr>
        <w:t xml:space="preserve"> настоящего </w:t>
      </w:r>
      <w:r w:rsidR="00634CF6" w:rsidRPr="006506F4">
        <w:rPr>
          <w:rFonts w:ascii="Times New Roman" w:hAnsi="Times New Roman"/>
          <w:sz w:val="24"/>
          <w:szCs w:val="24"/>
        </w:rPr>
        <w:t>Договора</w:t>
      </w:r>
      <w:r w:rsidRPr="006506F4">
        <w:rPr>
          <w:rFonts w:ascii="Times New Roman" w:hAnsi="Times New Roman"/>
          <w:sz w:val="24"/>
          <w:szCs w:val="24"/>
        </w:rPr>
        <w:t xml:space="preserve">. </w:t>
      </w:r>
    </w:p>
    <w:p w14:paraId="446CD105" w14:textId="77777777" w:rsidR="00867BE8" w:rsidRPr="006506F4" w:rsidRDefault="00867BE8" w:rsidP="00C62DDB">
      <w:pPr>
        <w:spacing w:after="0" w:line="240" w:lineRule="atLeast"/>
        <w:ind w:firstLine="539"/>
        <w:jc w:val="both"/>
        <w:rPr>
          <w:rFonts w:ascii="Times New Roman" w:hAnsi="Times New Roman"/>
          <w:sz w:val="24"/>
          <w:szCs w:val="24"/>
        </w:rPr>
      </w:pPr>
      <w:r w:rsidRPr="006506F4">
        <w:rPr>
          <w:rFonts w:ascii="Times New Roman" w:hAnsi="Times New Roman"/>
          <w:sz w:val="24"/>
          <w:szCs w:val="24"/>
        </w:rPr>
        <w:t xml:space="preserve">1.4. Порядок взаимодействия сторон при проведении Технического обслуживания определяется настоящим </w:t>
      </w:r>
      <w:r w:rsidR="000571AA" w:rsidRPr="006506F4">
        <w:rPr>
          <w:rFonts w:ascii="Times New Roman" w:hAnsi="Times New Roman"/>
          <w:sz w:val="24"/>
          <w:szCs w:val="24"/>
        </w:rPr>
        <w:t>Договором</w:t>
      </w:r>
      <w:r w:rsidRPr="006506F4">
        <w:rPr>
          <w:rFonts w:ascii="Times New Roman" w:hAnsi="Times New Roman"/>
          <w:sz w:val="24"/>
          <w:szCs w:val="24"/>
        </w:rPr>
        <w:t xml:space="preserve">.   </w:t>
      </w:r>
    </w:p>
    <w:p w14:paraId="1D9B992B" w14:textId="77777777" w:rsidR="00DE2899" w:rsidRPr="006506F4" w:rsidRDefault="00DE2899" w:rsidP="00326A13">
      <w:pPr>
        <w:suppressAutoHyphens/>
        <w:spacing w:after="0" w:line="240" w:lineRule="auto"/>
        <w:ind w:firstLine="540"/>
        <w:jc w:val="both"/>
        <w:rPr>
          <w:rFonts w:ascii="Times New Roman" w:eastAsia="Times New Roman" w:hAnsi="Times New Roman"/>
          <w:color w:val="000000"/>
          <w:sz w:val="24"/>
          <w:szCs w:val="24"/>
          <w:lang w:eastAsia="ar-SA"/>
        </w:rPr>
      </w:pPr>
    </w:p>
    <w:p w14:paraId="754FB838" w14:textId="77777777" w:rsidR="003D3B34" w:rsidRPr="006506F4" w:rsidRDefault="003D3B34" w:rsidP="00326A13">
      <w:pPr>
        <w:suppressAutoHyphens/>
        <w:spacing w:after="0" w:line="240" w:lineRule="auto"/>
        <w:ind w:firstLine="540"/>
        <w:jc w:val="both"/>
        <w:rPr>
          <w:rFonts w:ascii="Times New Roman" w:eastAsia="Times New Roman" w:hAnsi="Times New Roman"/>
          <w:b/>
          <w:color w:val="000000"/>
          <w:sz w:val="24"/>
          <w:szCs w:val="24"/>
          <w:lang w:eastAsia="ar-SA"/>
        </w:rPr>
      </w:pPr>
      <w:r w:rsidRPr="006506F4">
        <w:rPr>
          <w:rFonts w:ascii="Times New Roman" w:eastAsia="Times New Roman" w:hAnsi="Times New Roman"/>
          <w:b/>
          <w:color w:val="000000"/>
          <w:sz w:val="24"/>
          <w:szCs w:val="24"/>
          <w:lang w:eastAsia="ar-SA"/>
        </w:rPr>
        <w:t xml:space="preserve">2. Обязанности Сторон. </w:t>
      </w:r>
    </w:p>
    <w:p w14:paraId="0E5B45FE" w14:textId="77777777" w:rsidR="006B3139" w:rsidRPr="006506F4" w:rsidRDefault="006B3139" w:rsidP="00326A13">
      <w:pPr>
        <w:suppressAutoHyphens/>
        <w:spacing w:after="0" w:line="240" w:lineRule="auto"/>
        <w:ind w:firstLine="540"/>
        <w:jc w:val="both"/>
        <w:rPr>
          <w:rFonts w:ascii="Times New Roman" w:eastAsia="Times New Roman" w:hAnsi="Times New Roman"/>
          <w:b/>
          <w:color w:val="000000"/>
          <w:sz w:val="24"/>
          <w:szCs w:val="24"/>
          <w:lang w:eastAsia="ar-SA"/>
        </w:rPr>
      </w:pPr>
    </w:p>
    <w:p w14:paraId="5E98C84F" w14:textId="77777777" w:rsidR="006B3139" w:rsidRPr="006506F4" w:rsidRDefault="006B3139" w:rsidP="00326A13">
      <w:pPr>
        <w:suppressAutoHyphens/>
        <w:spacing w:after="0" w:line="240" w:lineRule="auto"/>
        <w:ind w:firstLine="540"/>
        <w:jc w:val="both"/>
        <w:rPr>
          <w:rFonts w:ascii="Times New Roman" w:eastAsia="Times New Roman" w:hAnsi="Times New Roman"/>
          <w:sz w:val="24"/>
          <w:szCs w:val="24"/>
          <w:u w:val="single"/>
          <w:lang w:eastAsia="ar-SA"/>
        </w:rPr>
      </w:pPr>
      <w:r w:rsidRPr="006506F4">
        <w:rPr>
          <w:rFonts w:ascii="Times New Roman" w:eastAsia="Times New Roman" w:hAnsi="Times New Roman"/>
          <w:sz w:val="24"/>
          <w:szCs w:val="24"/>
          <w:u w:val="single"/>
          <w:lang w:eastAsia="ar-SA"/>
        </w:rPr>
        <w:t>2.1 Заказчик обязуется:</w:t>
      </w:r>
    </w:p>
    <w:p w14:paraId="264970E4" w14:textId="77777777" w:rsidR="00324D22" w:rsidRPr="006506F4" w:rsidRDefault="00324D22" w:rsidP="00326A13">
      <w:pPr>
        <w:suppressAutoHyphens/>
        <w:spacing w:after="0" w:line="240" w:lineRule="auto"/>
        <w:ind w:firstLine="540"/>
        <w:jc w:val="both"/>
        <w:rPr>
          <w:rFonts w:ascii="Times New Roman" w:eastAsia="Times New Roman" w:hAnsi="Times New Roman"/>
          <w:color w:val="000000"/>
          <w:sz w:val="24"/>
          <w:szCs w:val="24"/>
          <w:u w:val="single"/>
          <w:lang w:eastAsia="ar-SA"/>
        </w:rPr>
      </w:pPr>
    </w:p>
    <w:p w14:paraId="6A7CADC5" w14:textId="77777777" w:rsidR="00E939AF" w:rsidRPr="006506F4" w:rsidRDefault="00B069FB" w:rsidP="004D02DA">
      <w:pPr>
        <w:overflowPunct w:val="0"/>
        <w:autoSpaceDE w:val="0"/>
        <w:autoSpaceDN w:val="0"/>
        <w:adjustRightInd w:val="0"/>
        <w:spacing w:after="0" w:line="240" w:lineRule="auto"/>
        <w:ind w:firstLine="540"/>
        <w:jc w:val="both"/>
        <w:textAlignment w:val="baseline"/>
        <w:rPr>
          <w:rFonts w:ascii="Times New Roman" w:hAnsi="Times New Roman"/>
          <w:sz w:val="24"/>
          <w:szCs w:val="24"/>
        </w:rPr>
      </w:pPr>
      <w:r w:rsidRPr="006506F4">
        <w:rPr>
          <w:rFonts w:ascii="Times New Roman" w:hAnsi="Times New Roman"/>
          <w:sz w:val="24"/>
          <w:szCs w:val="24"/>
        </w:rPr>
        <w:t>2.1</w:t>
      </w:r>
      <w:r w:rsidR="006B3139" w:rsidRPr="006506F4">
        <w:rPr>
          <w:rFonts w:ascii="Times New Roman" w:hAnsi="Times New Roman"/>
          <w:sz w:val="24"/>
          <w:szCs w:val="24"/>
        </w:rPr>
        <w:t>.1</w:t>
      </w:r>
      <w:r w:rsidR="00E939AF" w:rsidRPr="006506F4">
        <w:rPr>
          <w:rFonts w:ascii="Times New Roman" w:hAnsi="Times New Roman"/>
          <w:sz w:val="24"/>
          <w:szCs w:val="24"/>
        </w:rPr>
        <w:t>Заказчик производит оплату Подрядчику стоимости работ по Дого</w:t>
      </w:r>
      <w:r w:rsidR="003C7163" w:rsidRPr="006506F4">
        <w:rPr>
          <w:rFonts w:ascii="Times New Roman" w:hAnsi="Times New Roman"/>
          <w:sz w:val="24"/>
          <w:szCs w:val="24"/>
        </w:rPr>
        <w:t>вору в соответствии с Разделом 4</w:t>
      </w:r>
      <w:r w:rsidR="00E939AF" w:rsidRPr="006506F4">
        <w:rPr>
          <w:rFonts w:ascii="Times New Roman" w:hAnsi="Times New Roman"/>
          <w:sz w:val="24"/>
          <w:szCs w:val="24"/>
        </w:rPr>
        <w:t xml:space="preserve"> Договора.</w:t>
      </w:r>
    </w:p>
    <w:p w14:paraId="4C2361B1" w14:textId="77777777" w:rsidR="00E939AF" w:rsidRPr="006506F4" w:rsidRDefault="00E939AF" w:rsidP="004D02DA">
      <w:pPr>
        <w:overflowPunct w:val="0"/>
        <w:autoSpaceDE w:val="0"/>
        <w:autoSpaceDN w:val="0"/>
        <w:adjustRightInd w:val="0"/>
        <w:spacing w:after="0" w:line="240" w:lineRule="auto"/>
        <w:ind w:firstLine="540"/>
        <w:jc w:val="both"/>
        <w:textAlignment w:val="baseline"/>
        <w:rPr>
          <w:rFonts w:ascii="Times New Roman" w:hAnsi="Times New Roman"/>
          <w:sz w:val="24"/>
          <w:szCs w:val="24"/>
        </w:rPr>
      </w:pPr>
      <w:r w:rsidRPr="006506F4">
        <w:rPr>
          <w:rFonts w:ascii="Times New Roman" w:hAnsi="Times New Roman"/>
          <w:sz w:val="24"/>
          <w:szCs w:val="24"/>
        </w:rPr>
        <w:t>2</w:t>
      </w:r>
      <w:r w:rsidR="00B069FB" w:rsidRPr="006506F4">
        <w:rPr>
          <w:rFonts w:ascii="Times New Roman" w:hAnsi="Times New Roman"/>
          <w:sz w:val="24"/>
          <w:szCs w:val="24"/>
        </w:rPr>
        <w:t>.</w:t>
      </w:r>
      <w:r w:rsidR="006B3139" w:rsidRPr="006506F4">
        <w:rPr>
          <w:rFonts w:ascii="Times New Roman" w:hAnsi="Times New Roman"/>
          <w:sz w:val="24"/>
          <w:szCs w:val="24"/>
        </w:rPr>
        <w:t>1.</w:t>
      </w:r>
      <w:r w:rsidR="00B069FB" w:rsidRPr="006506F4">
        <w:rPr>
          <w:rFonts w:ascii="Times New Roman" w:hAnsi="Times New Roman"/>
          <w:sz w:val="24"/>
          <w:szCs w:val="24"/>
        </w:rPr>
        <w:t xml:space="preserve">2. </w:t>
      </w:r>
      <w:r w:rsidRPr="006506F4">
        <w:rPr>
          <w:rFonts w:ascii="Times New Roman" w:hAnsi="Times New Roman"/>
          <w:sz w:val="24"/>
          <w:szCs w:val="24"/>
        </w:rPr>
        <w:t>Заказчик в системе WFM передает Подрядчику заявки на устранение Повреждений. При этом в системе WFM содержится следующая информация:</w:t>
      </w:r>
    </w:p>
    <w:p w14:paraId="04679833" w14:textId="77777777" w:rsidR="00E939AF" w:rsidRPr="006506F4" w:rsidRDefault="00E939AF" w:rsidP="004D02DA">
      <w:pPr>
        <w:overflowPunct w:val="0"/>
        <w:autoSpaceDE w:val="0"/>
        <w:autoSpaceDN w:val="0"/>
        <w:adjustRightInd w:val="0"/>
        <w:spacing w:after="0" w:line="240" w:lineRule="auto"/>
        <w:ind w:firstLine="540"/>
        <w:jc w:val="both"/>
        <w:textAlignment w:val="baseline"/>
        <w:rPr>
          <w:rFonts w:ascii="Times New Roman" w:hAnsi="Times New Roman"/>
          <w:sz w:val="24"/>
          <w:szCs w:val="24"/>
        </w:rPr>
      </w:pPr>
      <w:r w:rsidRPr="006506F4">
        <w:rPr>
          <w:rFonts w:ascii="Times New Roman" w:hAnsi="Times New Roman"/>
          <w:sz w:val="24"/>
          <w:szCs w:val="24"/>
        </w:rPr>
        <w:tab/>
        <w:t>- Дата и время регистрации Повреждения;</w:t>
      </w:r>
    </w:p>
    <w:p w14:paraId="1546884A" w14:textId="77777777" w:rsidR="00E939AF" w:rsidRPr="006506F4" w:rsidRDefault="00E939AF" w:rsidP="004D02DA">
      <w:pPr>
        <w:overflowPunct w:val="0"/>
        <w:autoSpaceDE w:val="0"/>
        <w:autoSpaceDN w:val="0"/>
        <w:adjustRightInd w:val="0"/>
        <w:spacing w:after="0" w:line="240" w:lineRule="auto"/>
        <w:ind w:firstLine="540"/>
        <w:jc w:val="both"/>
        <w:textAlignment w:val="baseline"/>
        <w:rPr>
          <w:rFonts w:ascii="Times New Roman" w:hAnsi="Times New Roman"/>
          <w:sz w:val="24"/>
          <w:szCs w:val="24"/>
        </w:rPr>
      </w:pPr>
      <w:r w:rsidRPr="006506F4">
        <w:rPr>
          <w:rFonts w:ascii="Times New Roman" w:hAnsi="Times New Roman"/>
          <w:sz w:val="24"/>
          <w:szCs w:val="24"/>
        </w:rPr>
        <w:tab/>
        <w:t xml:space="preserve">- Адрес </w:t>
      </w:r>
      <w:r w:rsidR="00665D7D" w:rsidRPr="006506F4">
        <w:rPr>
          <w:rFonts w:ascii="Times New Roman" w:hAnsi="Times New Roman"/>
          <w:sz w:val="24"/>
          <w:szCs w:val="24"/>
        </w:rPr>
        <w:t xml:space="preserve">Домофонной </w:t>
      </w:r>
      <w:r w:rsidRPr="006506F4">
        <w:rPr>
          <w:rFonts w:ascii="Times New Roman" w:hAnsi="Times New Roman"/>
          <w:sz w:val="24"/>
          <w:szCs w:val="24"/>
        </w:rPr>
        <w:t>системы (адрес дома, номер подъезда, номер квартиры, телефон подавшего заявку;</w:t>
      </w:r>
    </w:p>
    <w:p w14:paraId="4DE7355B" w14:textId="77777777" w:rsidR="00E939AF" w:rsidRPr="006506F4" w:rsidRDefault="00E939AF" w:rsidP="004D02DA">
      <w:pPr>
        <w:overflowPunct w:val="0"/>
        <w:autoSpaceDE w:val="0"/>
        <w:autoSpaceDN w:val="0"/>
        <w:adjustRightInd w:val="0"/>
        <w:spacing w:line="240" w:lineRule="auto"/>
        <w:ind w:firstLine="540"/>
        <w:jc w:val="both"/>
        <w:textAlignment w:val="baseline"/>
        <w:rPr>
          <w:rFonts w:ascii="Times New Roman" w:hAnsi="Times New Roman"/>
          <w:sz w:val="24"/>
          <w:szCs w:val="24"/>
        </w:rPr>
      </w:pPr>
      <w:r w:rsidRPr="006506F4">
        <w:rPr>
          <w:rFonts w:ascii="Times New Roman" w:hAnsi="Times New Roman"/>
          <w:sz w:val="24"/>
          <w:szCs w:val="24"/>
        </w:rPr>
        <w:t xml:space="preserve"> - Другая необходимая техническая информация.</w:t>
      </w:r>
    </w:p>
    <w:p w14:paraId="39F6BFEC" w14:textId="77777777" w:rsidR="00E939AF" w:rsidRPr="006506F4" w:rsidRDefault="00B069FB" w:rsidP="004D02DA">
      <w:pPr>
        <w:overflowPunct w:val="0"/>
        <w:autoSpaceDE w:val="0"/>
        <w:autoSpaceDN w:val="0"/>
        <w:adjustRightInd w:val="0"/>
        <w:spacing w:line="240" w:lineRule="auto"/>
        <w:ind w:firstLine="540"/>
        <w:jc w:val="both"/>
        <w:textAlignment w:val="baseline"/>
        <w:rPr>
          <w:rFonts w:ascii="Times New Roman" w:hAnsi="Times New Roman"/>
          <w:sz w:val="24"/>
          <w:szCs w:val="24"/>
        </w:rPr>
      </w:pPr>
      <w:r w:rsidRPr="006506F4">
        <w:rPr>
          <w:rFonts w:ascii="Times New Roman" w:hAnsi="Times New Roman"/>
          <w:sz w:val="24"/>
          <w:szCs w:val="24"/>
        </w:rPr>
        <w:t>2.</w:t>
      </w:r>
      <w:r w:rsidR="006B3139" w:rsidRPr="006506F4">
        <w:rPr>
          <w:rFonts w:ascii="Times New Roman" w:hAnsi="Times New Roman"/>
          <w:sz w:val="24"/>
          <w:szCs w:val="24"/>
        </w:rPr>
        <w:t>1.</w:t>
      </w:r>
      <w:r w:rsidRPr="006506F4">
        <w:rPr>
          <w:rFonts w:ascii="Times New Roman" w:hAnsi="Times New Roman"/>
          <w:sz w:val="24"/>
          <w:szCs w:val="24"/>
        </w:rPr>
        <w:t>3</w:t>
      </w:r>
      <w:r w:rsidR="00E939AF" w:rsidRPr="006506F4">
        <w:rPr>
          <w:rFonts w:ascii="Times New Roman" w:hAnsi="Times New Roman"/>
          <w:sz w:val="24"/>
          <w:szCs w:val="24"/>
        </w:rPr>
        <w:t>. Заказчик в системе WFM</w:t>
      </w:r>
      <w:r w:rsidR="003C7163" w:rsidRPr="006506F4">
        <w:rPr>
          <w:rFonts w:ascii="Times New Roman" w:hAnsi="Times New Roman"/>
          <w:sz w:val="24"/>
          <w:szCs w:val="24"/>
        </w:rPr>
        <w:t xml:space="preserve"> </w:t>
      </w:r>
      <w:r w:rsidR="00E939AF" w:rsidRPr="006506F4">
        <w:rPr>
          <w:rFonts w:ascii="Times New Roman" w:hAnsi="Times New Roman"/>
          <w:sz w:val="24"/>
          <w:szCs w:val="24"/>
        </w:rPr>
        <w:t>выставляет приоритет заявки на устранение Повреждения в соответствии</w:t>
      </w:r>
      <w:r w:rsidR="00B96213" w:rsidRPr="006506F4">
        <w:rPr>
          <w:rFonts w:ascii="Times New Roman" w:hAnsi="Times New Roman"/>
          <w:sz w:val="24"/>
          <w:szCs w:val="24"/>
        </w:rPr>
        <w:t xml:space="preserve"> со</w:t>
      </w:r>
      <w:r w:rsidR="00E939AF" w:rsidRPr="006506F4">
        <w:rPr>
          <w:rFonts w:ascii="Times New Roman" w:hAnsi="Times New Roman"/>
          <w:sz w:val="24"/>
          <w:szCs w:val="24"/>
        </w:rPr>
        <w:t xml:space="preserve"> следующей градаци</w:t>
      </w:r>
      <w:r w:rsidR="00B96213" w:rsidRPr="006506F4">
        <w:rPr>
          <w:rFonts w:ascii="Times New Roman" w:hAnsi="Times New Roman"/>
          <w:sz w:val="24"/>
          <w:szCs w:val="24"/>
        </w:rPr>
        <w:t>ей</w:t>
      </w:r>
      <w:r w:rsidR="00E939AF" w:rsidRPr="006506F4">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2"/>
        <w:gridCol w:w="4682"/>
      </w:tblGrid>
      <w:tr w:rsidR="00E939AF" w:rsidRPr="006506F4" w14:paraId="61F91691" w14:textId="77777777" w:rsidTr="006C11F4">
        <w:tc>
          <w:tcPr>
            <w:tcW w:w="4785" w:type="dxa"/>
            <w:shd w:val="clear" w:color="auto" w:fill="auto"/>
          </w:tcPr>
          <w:p w14:paraId="4A2D8EBC" w14:textId="77777777" w:rsidR="00E939AF" w:rsidRPr="006506F4" w:rsidRDefault="00E939AF" w:rsidP="006C11F4">
            <w:pPr>
              <w:spacing w:line="240" w:lineRule="auto"/>
              <w:rPr>
                <w:rFonts w:ascii="Times New Roman" w:hAnsi="Times New Roman"/>
                <w:b/>
                <w:sz w:val="24"/>
                <w:szCs w:val="24"/>
              </w:rPr>
            </w:pPr>
            <w:r w:rsidRPr="006506F4">
              <w:rPr>
                <w:rFonts w:ascii="Times New Roman" w:hAnsi="Times New Roman"/>
                <w:b/>
                <w:sz w:val="24"/>
                <w:szCs w:val="24"/>
              </w:rPr>
              <w:t>Приоритет</w:t>
            </w:r>
          </w:p>
        </w:tc>
        <w:tc>
          <w:tcPr>
            <w:tcW w:w="4785" w:type="dxa"/>
            <w:shd w:val="clear" w:color="auto" w:fill="auto"/>
          </w:tcPr>
          <w:p w14:paraId="50C99F82" w14:textId="77777777" w:rsidR="00E939AF" w:rsidRPr="006506F4" w:rsidRDefault="00E939AF" w:rsidP="006C11F4">
            <w:pPr>
              <w:spacing w:line="240" w:lineRule="auto"/>
              <w:rPr>
                <w:rFonts w:ascii="Times New Roman" w:hAnsi="Times New Roman"/>
                <w:b/>
                <w:sz w:val="24"/>
                <w:szCs w:val="24"/>
              </w:rPr>
            </w:pPr>
            <w:r w:rsidRPr="006506F4">
              <w:rPr>
                <w:rFonts w:ascii="Times New Roman" w:hAnsi="Times New Roman"/>
                <w:b/>
                <w:sz w:val="24"/>
                <w:szCs w:val="24"/>
              </w:rPr>
              <w:t>Описание неисправности</w:t>
            </w:r>
          </w:p>
        </w:tc>
      </w:tr>
      <w:tr w:rsidR="00E939AF" w:rsidRPr="006506F4" w14:paraId="736EF832" w14:textId="77777777" w:rsidTr="006C11F4">
        <w:tc>
          <w:tcPr>
            <w:tcW w:w="4785" w:type="dxa"/>
            <w:shd w:val="clear" w:color="auto" w:fill="auto"/>
          </w:tcPr>
          <w:p w14:paraId="2BE39870" w14:textId="77777777" w:rsidR="00E939AF" w:rsidRPr="006506F4" w:rsidRDefault="00E939AF" w:rsidP="006C11F4">
            <w:pPr>
              <w:spacing w:line="240" w:lineRule="auto"/>
              <w:rPr>
                <w:rFonts w:ascii="Times New Roman" w:hAnsi="Times New Roman"/>
                <w:sz w:val="24"/>
                <w:szCs w:val="24"/>
              </w:rPr>
            </w:pPr>
            <w:r w:rsidRPr="006506F4">
              <w:rPr>
                <w:rFonts w:ascii="Times New Roman" w:hAnsi="Times New Roman"/>
                <w:sz w:val="24"/>
                <w:szCs w:val="24"/>
              </w:rPr>
              <w:t>Первый</w:t>
            </w:r>
          </w:p>
        </w:tc>
        <w:tc>
          <w:tcPr>
            <w:tcW w:w="4785" w:type="dxa"/>
            <w:shd w:val="clear" w:color="auto" w:fill="auto"/>
          </w:tcPr>
          <w:p w14:paraId="555BB968" w14:textId="77777777" w:rsidR="00E939AF" w:rsidRPr="006506F4" w:rsidRDefault="00E939AF" w:rsidP="006C11F4">
            <w:pPr>
              <w:spacing w:line="240" w:lineRule="auto"/>
              <w:rPr>
                <w:rFonts w:ascii="Times New Roman" w:hAnsi="Times New Roman"/>
                <w:sz w:val="24"/>
                <w:szCs w:val="24"/>
              </w:rPr>
            </w:pPr>
            <w:r w:rsidRPr="006506F4">
              <w:rPr>
                <w:rFonts w:ascii="Times New Roman" w:hAnsi="Times New Roman"/>
                <w:sz w:val="24"/>
                <w:szCs w:val="24"/>
              </w:rPr>
              <w:t>- Заблокирована дверь, нет возможности разблокировки замка удаленным способом;</w:t>
            </w:r>
          </w:p>
          <w:p w14:paraId="3AE4B7E1" w14:textId="77777777" w:rsidR="00E939AF" w:rsidRPr="006506F4" w:rsidRDefault="00E939AF" w:rsidP="006C11F4">
            <w:pPr>
              <w:spacing w:line="240" w:lineRule="auto"/>
              <w:rPr>
                <w:rFonts w:ascii="Times New Roman" w:hAnsi="Times New Roman"/>
                <w:sz w:val="24"/>
                <w:szCs w:val="24"/>
              </w:rPr>
            </w:pPr>
            <w:r w:rsidRPr="006506F4">
              <w:rPr>
                <w:rFonts w:ascii="Times New Roman" w:hAnsi="Times New Roman"/>
                <w:sz w:val="24"/>
                <w:szCs w:val="24"/>
              </w:rPr>
              <w:t xml:space="preserve">- Физическое повреждение </w:t>
            </w:r>
            <w:r w:rsidR="00BC0627" w:rsidRPr="006506F4">
              <w:rPr>
                <w:rFonts w:ascii="Times New Roman" w:hAnsi="Times New Roman"/>
                <w:sz w:val="24"/>
                <w:szCs w:val="24"/>
              </w:rPr>
              <w:t>Д</w:t>
            </w:r>
            <w:r w:rsidRPr="006506F4">
              <w:rPr>
                <w:rFonts w:ascii="Times New Roman" w:hAnsi="Times New Roman"/>
                <w:sz w:val="24"/>
                <w:szCs w:val="24"/>
              </w:rPr>
              <w:t>омофонной системы, влекущее опасность жизни и здоровью Абонентам.</w:t>
            </w:r>
          </w:p>
        </w:tc>
      </w:tr>
      <w:tr w:rsidR="00E939AF" w:rsidRPr="006506F4" w14:paraId="06634C2D" w14:textId="77777777" w:rsidTr="006C11F4">
        <w:tc>
          <w:tcPr>
            <w:tcW w:w="4785" w:type="dxa"/>
            <w:shd w:val="clear" w:color="auto" w:fill="auto"/>
          </w:tcPr>
          <w:p w14:paraId="03347E9E" w14:textId="77777777" w:rsidR="00E939AF" w:rsidRPr="006506F4" w:rsidRDefault="00E939AF" w:rsidP="006C11F4">
            <w:pPr>
              <w:spacing w:line="240" w:lineRule="auto"/>
              <w:rPr>
                <w:rFonts w:ascii="Times New Roman" w:hAnsi="Times New Roman"/>
                <w:sz w:val="24"/>
                <w:szCs w:val="24"/>
              </w:rPr>
            </w:pPr>
            <w:r w:rsidRPr="006506F4">
              <w:rPr>
                <w:rFonts w:ascii="Times New Roman" w:hAnsi="Times New Roman"/>
                <w:sz w:val="24"/>
                <w:szCs w:val="24"/>
              </w:rPr>
              <w:t>Второй</w:t>
            </w:r>
          </w:p>
        </w:tc>
        <w:tc>
          <w:tcPr>
            <w:tcW w:w="4785" w:type="dxa"/>
            <w:shd w:val="clear" w:color="auto" w:fill="auto"/>
          </w:tcPr>
          <w:p w14:paraId="0FEA2EF8" w14:textId="77777777" w:rsidR="00E939AF" w:rsidRPr="006506F4" w:rsidRDefault="00E939AF" w:rsidP="006C11F4">
            <w:pPr>
              <w:spacing w:line="240" w:lineRule="auto"/>
              <w:rPr>
                <w:rFonts w:ascii="Times New Roman" w:hAnsi="Times New Roman"/>
                <w:sz w:val="24"/>
                <w:szCs w:val="24"/>
              </w:rPr>
            </w:pPr>
            <w:r w:rsidRPr="006506F4">
              <w:rPr>
                <w:rFonts w:ascii="Times New Roman" w:hAnsi="Times New Roman"/>
                <w:sz w:val="24"/>
                <w:szCs w:val="24"/>
              </w:rPr>
              <w:t xml:space="preserve">- Повреждение </w:t>
            </w:r>
            <w:r w:rsidR="00BC0627" w:rsidRPr="006506F4">
              <w:rPr>
                <w:rFonts w:ascii="Times New Roman" w:hAnsi="Times New Roman"/>
                <w:sz w:val="24"/>
                <w:szCs w:val="24"/>
              </w:rPr>
              <w:t>Д</w:t>
            </w:r>
            <w:r w:rsidRPr="006506F4">
              <w:rPr>
                <w:rFonts w:ascii="Times New Roman" w:hAnsi="Times New Roman"/>
                <w:sz w:val="24"/>
                <w:szCs w:val="24"/>
              </w:rPr>
              <w:t>омофонной системы, не препятствующее доступу Абонентам (</w:t>
            </w:r>
            <w:r w:rsidR="00D6168C" w:rsidRPr="006506F4">
              <w:rPr>
                <w:rFonts w:ascii="Times New Roman" w:hAnsi="Times New Roman"/>
                <w:sz w:val="24"/>
                <w:szCs w:val="24"/>
              </w:rPr>
              <w:t xml:space="preserve">панель, </w:t>
            </w:r>
            <w:r w:rsidRPr="006506F4">
              <w:rPr>
                <w:rFonts w:ascii="Times New Roman" w:hAnsi="Times New Roman"/>
                <w:sz w:val="24"/>
                <w:szCs w:val="24"/>
              </w:rPr>
              <w:t>магнит, доводчик, кнопка).</w:t>
            </w:r>
          </w:p>
          <w:p w14:paraId="2618A315" w14:textId="77777777" w:rsidR="00E939AF" w:rsidRPr="006506F4" w:rsidRDefault="00E939AF" w:rsidP="006C11F4">
            <w:pPr>
              <w:spacing w:line="240" w:lineRule="auto"/>
              <w:rPr>
                <w:rFonts w:ascii="Times New Roman" w:hAnsi="Times New Roman"/>
                <w:sz w:val="24"/>
                <w:szCs w:val="24"/>
              </w:rPr>
            </w:pPr>
            <w:r w:rsidRPr="006506F4">
              <w:rPr>
                <w:rFonts w:ascii="Times New Roman" w:hAnsi="Times New Roman"/>
                <w:sz w:val="24"/>
                <w:szCs w:val="24"/>
              </w:rPr>
              <w:t>- Неисправность двери (неплотно закрывается, механическое повреждение).</w:t>
            </w:r>
          </w:p>
          <w:p w14:paraId="1A3535F2" w14:textId="77777777" w:rsidR="00E939AF" w:rsidRPr="006506F4" w:rsidRDefault="00E939AF" w:rsidP="006C11F4">
            <w:pPr>
              <w:spacing w:line="240" w:lineRule="auto"/>
              <w:rPr>
                <w:rFonts w:ascii="Times New Roman" w:hAnsi="Times New Roman"/>
                <w:sz w:val="24"/>
                <w:szCs w:val="24"/>
              </w:rPr>
            </w:pPr>
            <w:r w:rsidRPr="006506F4">
              <w:rPr>
                <w:rFonts w:ascii="Times New Roman" w:hAnsi="Times New Roman"/>
                <w:sz w:val="24"/>
                <w:szCs w:val="24"/>
              </w:rPr>
              <w:t xml:space="preserve">- Повреждение соединительной линии между коммутатором доступа и </w:t>
            </w:r>
            <w:r w:rsidR="00BC0627" w:rsidRPr="006506F4">
              <w:rPr>
                <w:rFonts w:ascii="Times New Roman" w:hAnsi="Times New Roman"/>
                <w:sz w:val="24"/>
                <w:szCs w:val="24"/>
              </w:rPr>
              <w:t>Д</w:t>
            </w:r>
            <w:r w:rsidRPr="006506F4">
              <w:rPr>
                <w:rFonts w:ascii="Times New Roman" w:hAnsi="Times New Roman"/>
                <w:sz w:val="24"/>
                <w:szCs w:val="24"/>
              </w:rPr>
              <w:t xml:space="preserve">омофонной системой. </w:t>
            </w:r>
          </w:p>
        </w:tc>
      </w:tr>
    </w:tbl>
    <w:p w14:paraId="2A6E03DC" w14:textId="77777777" w:rsidR="00E939AF" w:rsidRPr="006506F4" w:rsidRDefault="00E939AF" w:rsidP="00E939AF">
      <w:pPr>
        <w:spacing w:line="240" w:lineRule="auto"/>
        <w:rPr>
          <w:rFonts w:ascii="Times New Roman" w:hAnsi="Times New Roman"/>
          <w:sz w:val="24"/>
          <w:szCs w:val="24"/>
        </w:rPr>
      </w:pPr>
    </w:p>
    <w:p w14:paraId="5996DA86" w14:textId="77777777" w:rsidR="00E939AF" w:rsidRPr="006506F4" w:rsidRDefault="00E939AF" w:rsidP="006B3139">
      <w:pPr>
        <w:overflowPunct w:val="0"/>
        <w:autoSpaceDE w:val="0"/>
        <w:autoSpaceDN w:val="0"/>
        <w:adjustRightInd w:val="0"/>
        <w:spacing w:after="0"/>
        <w:ind w:firstLine="540"/>
        <w:jc w:val="both"/>
        <w:textAlignment w:val="baseline"/>
        <w:rPr>
          <w:rFonts w:ascii="Times New Roman" w:hAnsi="Times New Roman"/>
          <w:sz w:val="24"/>
          <w:szCs w:val="24"/>
        </w:rPr>
      </w:pPr>
      <w:r w:rsidRPr="006506F4">
        <w:rPr>
          <w:rFonts w:ascii="Times New Roman" w:hAnsi="Times New Roman"/>
          <w:sz w:val="24"/>
          <w:szCs w:val="24"/>
        </w:rPr>
        <w:t>2</w:t>
      </w:r>
      <w:r w:rsidR="006B3139" w:rsidRPr="006506F4">
        <w:rPr>
          <w:rFonts w:ascii="Times New Roman" w:hAnsi="Times New Roman"/>
          <w:sz w:val="24"/>
          <w:szCs w:val="24"/>
        </w:rPr>
        <w:t>.1</w:t>
      </w:r>
      <w:r w:rsidRPr="006506F4">
        <w:rPr>
          <w:rFonts w:ascii="Times New Roman" w:hAnsi="Times New Roman"/>
          <w:sz w:val="24"/>
          <w:szCs w:val="24"/>
        </w:rPr>
        <w:t>.4</w:t>
      </w:r>
      <w:r w:rsidR="006B3139" w:rsidRPr="006506F4">
        <w:rPr>
          <w:rFonts w:ascii="Times New Roman" w:hAnsi="Times New Roman"/>
          <w:sz w:val="24"/>
          <w:szCs w:val="24"/>
        </w:rPr>
        <w:t xml:space="preserve">. </w:t>
      </w:r>
      <w:r w:rsidRPr="006506F4">
        <w:rPr>
          <w:rFonts w:ascii="Times New Roman" w:hAnsi="Times New Roman"/>
          <w:sz w:val="24"/>
          <w:szCs w:val="24"/>
        </w:rPr>
        <w:t xml:space="preserve">Заказчик гарантирует </w:t>
      </w:r>
      <w:r w:rsidR="00117CCF" w:rsidRPr="006506F4">
        <w:rPr>
          <w:rFonts w:ascii="Times New Roman" w:hAnsi="Times New Roman"/>
          <w:sz w:val="24"/>
          <w:szCs w:val="24"/>
        </w:rPr>
        <w:t xml:space="preserve">передачу </w:t>
      </w:r>
      <w:r w:rsidRPr="006506F4">
        <w:rPr>
          <w:rFonts w:ascii="Times New Roman" w:hAnsi="Times New Roman"/>
          <w:sz w:val="24"/>
          <w:szCs w:val="24"/>
        </w:rPr>
        <w:t xml:space="preserve">Подрядчику оборудования заблаговременно до выполнения работ на Домофонной системе, </w:t>
      </w:r>
      <w:r w:rsidR="00417BFE" w:rsidRPr="006506F4">
        <w:rPr>
          <w:rFonts w:ascii="Times New Roman" w:hAnsi="Times New Roman"/>
          <w:sz w:val="24"/>
          <w:szCs w:val="24"/>
        </w:rPr>
        <w:t>в</w:t>
      </w:r>
      <w:r w:rsidR="008903B6" w:rsidRPr="006506F4">
        <w:rPr>
          <w:rFonts w:ascii="Times New Roman" w:hAnsi="Times New Roman"/>
          <w:sz w:val="24"/>
          <w:szCs w:val="24"/>
        </w:rPr>
        <w:t xml:space="preserve"> </w:t>
      </w:r>
      <w:r w:rsidRPr="006506F4">
        <w:rPr>
          <w:rFonts w:ascii="Times New Roman" w:hAnsi="Times New Roman"/>
          <w:sz w:val="24"/>
          <w:szCs w:val="24"/>
        </w:rPr>
        <w:t>объеме</w:t>
      </w:r>
      <w:r w:rsidR="008903B6" w:rsidRPr="006506F4">
        <w:rPr>
          <w:rFonts w:ascii="Times New Roman" w:hAnsi="Times New Roman"/>
          <w:sz w:val="24"/>
          <w:szCs w:val="24"/>
        </w:rPr>
        <w:t xml:space="preserve"> </w:t>
      </w:r>
      <w:r w:rsidR="007C79A3" w:rsidRPr="006506F4">
        <w:rPr>
          <w:rFonts w:ascii="Times New Roman" w:hAnsi="Times New Roman"/>
          <w:sz w:val="24"/>
          <w:szCs w:val="24"/>
        </w:rPr>
        <w:t>5</w:t>
      </w:r>
      <w:r w:rsidR="00B069FB" w:rsidRPr="006506F4">
        <w:rPr>
          <w:rFonts w:ascii="Times New Roman" w:hAnsi="Times New Roman"/>
          <w:sz w:val="24"/>
          <w:szCs w:val="24"/>
        </w:rPr>
        <w:t xml:space="preserve">% от общего числа обсуживаемых домофонных комплексов в составе: </w:t>
      </w:r>
      <w:r w:rsidRPr="006506F4">
        <w:rPr>
          <w:rFonts w:ascii="Times New Roman" w:hAnsi="Times New Roman"/>
          <w:sz w:val="24"/>
          <w:szCs w:val="24"/>
        </w:rPr>
        <w:t xml:space="preserve">блок </w:t>
      </w:r>
      <w:r w:rsidR="007C79A3" w:rsidRPr="006506F4">
        <w:rPr>
          <w:rFonts w:ascii="Times New Roman" w:hAnsi="Times New Roman"/>
          <w:sz w:val="24"/>
          <w:szCs w:val="24"/>
        </w:rPr>
        <w:t>вызова, блок питания, кнопка выхода, электромагнитный замок и 10% доводчиков.</w:t>
      </w:r>
    </w:p>
    <w:p w14:paraId="0B4A2B16" w14:textId="77777777" w:rsidR="00E939AF" w:rsidRPr="006506F4" w:rsidRDefault="00E939AF" w:rsidP="006B3139">
      <w:pPr>
        <w:overflowPunct w:val="0"/>
        <w:autoSpaceDE w:val="0"/>
        <w:autoSpaceDN w:val="0"/>
        <w:adjustRightInd w:val="0"/>
        <w:spacing w:after="0"/>
        <w:ind w:firstLine="540"/>
        <w:jc w:val="both"/>
        <w:textAlignment w:val="baseline"/>
        <w:rPr>
          <w:rFonts w:ascii="Times New Roman" w:hAnsi="Times New Roman"/>
          <w:sz w:val="24"/>
          <w:szCs w:val="24"/>
        </w:rPr>
      </w:pPr>
      <w:r w:rsidRPr="006506F4">
        <w:rPr>
          <w:rFonts w:ascii="Times New Roman" w:hAnsi="Times New Roman"/>
          <w:sz w:val="24"/>
          <w:szCs w:val="24"/>
        </w:rPr>
        <w:lastRenderedPageBreak/>
        <w:t>2</w:t>
      </w:r>
      <w:r w:rsidR="006B3139" w:rsidRPr="006506F4">
        <w:rPr>
          <w:rFonts w:ascii="Times New Roman" w:hAnsi="Times New Roman"/>
          <w:sz w:val="24"/>
          <w:szCs w:val="24"/>
        </w:rPr>
        <w:t>.1</w:t>
      </w:r>
      <w:r w:rsidRPr="006506F4">
        <w:rPr>
          <w:rFonts w:ascii="Times New Roman" w:hAnsi="Times New Roman"/>
          <w:sz w:val="24"/>
          <w:szCs w:val="24"/>
        </w:rPr>
        <w:t xml:space="preserve">.4.1. Оборудование для восстановления работоспособности входной двери </w:t>
      </w:r>
      <w:r w:rsidR="00117CCF" w:rsidRPr="006506F4">
        <w:rPr>
          <w:rFonts w:ascii="Times New Roman" w:hAnsi="Times New Roman"/>
          <w:sz w:val="24"/>
          <w:szCs w:val="24"/>
        </w:rPr>
        <w:t xml:space="preserve">передается </w:t>
      </w:r>
      <w:r w:rsidRPr="006506F4">
        <w:rPr>
          <w:rFonts w:ascii="Times New Roman" w:hAnsi="Times New Roman"/>
          <w:sz w:val="24"/>
          <w:szCs w:val="24"/>
        </w:rPr>
        <w:t>Заказчиком в необходимом объеме согласно Акту технического освидетельствования состояния такой двери</w:t>
      </w:r>
      <w:r w:rsidR="00853511" w:rsidRPr="006506F4">
        <w:rPr>
          <w:rFonts w:ascii="Times New Roman" w:hAnsi="Times New Roman"/>
          <w:sz w:val="24"/>
          <w:szCs w:val="24"/>
        </w:rPr>
        <w:t>, у</w:t>
      </w:r>
      <w:r w:rsidR="003C7163" w:rsidRPr="006506F4">
        <w:rPr>
          <w:rFonts w:ascii="Times New Roman" w:hAnsi="Times New Roman"/>
          <w:sz w:val="24"/>
          <w:szCs w:val="24"/>
        </w:rPr>
        <w:t>твержденному Приложением № 2</w:t>
      </w:r>
      <w:r w:rsidR="00853511" w:rsidRPr="006506F4">
        <w:rPr>
          <w:rFonts w:ascii="Times New Roman" w:hAnsi="Times New Roman"/>
          <w:sz w:val="24"/>
          <w:szCs w:val="24"/>
        </w:rPr>
        <w:t xml:space="preserve"> к настоящему Договору</w:t>
      </w:r>
      <w:r w:rsidRPr="006506F4">
        <w:rPr>
          <w:rFonts w:ascii="Times New Roman" w:hAnsi="Times New Roman"/>
          <w:sz w:val="24"/>
          <w:szCs w:val="24"/>
        </w:rPr>
        <w:t>.</w:t>
      </w:r>
    </w:p>
    <w:p w14:paraId="3763ADC1" w14:textId="77777777" w:rsidR="00E939AF" w:rsidRPr="006506F4" w:rsidRDefault="00E939AF" w:rsidP="006B3139">
      <w:pPr>
        <w:overflowPunct w:val="0"/>
        <w:autoSpaceDE w:val="0"/>
        <w:autoSpaceDN w:val="0"/>
        <w:adjustRightInd w:val="0"/>
        <w:spacing w:after="0"/>
        <w:ind w:firstLine="540"/>
        <w:jc w:val="both"/>
        <w:textAlignment w:val="baseline"/>
        <w:rPr>
          <w:rFonts w:ascii="Times New Roman" w:hAnsi="Times New Roman"/>
          <w:sz w:val="24"/>
          <w:szCs w:val="24"/>
        </w:rPr>
      </w:pPr>
      <w:r w:rsidRPr="006506F4">
        <w:rPr>
          <w:rFonts w:ascii="Times New Roman" w:hAnsi="Times New Roman"/>
          <w:sz w:val="24"/>
          <w:szCs w:val="24"/>
        </w:rPr>
        <w:t>2</w:t>
      </w:r>
      <w:r w:rsidR="006B3139" w:rsidRPr="006506F4">
        <w:rPr>
          <w:rFonts w:ascii="Times New Roman" w:hAnsi="Times New Roman"/>
          <w:sz w:val="24"/>
          <w:szCs w:val="24"/>
        </w:rPr>
        <w:t>.1</w:t>
      </w:r>
      <w:r w:rsidRPr="006506F4">
        <w:rPr>
          <w:rFonts w:ascii="Times New Roman" w:hAnsi="Times New Roman"/>
          <w:sz w:val="24"/>
          <w:szCs w:val="24"/>
        </w:rPr>
        <w:t>.4.2. Оборудование</w:t>
      </w:r>
      <w:r w:rsidR="0055298C" w:rsidRPr="006506F4">
        <w:rPr>
          <w:rFonts w:ascii="Times New Roman" w:hAnsi="Times New Roman"/>
          <w:sz w:val="24"/>
          <w:szCs w:val="24"/>
        </w:rPr>
        <w:t xml:space="preserve"> </w:t>
      </w:r>
      <w:r w:rsidRPr="006506F4">
        <w:rPr>
          <w:rFonts w:ascii="Times New Roman" w:hAnsi="Times New Roman"/>
          <w:sz w:val="24"/>
          <w:szCs w:val="24"/>
        </w:rPr>
        <w:t xml:space="preserve">передается Подрядчику по </w:t>
      </w:r>
      <w:r w:rsidR="008510BD" w:rsidRPr="006506F4">
        <w:rPr>
          <w:rFonts w:ascii="Times New Roman" w:hAnsi="Times New Roman"/>
          <w:sz w:val="24"/>
          <w:szCs w:val="24"/>
        </w:rPr>
        <w:t>Акту приема-</w:t>
      </w:r>
      <w:r w:rsidR="004915D8" w:rsidRPr="006506F4">
        <w:rPr>
          <w:rFonts w:ascii="Times New Roman" w:hAnsi="Times New Roman"/>
          <w:sz w:val="24"/>
          <w:szCs w:val="24"/>
        </w:rPr>
        <w:t>передачи</w:t>
      </w:r>
      <w:r w:rsidR="007C79A3" w:rsidRPr="006506F4">
        <w:rPr>
          <w:rFonts w:ascii="Times New Roman" w:hAnsi="Times New Roman"/>
          <w:sz w:val="24"/>
          <w:szCs w:val="24"/>
        </w:rPr>
        <w:t xml:space="preserve"> </w:t>
      </w:r>
      <w:r w:rsidR="00695AB5" w:rsidRPr="006506F4">
        <w:rPr>
          <w:rFonts w:ascii="Times New Roman" w:hAnsi="Times New Roman"/>
          <w:sz w:val="24"/>
          <w:szCs w:val="24"/>
        </w:rPr>
        <w:t xml:space="preserve">(Приложение №4) </w:t>
      </w:r>
      <w:r w:rsidR="00B855FE" w:rsidRPr="006506F4">
        <w:rPr>
          <w:rFonts w:ascii="Times New Roman" w:hAnsi="Times New Roman"/>
          <w:sz w:val="24"/>
          <w:szCs w:val="24"/>
        </w:rPr>
        <w:t xml:space="preserve">не позднее </w:t>
      </w:r>
      <w:r w:rsidR="007C79A3" w:rsidRPr="006506F4">
        <w:rPr>
          <w:rFonts w:ascii="Times New Roman" w:hAnsi="Times New Roman"/>
          <w:sz w:val="24"/>
          <w:szCs w:val="24"/>
        </w:rPr>
        <w:t>пяти</w:t>
      </w:r>
      <w:r w:rsidR="00B855FE" w:rsidRPr="006506F4">
        <w:rPr>
          <w:rFonts w:ascii="Times New Roman" w:hAnsi="Times New Roman"/>
          <w:sz w:val="24"/>
          <w:szCs w:val="24"/>
        </w:rPr>
        <w:t xml:space="preserve"> рабочих дней с момента подписания </w:t>
      </w:r>
      <w:r w:rsidR="00444D80" w:rsidRPr="006506F4">
        <w:rPr>
          <w:rFonts w:ascii="Times New Roman" w:hAnsi="Times New Roman"/>
          <w:sz w:val="24"/>
          <w:szCs w:val="24"/>
        </w:rPr>
        <w:t>Договора</w:t>
      </w:r>
      <w:r w:rsidR="00B855FE" w:rsidRPr="006506F4">
        <w:rPr>
          <w:rFonts w:ascii="Times New Roman" w:hAnsi="Times New Roman"/>
          <w:sz w:val="24"/>
          <w:szCs w:val="24"/>
        </w:rPr>
        <w:t xml:space="preserve">. </w:t>
      </w:r>
    </w:p>
    <w:p w14:paraId="060D98E3" w14:textId="77777777" w:rsidR="00E939AF" w:rsidRPr="006506F4" w:rsidRDefault="00E939AF" w:rsidP="006B3139">
      <w:pPr>
        <w:overflowPunct w:val="0"/>
        <w:autoSpaceDE w:val="0"/>
        <w:autoSpaceDN w:val="0"/>
        <w:adjustRightInd w:val="0"/>
        <w:spacing w:after="0"/>
        <w:ind w:firstLine="540"/>
        <w:jc w:val="both"/>
        <w:textAlignment w:val="baseline"/>
        <w:rPr>
          <w:rFonts w:ascii="Times New Roman" w:hAnsi="Times New Roman"/>
          <w:sz w:val="24"/>
          <w:szCs w:val="24"/>
        </w:rPr>
      </w:pPr>
      <w:r w:rsidRPr="006506F4">
        <w:rPr>
          <w:rFonts w:ascii="Times New Roman" w:hAnsi="Times New Roman"/>
          <w:sz w:val="24"/>
          <w:szCs w:val="24"/>
        </w:rPr>
        <w:t>2</w:t>
      </w:r>
      <w:r w:rsidR="006B3139" w:rsidRPr="006506F4">
        <w:rPr>
          <w:rFonts w:ascii="Times New Roman" w:hAnsi="Times New Roman"/>
          <w:sz w:val="24"/>
          <w:szCs w:val="24"/>
        </w:rPr>
        <w:t>.1</w:t>
      </w:r>
      <w:r w:rsidRPr="006506F4">
        <w:rPr>
          <w:rFonts w:ascii="Times New Roman" w:hAnsi="Times New Roman"/>
          <w:sz w:val="24"/>
          <w:szCs w:val="24"/>
        </w:rPr>
        <w:t xml:space="preserve">.5.С момента передачи оборудования от Заказчика Подрядчику по </w:t>
      </w:r>
      <w:r w:rsidR="008510BD" w:rsidRPr="006506F4">
        <w:rPr>
          <w:rFonts w:ascii="Times New Roman" w:hAnsi="Times New Roman"/>
          <w:sz w:val="24"/>
          <w:szCs w:val="24"/>
        </w:rPr>
        <w:t>Акту</w:t>
      </w:r>
      <w:r w:rsidR="00695AB5" w:rsidRPr="006506F4">
        <w:rPr>
          <w:rFonts w:ascii="Times New Roman" w:hAnsi="Times New Roman"/>
          <w:sz w:val="24"/>
          <w:szCs w:val="24"/>
        </w:rPr>
        <w:t xml:space="preserve"> </w:t>
      </w:r>
      <w:r w:rsidR="008510BD" w:rsidRPr="006506F4">
        <w:rPr>
          <w:rFonts w:ascii="Times New Roman" w:hAnsi="Times New Roman"/>
          <w:sz w:val="24"/>
          <w:szCs w:val="24"/>
        </w:rPr>
        <w:t>приема-передачи</w:t>
      </w:r>
      <w:r w:rsidRPr="006506F4">
        <w:rPr>
          <w:rFonts w:ascii="Times New Roman" w:hAnsi="Times New Roman"/>
          <w:sz w:val="24"/>
          <w:szCs w:val="24"/>
        </w:rPr>
        <w:t xml:space="preserve"> и до момента использования оборудования </w:t>
      </w:r>
      <w:r w:rsidR="004915D8" w:rsidRPr="006506F4">
        <w:rPr>
          <w:rFonts w:ascii="Times New Roman" w:hAnsi="Times New Roman"/>
          <w:sz w:val="24"/>
          <w:szCs w:val="24"/>
        </w:rPr>
        <w:t>при выполнении</w:t>
      </w:r>
      <w:r w:rsidRPr="006506F4">
        <w:rPr>
          <w:rFonts w:ascii="Times New Roman" w:hAnsi="Times New Roman"/>
          <w:sz w:val="24"/>
          <w:szCs w:val="24"/>
        </w:rPr>
        <w:t xml:space="preserve"> заявок на устранение Повреждений, оно находится на ответственном хранении у Подрядчика. Расходы на </w:t>
      </w:r>
      <w:r w:rsidR="004915D8" w:rsidRPr="006506F4">
        <w:rPr>
          <w:rFonts w:ascii="Times New Roman" w:hAnsi="Times New Roman"/>
          <w:sz w:val="24"/>
          <w:szCs w:val="24"/>
        </w:rPr>
        <w:t>хранение и</w:t>
      </w:r>
      <w:r w:rsidRPr="006506F4">
        <w:rPr>
          <w:rFonts w:ascii="Times New Roman" w:hAnsi="Times New Roman"/>
          <w:sz w:val="24"/>
          <w:szCs w:val="24"/>
        </w:rPr>
        <w:t xml:space="preserve"> доставку оборудования до места проведения </w:t>
      </w:r>
      <w:r w:rsidR="00444D80" w:rsidRPr="006506F4">
        <w:rPr>
          <w:rFonts w:ascii="Times New Roman" w:hAnsi="Times New Roman"/>
          <w:sz w:val="24"/>
          <w:szCs w:val="24"/>
        </w:rPr>
        <w:t xml:space="preserve">работ </w:t>
      </w:r>
      <w:r w:rsidRPr="006506F4">
        <w:rPr>
          <w:rFonts w:ascii="Times New Roman" w:hAnsi="Times New Roman"/>
          <w:sz w:val="24"/>
          <w:szCs w:val="24"/>
        </w:rPr>
        <w:t xml:space="preserve">и обратно включены в стоимость </w:t>
      </w:r>
      <w:r w:rsidR="00444D80" w:rsidRPr="006506F4">
        <w:rPr>
          <w:rFonts w:ascii="Times New Roman" w:hAnsi="Times New Roman"/>
          <w:sz w:val="24"/>
          <w:szCs w:val="24"/>
        </w:rPr>
        <w:t>работ</w:t>
      </w:r>
      <w:r w:rsidRPr="006506F4">
        <w:rPr>
          <w:rFonts w:ascii="Times New Roman" w:hAnsi="Times New Roman"/>
          <w:sz w:val="24"/>
          <w:szCs w:val="24"/>
        </w:rPr>
        <w:t xml:space="preserve">. </w:t>
      </w:r>
    </w:p>
    <w:p w14:paraId="52AEF2C9" w14:textId="77777777" w:rsidR="003D3B34" w:rsidRPr="006506F4" w:rsidRDefault="00E939AF" w:rsidP="00B9528B">
      <w:pPr>
        <w:overflowPunct w:val="0"/>
        <w:autoSpaceDE w:val="0"/>
        <w:autoSpaceDN w:val="0"/>
        <w:adjustRightInd w:val="0"/>
        <w:spacing w:after="0"/>
        <w:ind w:firstLine="540"/>
        <w:jc w:val="both"/>
        <w:textAlignment w:val="baseline"/>
        <w:rPr>
          <w:rFonts w:ascii="Times New Roman" w:hAnsi="Times New Roman"/>
          <w:sz w:val="24"/>
          <w:szCs w:val="24"/>
        </w:rPr>
      </w:pPr>
      <w:r w:rsidRPr="006506F4">
        <w:rPr>
          <w:rFonts w:ascii="Times New Roman" w:hAnsi="Times New Roman"/>
          <w:sz w:val="24"/>
          <w:szCs w:val="24"/>
        </w:rPr>
        <w:t>2</w:t>
      </w:r>
      <w:r w:rsidR="006B3139" w:rsidRPr="006506F4">
        <w:rPr>
          <w:rFonts w:ascii="Times New Roman" w:hAnsi="Times New Roman"/>
          <w:sz w:val="24"/>
          <w:szCs w:val="24"/>
        </w:rPr>
        <w:t>.1</w:t>
      </w:r>
      <w:r w:rsidRPr="006506F4">
        <w:rPr>
          <w:rFonts w:ascii="Times New Roman" w:hAnsi="Times New Roman"/>
          <w:sz w:val="24"/>
          <w:szCs w:val="24"/>
        </w:rPr>
        <w:t xml:space="preserve">.6. Не реже чем один раз в квартал ответственное лицо Заказчика проводит сверку по наличию остатков </w:t>
      </w:r>
      <w:r w:rsidR="006B3139" w:rsidRPr="006506F4">
        <w:rPr>
          <w:rFonts w:ascii="Times New Roman" w:hAnsi="Times New Roman"/>
          <w:sz w:val="24"/>
          <w:szCs w:val="24"/>
        </w:rPr>
        <w:t>оборудования</w:t>
      </w:r>
      <w:r w:rsidRPr="006506F4">
        <w:rPr>
          <w:rFonts w:ascii="Times New Roman" w:hAnsi="Times New Roman"/>
          <w:sz w:val="24"/>
          <w:szCs w:val="24"/>
        </w:rPr>
        <w:t xml:space="preserve"> Подрядчика и оформляет Акт сверки по наличию остатков оборудования, который оформляется в 2-х экземплярах и удостоверяется подписями ответственных лиц Подрядчика и Заказчика.</w:t>
      </w:r>
    </w:p>
    <w:p w14:paraId="1CA4FD50" w14:textId="77777777" w:rsidR="004D02DA" w:rsidRPr="006506F4" w:rsidRDefault="00B9528B" w:rsidP="00B9528B">
      <w:pPr>
        <w:overflowPunct w:val="0"/>
        <w:autoSpaceDE w:val="0"/>
        <w:autoSpaceDN w:val="0"/>
        <w:adjustRightInd w:val="0"/>
        <w:spacing w:after="0"/>
        <w:ind w:firstLine="540"/>
        <w:jc w:val="both"/>
        <w:textAlignment w:val="baseline"/>
        <w:rPr>
          <w:rFonts w:ascii="Times New Roman" w:hAnsi="Times New Roman"/>
          <w:sz w:val="24"/>
          <w:szCs w:val="24"/>
        </w:rPr>
      </w:pPr>
      <w:r w:rsidRPr="006506F4">
        <w:rPr>
          <w:rFonts w:ascii="Times New Roman" w:hAnsi="Times New Roman"/>
          <w:sz w:val="24"/>
          <w:szCs w:val="24"/>
        </w:rPr>
        <w:t xml:space="preserve">2.1.7.  В срок </w:t>
      </w:r>
      <w:r w:rsidR="00117CCF" w:rsidRPr="006506F4">
        <w:rPr>
          <w:rFonts w:ascii="Times New Roman" w:hAnsi="Times New Roman"/>
          <w:sz w:val="24"/>
          <w:szCs w:val="24"/>
        </w:rPr>
        <w:t xml:space="preserve">не более </w:t>
      </w:r>
      <w:r w:rsidR="007C79A3" w:rsidRPr="006506F4">
        <w:rPr>
          <w:rFonts w:ascii="Times New Roman" w:hAnsi="Times New Roman"/>
          <w:sz w:val="24"/>
          <w:szCs w:val="24"/>
        </w:rPr>
        <w:t>пят</w:t>
      </w:r>
      <w:r w:rsidR="00117CCF" w:rsidRPr="006506F4">
        <w:rPr>
          <w:rFonts w:ascii="Times New Roman" w:hAnsi="Times New Roman"/>
          <w:sz w:val="24"/>
          <w:szCs w:val="24"/>
        </w:rPr>
        <w:t>и</w:t>
      </w:r>
      <w:r w:rsidRPr="006506F4">
        <w:rPr>
          <w:rFonts w:ascii="Times New Roman" w:hAnsi="Times New Roman"/>
          <w:sz w:val="24"/>
          <w:szCs w:val="24"/>
        </w:rPr>
        <w:t xml:space="preserve"> рабочих дней восполнять запас оборудования Подрядчика, в случае использования Подрядчиком оборудования для устранения Повреждения.</w:t>
      </w:r>
    </w:p>
    <w:p w14:paraId="009695F2" w14:textId="77777777" w:rsidR="00E939AF" w:rsidRPr="006506F4" w:rsidRDefault="00E939AF" w:rsidP="00E939AF">
      <w:pPr>
        <w:shd w:val="clear" w:color="auto" w:fill="FFFFFF"/>
        <w:tabs>
          <w:tab w:val="left" w:pos="787"/>
        </w:tabs>
        <w:suppressAutoHyphens/>
        <w:spacing w:after="0" w:line="240" w:lineRule="auto"/>
        <w:ind w:firstLine="540"/>
        <w:jc w:val="both"/>
        <w:rPr>
          <w:rFonts w:ascii="Times New Roman" w:eastAsia="Times New Roman" w:hAnsi="Times New Roman"/>
          <w:color w:val="000000"/>
          <w:spacing w:val="-1"/>
          <w:sz w:val="24"/>
          <w:szCs w:val="24"/>
          <w:lang w:eastAsia="ar-SA"/>
        </w:rPr>
      </w:pPr>
    </w:p>
    <w:p w14:paraId="2C031B04" w14:textId="77777777" w:rsidR="00383627" w:rsidRPr="006506F4" w:rsidRDefault="006B3139" w:rsidP="00326A13">
      <w:pPr>
        <w:suppressAutoHyphens/>
        <w:spacing w:after="0" w:line="240" w:lineRule="auto"/>
        <w:ind w:firstLine="540"/>
        <w:jc w:val="both"/>
        <w:rPr>
          <w:rFonts w:ascii="Times New Roman" w:eastAsia="Times New Roman" w:hAnsi="Times New Roman"/>
          <w:color w:val="000000"/>
          <w:sz w:val="24"/>
          <w:szCs w:val="24"/>
          <w:u w:val="single"/>
          <w:lang w:eastAsia="ar-SA"/>
        </w:rPr>
      </w:pPr>
      <w:r w:rsidRPr="006506F4">
        <w:rPr>
          <w:rFonts w:ascii="Times New Roman" w:eastAsia="Times New Roman" w:hAnsi="Times New Roman"/>
          <w:color w:val="000000"/>
          <w:sz w:val="24"/>
          <w:szCs w:val="24"/>
          <w:u w:val="single"/>
          <w:lang w:eastAsia="ar-SA"/>
        </w:rPr>
        <w:t>2</w:t>
      </w:r>
      <w:r w:rsidR="00383627" w:rsidRPr="006506F4">
        <w:rPr>
          <w:rFonts w:ascii="Times New Roman" w:eastAsia="Times New Roman" w:hAnsi="Times New Roman"/>
          <w:color w:val="000000"/>
          <w:sz w:val="24"/>
          <w:szCs w:val="24"/>
          <w:u w:val="single"/>
          <w:lang w:eastAsia="ar-SA"/>
        </w:rPr>
        <w:t xml:space="preserve">.2. </w:t>
      </w:r>
      <w:r w:rsidR="009C0823" w:rsidRPr="006506F4">
        <w:rPr>
          <w:rFonts w:ascii="Times New Roman" w:eastAsia="Times New Roman" w:hAnsi="Times New Roman"/>
          <w:color w:val="000000"/>
          <w:sz w:val="24"/>
          <w:szCs w:val="24"/>
          <w:u w:val="single"/>
          <w:lang w:eastAsia="ar-SA"/>
        </w:rPr>
        <w:t>Подрядчик</w:t>
      </w:r>
      <w:r w:rsidR="00383627" w:rsidRPr="006506F4">
        <w:rPr>
          <w:rFonts w:ascii="Times New Roman" w:eastAsia="Times New Roman" w:hAnsi="Times New Roman"/>
          <w:color w:val="000000"/>
          <w:sz w:val="24"/>
          <w:szCs w:val="24"/>
          <w:u w:val="single"/>
          <w:lang w:eastAsia="ar-SA"/>
        </w:rPr>
        <w:t xml:space="preserve"> обязуется:</w:t>
      </w:r>
    </w:p>
    <w:p w14:paraId="0E30217A" w14:textId="6FAE93A6" w:rsidR="009C0823" w:rsidRPr="006506F4" w:rsidRDefault="009C0823" w:rsidP="00FB419E">
      <w:pPr>
        <w:spacing w:line="240" w:lineRule="auto"/>
        <w:ind w:firstLine="540"/>
        <w:jc w:val="both"/>
        <w:rPr>
          <w:rFonts w:ascii="Times New Roman" w:hAnsi="Times New Roman"/>
          <w:sz w:val="24"/>
          <w:szCs w:val="24"/>
        </w:rPr>
      </w:pPr>
      <w:r w:rsidRPr="006506F4">
        <w:rPr>
          <w:rFonts w:ascii="Times New Roman" w:hAnsi="Times New Roman"/>
          <w:sz w:val="24"/>
          <w:szCs w:val="24"/>
        </w:rPr>
        <w:t>2</w:t>
      </w:r>
      <w:r w:rsidR="00790473" w:rsidRPr="006506F4">
        <w:rPr>
          <w:rFonts w:ascii="Times New Roman" w:hAnsi="Times New Roman"/>
          <w:sz w:val="24"/>
          <w:szCs w:val="24"/>
        </w:rPr>
        <w:t>.2</w:t>
      </w:r>
      <w:r w:rsidRPr="006506F4">
        <w:rPr>
          <w:rFonts w:ascii="Times New Roman" w:hAnsi="Times New Roman"/>
          <w:sz w:val="24"/>
          <w:szCs w:val="24"/>
        </w:rPr>
        <w:t>.1. Подрядчик за свой счет комплектует ремонтно-восстановительные бригады, измерительные приборы, инструменты, машины, механизмы и прочее, необходимое для выполнения Договора.</w:t>
      </w:r>
    </w:p>
    <w:p w14:paraId="67810D10" w14:textId="17634D34" w:rsidR="009C0823" w:rsidRPr="006506F4" w:rsidRDefault="00FB419E" w:rsidP="00FB419E">
      <w:pPr>
        <w:spacing w:line="240" w:lineRule="auto"/>
        <w:ind w:firstLine="540"/>
        <w:jc w:val="both"/>
        <w:rPr>
          <w:rFonts w:ascii="Times New Roman" w:hAnsi="Times New Roman"/>
          <w:sz w:val="24"/>
          <w:szCs w:val="24"/>
        </w:rPr>
      </w:pPr>
      <w:r w:rsidRPr="006506F4">
        <w:rPr>
          <w:rFonts w:ascii="Times New Roman" w:hAnsi="Times New Roman"/>
          <w:sz w:val="24"/>
          <w:szCs w:val="24"/>
        </w:rPr>
        <w:t>2</w:t>
      </w:r>
      <w:r w:rsidR="00790473" w:rsidRPr="006506F4">
        <w:rPr>
          <w:rFonts w:ascii="Times New Roman" w:hAnsi="Times New Roman"/>
          <w:sz w:val="24"/>
          <w:szCs w:val="24"/>
        </w:rPr>
        <w:t>.2</w:t>
      </w:r>
      <w:r w:rsidR="009C0823" w:rsidRPr="006506F4">
        <w:rPr>
          <w:rFonts w:ascii="Times New Roman" w:hAnsi="Times New Roman"/>
          <w:sz w:val="24"/>
          <w:szCs w:val="24"/>
        </w:rPr>
        <w:t xml:space="preserve">.2. </w:t>
      </w:r>
      <w:r w:rsidR="00053BD3" w:rsidRPr="006506F4">
        <w:rPr>
          <w:rFonts w:ascii="Times New Roman" w:hAnsi="Times New Roman"/>
          <w:sz w:val="24"/>
          <w:szCs w:val="24"/>
        </w:rPr>
        <w:t xml:space="preserve">Подрядчик обязан обеспечить выполнение </w:t>
      </w:r>
      <w:r w:rsidR="00053BD3" w:rsidRPr="006506F4">
        <w:rPr>
          <w:rFonts w:ascii="Times New Roman" w:hAnsi="Times New Roman"/>
          <w:snapToGrid w:val="0"/>
          <w:sz w:val="24"/>
          <w:szCs w:val="24"/>
        </w:rPr>
        <w:t>специалистами, обслуживающими Домофонные системы, требований нормативных актов по охране труда, технике безопасности, а также противопожарных и санитарных норм</w:t>
      </w:r>
      <w:r w:rsidR="00053BD3">
        <w:rPr>
          <w:rFonts w:ascii="Times New Roman" w:hAnsi="Times New Roman"/>
          <w:snapToGrid w:val="0"/>
          <w:sz w:val="24"/>
          <w:szCs w:val="24"/>
        </w:rPr>
        <w:t>.</w:t>
      </w:r>
    </w:p>
    <w:p w14:paraId="5CDF08CC" w14:textId="77777777" w:rsidR="009C0823" w:rsidRPr="006506F4" w:rsidRDefault="00FB419E" w:rsidP="00FB419E">
      <w:pPr>
        <w:spacing w:line="240" w:lineRule="auto"/>
        <w:ind w:firstLine="540"/>
        <w:jc w:val="both"/>
        <w:rPr>
          <w:rFonts w:ascii="Times New Roman" w:hAnsi="Times New Roman"/>
          <w:sz w:val="24"/>
          <w:szCs w:val="24"/>
        </w:rPr>
      </w:pPr>
      <w:r w:rsidRPr="006506F4">
        <w:rPr>
          <w:rFonts w:ascii="Times New Roman" w:hAnsi="Times New Roman"/>
          <w:sz w:val="24"/>
          <w:szCs w:val="24"/>
        </w:rPr>
        <w:t>2.</w:t>
      </w:r>
      <w:r w:rsidR="00790473" w:rsidRPr="006506F4">
        <w:rPr>
          <w:rFonts w:ascii="Times New Roman" w:hAnsi="Times New Roman"/>
          <w:sz w:val="24"/>
          <w:szCs w:val="24"/>
        </w:rPr>
        <w:t>2.</w:t>
      </w:r>
      <w:r w:rsidRPr="006506F4">
        <w:rPr>
          <w:rFonts w:ascii="Times New Roman" w:hAnsi="Times New Roman"/>
          <w:sz w:val="24"/>
          <w:szCs w:val="24"/>
        </w:rPr>
        <w:t xml:space="preserve">3 </w:t>
      </w:r>
      <w:r w:rsidR="009C0823" w:rsidRPr="006506F4">
        <w:rPr>
          <w:rFonts w:ascii="Times New Roman" w:hAnsi="Times New Roman"/>
          <w:sz w:val="24"/>
          <w:szCs w:val="24"/>
        </w:rPr>
        <w:t xml:space="preserve">Подрядчик несет ответственность за сохранность, а также риск случайной гибели или </w:t>
      </w:r>
      <w:r w:rsidR="004915D8" w:rsidRPr="006506F4">
        <w:rPr>
          <w:rFonts w:ascii="Times New Roman" w:hAnsi="Times New Roman"/>
          <w:sz w:val="24"/>
          <w:szCs w:val="24"/>
        </w:rPr>
        <w:t>повреждения оборудования</w:t>
      </w:r>
      <w:r w:rsidR="009C0823" w:rsidRPr="006506F4">
        <w:rPr>
          <w:rFonts w:ascii="Times New Roman" w:hAnsi="Times New Roman"/>
          <w:sz w:val="24"/>
          <w:szCs w:val="24"/>
        </w:rPr>
        <w:t>, переданного ему Заказчиком и не использованного в работе.</w:t>
      </w:r>
      <w:r w:rsidR="00695AB5" w:rsidRPr="006506F4">
        <w:rPr>
          <w:rFonts w:ascii="Times New Roman" w:hAnsi="Times New Roman"/>
          <w:sz w:val="24"/>
          <w:szCs w:val="24"/>
        </w:rPr>
        <w:t xml:space="preserve"> </w:t>
      </w:r>
      <w:r w:rsidR="009C0823" w:rsidRPr="006506F4">
        <w:rPr>
          <w:rFonts w:ascii="Times New Roman" w:hAnsi="Times New Roman"/>
          <w:sz w:val="24"/>
          <w:szCs w:val="24"/>
        </w:rPr>
        <w:t xml:space="preserve">В течение 10 (десяти) рабочих дней после окончания действия Договора либо после его расторжения Подрядчик обязан вернуть Заказчику все неиспользованное для выполнения </w:t>
      </w:r>
      <w:r w:rsidR="004A32E6" w:rsidRPr="006506F4">
        <w:rPr>
          <w:rFonts w:ascii="Times New Roman" w:hAnsi="Times New Roman"/>
          <w:sz w:val="24"/>
          <w:szCs w:val="24"/>
        </w:rPr>
        <w:t xml:space="preserve">работ </w:t>
      </w:r>
      <w:r w:rsidR="009C0823" w:rsidRPr="006506F4">
        <w:rPr>
          <w:rFonts w:ascii="Times New Roman" w:hAnsi="Times New Roman"/>
          <w:sz w:val="24"/>
          <w:szCs w:val="24"/>
        </w:rPr>
        <w:t>оборудование и материалы.</w:t>
      </w:r>
    </w:p>
    <w:p w14:paraId="73616481" w14:textId="77777777" w:rsidR="009C0823" w:rsidRPr="006506F4" w:rsidRDefault="00FB419E" w:rsidP="00FB419E">
      <w:pPr>
        <w:spacing w:line="240" w:lineRule="auto"/>
        <w:ind w:firstLine="540"/>
        <w:jc w:val="both"/>
        <w:rPr>
          <w:rFonts w:ascii="Times New Roman" w:hAnsi="Times New Roman"/>
          <w:sz w:val="24"/>
          <w:szCs w:val="24"/>
        </w:rPr>
      </w:pPr>
      <w:r w:rsidRPr="006506F4">
        <w:rPr>
          <w:rFonts w:ascii="Times New Roman" w:hAnsi="Times New Roman"/>
          <w:sz w:val="24"/>
          <w:szCs w:val="24"/>
        </w:rPr>
        <w:t>2.</w:t>
      </w:r>
      <w:r w:rsidR="00790473" w:rsidRPr="006506F4">
        <w:rPr>
          <w:rFonts w:ascii="Times New Roman" w:hAnsi="Times New Roman"/>
          <w:sz w:val="24"/>
          <w:szCs w:val="24"/>
        </w:rPr>
        <w:t>2.</w:t>
      </w:r>
      <w:r w:rsidRPr="006506F4">
        <w:rPr>
          <w:rFonts w:ascii="Times New Roman" w:hAnsi="Times New Roman"/>
          <w:sz w:val="24"/>
          <w:szCs w:val="24"/>
        </w:rPr>
        <w:t xml:space="preserve">4. </w:t>
      </w:r>
      <w:r w:rsidR="009C0823" w:rsidRPr="006506F4">
        <w:rPr>
          <w:rFonts w:ascii="Times New Roman" w:hAnsi="Times New Roman"/>
          <w:sz w:val="24"/>
          <w:szCs w:val="24"/>
        </w:rPr>
        <w:t xml:space="preserve">Подрядчик производит ремонт </w:t>
      </w:r>
      <w:r w:rsidR="00536E8F" w:rsidRPr="006506F4">
        <w:rPr>
          <w:rFonts w:ascii="Times New Roman" w:hAnsi="Times New Roman"/>
          <w:sz w:val="24"/>
          <w:szCs w:val="24"/>
        </w:rPr>
        <w:t xml:space="preserve">Домофонных </w:t>
      </w:r>
      <w:r w:rsidR="009C0823" w:rsidRPr="006506F4">
        <w:rPr>
          <w:rFonts w:ascii="Times New Roman" w:hAnsi="Times New Roman"/>
          <w:sz w:val="24"/>
          <w:szCs w:val="24"/>
        </w:rPr>
        <w:t>систем:</w:t>
      </w:r>
    </w:p>
    <w:p w14:paraId="7A59A65D" w14:textId="77777777" w:rsidR="009C0823" w:rsidRPr="006506F4" w:rsidRDefault="00790473" w:rsidP="00FB419E">
      <w:pPr>
        <w:spacing w:line="240" w:lineRule="auto"/>
        <w:ind w:firstLine="540"/>
        <w:jc w:val="both"/>
        <w:rPr>
          <w:rFonts w:ascii="Times New Roman" w:hAnsi="Times New Roman"/>
          <w:sz w:val="24"/>
          <w:szCs w:val="24"/>
        </w:rPr>
      </w:pPr>
      <w:r w:rsidRPr="006506F4">
        <w:rPr>
          <w:rFonts w:ascii="Times New Roman" w:hAnsi="Times New Roman"/>
          <w:sz w:val="24"/>
          <w:szCs w:val="24"/>
        </w:rPr>
        <w:t>2.2.4.1. В</w:t>
      </w:r>
      <w:r w:rsidR="009C0823" w:rsidRPr="006506F4">
        <w:rPr>
          <w:rFonts w:ascii="Times New Roman" w:hAnsi="Times New Roman"/>
          <w:sz w:val="24"/>
          <w:szCs w:val="24"/>
        </w:rPr>
        <w:t xml:space="preserve"> течение </w:t>
      </w:r>
      <w:r w:rsidRPr="006506F4">
        <w:rPr>
          <w:rFonts w:ascii="Times New Roman" w:hAnsi="Times New Roman"/>
          <w:sz w:val="24"/>
          <w:szCs w:val="24"/>
        </w:rPr>
        <w:t>4</w:t>
      </w:r>
      <w:r w:rsidR="009C0823" w:rsidRPr="006506F4">
        <w:rPr>
          <w:rFonts w:ascii="Times New Roman" w:hAnsi="Times New Roman"/>
          <w:sz w:val="24"/>
          <w:szCs w:val="24"/>
        </w:rPr>
        <w:t xml:space="preserve"> (</w:t>
      </w:r>
      <w:r w:rsidRPr="006506F4">
        <w:rPr>
          <w:rFonts w:ascii="Times New Roman" w:hAnsi="Times New Roman"/>
          <w:sz w:val="24"/>
          <w:szCs w:val="24"/>
        </w:rPr>
        <w:t>четырех</w:t>
      </w:r>
      <w:r w:rsidR="009C0823" w:rsidRPr="006506F4">
        <w:rPr>
          <w:rFonts w:ascii="Times New Roman" w:hAnsi="Times New Roman"/>
          <w:sz w:val="24"/>
          <w:szCs w:val="24"/>
        </w:rPr>
        <w:t>) часов с момента получения от Заказчика заявки о неисправности, которая причиняет или может привести к причинению вреда жизни, здоровью и имуществу жителей многоквартирного жилого дома (первый приоритет);</w:t>
      </w:r>
    </w:p>
    <w:p w14:paraId="5C504794" w14:textId="77777777" w:rsidR="00790473" w:rsidRPr="006506F4" w:rsidRDefault="00790473" w:rsidP="00FB419E">
      <w:pPr>
        <w:spacing w:line="240" w:lineRule="auto"/>
        <w:ind w:firstLine="540"/>
        <w:jc w:val="both"/>
        <w:rPr>
          <w:rFonts w:ascii="Times New Roman" w:hAnsi="Times New Roman"/>
          <w:sz w:val="24"/>
          <w:szCs w:val="24"/>
        </w:rPr>
      </w:pPr>
      <w:r w:rsidRPr="006506F4">
        <w:rPr>
          <w:rFonts w:ascii="Times New Roman" w:hAnsi="Times New Roman"/>
          <w:sz w:val="24"/>
          <w:szCs w:val="24"/>
        </w:rPr>
        <w:t xml:space="preserve">2.2.4.2. В течение </w:t>
      </w:r>
      <w:r w:rsidR="00EE4FE5" w:rsidRPr="006506F4">
        <w:rPr>
          <w:rFonts w:ascii="Times New Roman" w:hAnsi="Times New Roman"/>
          <w:sz w:val="24"/>
          <w:szCs w:val="24"/>
        </w:rPr>
        <w:t>8</w:t>
      </w:r>
      <w:r w:rsidRPr="006506F4">
        <w:rPr>
          <w:rFonts w:ascii="Times New Roman" w:hAnsi="Times New Roman"/>
          <w:sz w:val="24"/>
          <w:szCs w:val="24"/>
        </w:rPr>
        <w:t xml:space="preserve"> (</w:t>
      </w:r>
      <w:r w:rsidR="00EE4FE5" w:rsidRPr="006506F4">
        <w:rPr>
          <w:rFonts w:ascii="Times New Roman" w:hAnsi="Times New Roman"/>
          <w:sz w:val="24"/>
          <w:szCs w:val="24"/>
        </w:rPr>
        <w:t>восьми</w:t>
      </w:r>
      <w:r w:rsidRPr="006506F4">
        <w:rPr>
          <w:rFonts w:ascii="Times New Roman" w:hAnsi="Times New Roman"/>
          <w:sz w:val="24"/>
          <w:szCs w:val="24"/>
        </w:rPr>
        <w:t xml:space="preserve">) часов с момента получения от Заказчика диспетчером заявки о неисправности, которая причиняет или может привести к причинению вреда жизни, здоровью и имуществу жителей многоквартирного жилого дома (первый приоритет) если требуется дополнительный доступ в технические помещения жилого дома со </w:t>
      </w:r>
      <w:r w:rsidR="004A32E6" w:rsidRPr="006506F4">
        <w:rPr>
          <w:rFonts w:ascii="Times New Roman" w:hAnsi="Times New Roman"/>
          <w:sz w:val="24"/>
          <w:szCs w:val="24"/>
        </w:rPr>
        <w:t xml:space="preserve">стороны </w:t>
      </w:r>
      <w:r w:rsidRPr="006506F4">
        <w:rPr>
          <w:rFonts w:ascii="Times New Roman" w:hAnsi="Times New Roman"/>
          <w:sz w:val="24"/>
          <w:szCs w:val="24"/>
        </w:rPr>
        <w:t>управляющей компании или ТСЖ.</w:t>
      </w:r>
    </w:p>
    <w:p w14:paraId="0ED6D41B" w14:textId="796E85AB" w:rsidR="009C0823" w:rsidRPr="006506F4" w:rsidRDefault="00790473" w:rsidP="00FB419E">
      <w:pPr>
        <w:spacing w:line="240" w:lineRule="auto"/>
        <w:ind w:firstLine="540"/>
        <w:jc w:val="both"/>
        <w:rPr>
          <w:rFonts w:ascii="Times New Roman" w:hAnsi="Times New Roman"/>
          <w:sz w:val="24"/>
          <w:szCs w:val="24"/>
        </w:rPr>
      </w:pPr>
      <w:r w:rsidRPr="006506F4">
        <w:rPr>
          <w:rFonts w:ascii="Times New Roman" w:hAnsi="Times New Roman"/>
          <w:sz w:val="24"/>
          <w:szCs w:val="24"/>
        </w:rPr>
        <w:t>2.2.4.3. В</w:t>
      </w:r>
      <w:r w:rsidR="009C0823" w:rsidRPr="006506F4">
        <w:rPr>
          <w:rFonts w:ascii="Times New Roman" w:hAnsi="Times New Roman"/>
          <w:sz w:val="24"/>
          <w:szCs w:val="24"/>
        </w:rPr>
        <w:t xml:space="preserve"> течение 2 (двух) рабочих дней с момента получения от Заказчика диспетчером заявки о неисправности общего характера, которая не имеет признаков, предусмотренных </w:t>
      </w:r>
      <w:proofErr w:type="spellStart"/>
      <w:r w:rsidR="009C0823" w:rsidRPr="006506F4">
        <w:rPr>
          <w:rFonts w:ascii="Times New Roman" w:hAnsi="Times New Roman"/>
          <w:sz w:val="24"/>
          <w:szCs w:val="24"/>
        </w:rPr>
        <w:t>п.п</w:t>
      </w:r>
      <w:proofErr w:type="spellEnd"/>
      <w:r w:rsidR="009C0823" w:rsidRPr="006506F4">
        <w:rPr>
          <w:rFonts w:ascii="Times New Roman" w:hAnsi="Times New Roman"/>
          <w:sz w:val="24"/>
          <w:szCs w:val="24"/>
        </w:rPr>
        <w:t xml:space="preserve">. </w:t>
      </w:r>
      <w:r w:rsidR="002E0668" w:rsidRPr="006506F4">
        <w:rPr>
          <w:rFonts w:ascii="Times New Roman" w:hAnsi="Times New Roman"/>
          <w:sz w:val="24"/>
          <w:szCs w:val="24"/>
        </w:rPr>
        <w:t>2.2.4.1.,2.2.4.2.</w:t>
      </w:r>
      <w:r w:rsidR="009C0823" w:rsidRPr="006506F4">
        <w:rPr>
          <w:rFonts w:ascii="Times New Roman" w:hAnsi="Times New Roman"/>
          <w:sz w:val="24"/>
          <w:szCs w:val="24"/>
        </w:rPr>
        <w:t xml:space="preserve"> Договора (второй приоритет);</w:t>
      </w:r>
    </w:p>
    <w:p w14:paraId="6293D364" w14:textId="77777777" w:rsidR="009C0823" w:rsidRPr="006506F4" w:rsidRDefault="00790473" w:rsidP="00790473">
      <w:pPr>
        <w:spacing w:line="240" w:lineRule="auto"/>
        <w:ind w:firstLine="540"/>
        <w:jc w:val="both"/>
        <w:rPr>
          <w:rFonts w:ascii="Times New Roman" w:hAnsi="Times New Roman"/>
          <w:sz w:val="24"/>
          <w:szCs w:val="24"/>
        </w:rPr>
      </w:pPr>
      <w:r w:rsidRPr="006506F4">
        <w:rPr>
          <w:rFonts w:ascii="Times New Roman" w:hAnsi="Times New Roman"/>
          <w:sz w:val="24"/>
          <w:szCs w:val="24"/>
        </w:rPr>
        <w:t xml:space="preserve">2.2.5. </w:t>
      </w:r>
      <w:r w:rsidR="009C0823" w:rsidRPr="006506F4">
        <w:rPr>
          <w:rFonts w:ascii="Times New Roman" w:hAnsi="Times New Roman"/>
          <w:sz w:val="24"/>
          <w:szCs w:val="24"/>
        </w:rPr>
        <w:t xml:space="preserve">Не разглашать информацию о ключах и паролях, относящуюся к установленным </w:t>
      </w:r>
      <w:r w:rsidR="004A32E6" w:rsidRPr="006506F4">
        <w:rPr>
          <w:rFonts w:ascii="Times New Roman" w:hAnsi="Times New Roman"/>
          <w:sz w:val="24"/>
          <w:szCs w:val="24"/>
        </w:rPr>
        <w:t xml:space="preserve">Домофонным </w:t>
      </w:r>
      <w:r w:rsidR="009C0823" w:rsidRPr="006506F4">
        <w:rPr>
          <w:rFonts w:ascii="Times New Roman" w:hAnsi="Times New Roman"/>
          <w:sz w:val="24"/>
          <w:szCs w:val="24"/>
        </w:rPr>
        <w:t>системам.</w:t>
      </w:r>
    </w:p>
    <w:p w14:paraId="5C219D63" w14:textId="77777777" w:rsidR="009C0823" w:rsidRPr="006506F4" w:rsidRDefault="00790473" w:rsidP="00790473">
      <w:pPr>
        <w:spacing w:line="240" w:lineRule="auto"/>
        <w:ind w:firstLine="540"/>
        <w:jc w:val="both"/>
        <w:rPr>
          <w:rFonts w:ascii="Times New Roman" w:hAnsi="Times New Roman"/>
          <w:sz w:val="24"/>
          <w:szCs w:val="24"/>
        </w:rPr>
      </w:pPr>
      <w:r w:rsidRPr="006506F4">
        <w:rPr>
          <w:rFonts w:ascii="Times New Roman" w:hAnsi="Times New Roman"/>
          <w:sz w:val="24"/>
          <w:szCs w:val="24"/>
        </w:rPr>
        <w:lastRenderedPageBreak/>
        <w:t xml:space="preserve">2.2.6. </w:t>
      </w:r>
      <w:r w:rsidR="009C0823" w:rsidRPr="006506F4">
        <w:rPr>
          <w:rFonts w:ascii="Times New Roman" w:hAnsi="Times New Roman"/>
          <w:sz w:val="24"/>
          <w:szCs w:val="24"/>
        </w:rPr>
        <w:t xml:space="preserve">Представлять Заказчику в сроки, установленные настоящим </w:t>
      </w:r>
      <w:r w:rsidR="00C623F7" w:rsidRPr="006506F4">
        <w:rPr>
          <w:rFonts w:ascii="Times New Roman" w:hAnsi="Times New Roman"/>
          <w:sz w:val="24"/>
          <w:szCs w:val="24"/>
        </w:rPr>
        <w:t>Договором</w:t>
      </w:r>
      <w:r w:rsidR="009C0823" w:rsidRPr="006506F4">
        <w:rPr>
          <w:rFonts w:ascii="Times New Roman" w:hAnsi="Times New Roman"/>
          <w:sz w:val="24"/>
          <w:szCs w:val="24"/>
        </w:rPr>
        <w:t xml:space="preserve">, акты выполненных работ по техническому обслуживанию </w:t>
      </w:r>
      <w:r w:rsidR="004A32E6" w:rsidRPr="006506F4">
        <w:rPr>
          <w:rFonts w:ascii="Times New Roman" w:hAnsi="Times New Roman"/>
          <w:sz w:val="24"/>
          <w:szCs w:val="24"/>
        </w:rPr>
        <w:t xml:space="preserve">Домофонных </w:t>
      </w:r>
      <w:r w:rsidR="009C0823" w:rsidRPr="006506F4">
        <w:rPr>
          <w:rFonts w:ascii="Times New Roman" w:hAnsi="Times New Roman"/>
          <w:sz w:val="24"/>
          <w:szCs w:val="24"/>
        </w:rPr>
        <w:t>систем.</w:t>
      </w:r>
    </w:p>
    <w:p w14:paraId="109FB4B0" w14:textId="77777777" w:rsidR="009C0823" w:rsidRPr="006506F4" w:rsidRDefault="00790473" w:rsidP="00790473">
      <w:pPr>
        <w:spacing w:line="240" w:lineRule="auto"/>
        <w:ind w:firstLine="540"/>
        <w:jc w:val="both"/>
        <w:rPr>
          <w:rFonts w:ascii="Times New Roman" w:hAnsi="Times New Roman"/>
          <w:color w:val="FF0000"/>
          <w:sz w:val="24"/>
          <w:szCs w:val="24"/>
        </w:rPr>
      </w:pPr>
      <w:r w:rsidRPr="006506F4">
        <w:rPr>
          <w:rFonts w:ascii="Times New Roman" w:hAnsi="Times New Roman"/>
          <w:sz w:val="24"/>
          <w:szCs w:val="24"/>
        </w:rPr>
        <w:t xml:space="preserve">2.2.7. </w:t>
      </w:r>
      <w:r w:rsidR="009C0823" w:rsidRPr="006506F4">
        <w:rPr>
          <w:rFonts w:ascii="Times New Roman" w:hAnsi="Times New Roman"/>
          <w:sz w:val="24"/>
          <w:szCs w:val="24"/>
        </w:rPr>
        <w:t xml:space="preserve">При выполнении работ по настоящему </w:t>
      </w:r>
      <w:r w:rsidR="00C623F7" w:rsidRPr="006506F4">
        <w:rPr>
          <w:rFonts w:ascii="Times New Roman" w:hAnsi="Times New Roman"/>
          <w:sz w:val="24"/>
          <w:szCs w:val="24"/>
        </w:rPr>
        <w:t xml:space="preserve">Договору </w:t>
      </w:r>
      <w:r w:rsidR="009C0823" w:rsidRPr="006506F4">
        <w:rPr>
          <w:rFonts w:ascii="Times New Roman" w:hAnsi="Times New Roman"/>
          <w:sz w:val="24"/>
          <w:szCs w:val="24"/>
        </w:rPr>
        <w:t>соблюдать требования действующего законодательства, инструкций, правил и норм по охране труда, технике безопасности, производственной санитарии.</w:t>
      </w:r>
      <w:r w:rsidR="009C0823" w:rsidRPr="006506F4">
        <w:rPr>
          <w:rFonts w:ascii="Times New Roman" w:hAnsi="Times New Roman"/>
          <w:color w:val="FF0000"/>
          <w:sz w:val="24"/>
          <w:szCs w:val="24"/>
        </w:rPr>
        <w:tab/>
      </w:r>
      <w:r w:rsidR="009C0823" w:rsidRPr="006506F4">
        <w:rPr>
          <w:rFonts w:ascii="Times New Roman" w:hAnsi="Times New Roman"/>
          <w:color w:val="FF0000"/>
          <w:sz w:val="24"/>
          <w:szCs w:val="24"/>
        </w:rPr>
        <w:tab/>
      </w:r>
      <w:r w:rsidR="009C0823" w:rsidRPr="006506F4">
        <w:rPr>
          <w:rFonts w:ascii="Times New Roman" w:hAnsi="Times New Roman"/>
          <w:color w:val="FF0000"/>
          <w:sz w:val="24"/>
          <w:szCs w:val="24"/>
        </w:rPr>
        <w:tab/>
      </w:r>
    </w:p>
    <w:p w14:paraId="59E36F9F" w14:textId="77777777" w:rsidR="009C0823" w:rsidRPr="006506F4" w:rsidRDefault="00790473" w:rsidP="00790473">
      <w:pPr>
        <w:spacing w:line="240" w:lineRule="auto"/>
        <w:ind w:firstLine="540"/>
        <w:jc w:val="both"/>
        <w:rPr>
          <w:rFonts w:ascii="Times New Roman" w:hAnsi="Times New Roman"/>
          <w:sz w:val="24"/>
          <w:szCs w:val="24"/>
        </w:rPr>
      </w:pPr>
      <w:r w:rsidRPr="006506F4">
        <w:rPr>
          <w:rFonts w:ascii="Times New Roman" w:hAnsi="Times New Roman"/>
          <w:sz w:val="24"/>
          <w:szCs w:val="24"/>
        </w:rPr>
        <w:t xml:space="preserve">2.2.8 </w:t>
      </w:r>
      <w:r w:rsidR="009C0823" w:rsidRPr="006506F4">
        <w:rPr>
          <w:rFonts w:ascii="Times New Roman" w:hAnsi="Times New Roman"/>
          <w:sz w:val="24"/>
          <w:szCs w:val="24"/>
        </w:rPr>
        <w:t xml:space="preserve">Подрядчик предоставляет гарантию качества на выполненные работы гарантийный срок – 2 (два)месяца </w:t>
      </w:r>
      <w:r w:rsidR="00117CCF" w:rsidRPr="006506F4">
        <w:rPr>
          <w:rFonts w:ascii="Times New Roman" w:hAnsi="Times New Roman"/>
          <w:sz w:val="24"/>
          <w:szCs w:val="24"/>
        </w:rPr>
        <w:t xml:space="preserve">с момента устранения повреждения </w:t>
      </w:r>
      <w:r w:rsidR="009C0823" w:rsidRPr="006506F4">
        <w:rPr>
          <w:rFonts w:ascii="Times New Roman" w:hAnsi="Times New Roman"/>
          <w:sz w:val="24"/>
          <w:szCs w:val="24"/>
        </w:rPr>
        <w:t xml:space="preserve">и несёт ответственность за качество </w:t>
      </w:r>
      <w:r w:rsidR="00C623F7" w:rsidRPr="006506F4">
        <w:rPr>
          <w:rFonts w:ascii="Times New Roman" w:hAnsi="Times New Roman"/>
          <w:sz w:val="24"/>
          <w:szCs w:val="24"/>
        </w:rPr>
        <w:t xml:space="preserve">выполненных </w:t>
      </w:r>
      <w:r w:rsidR="009C0823" w:rsidRPr="006506F4">
        <w:rPr>
          <w:rFonts w:ascii="Times New Roman" w:hAnsi="Times New Roman"/>
          <w:sz w:val="24"/>
          <w:szCs w:val="24"/>
        </w:rPr>
        <w:t>работ.</w:t>
      </w:r>
    </w:p>
    <w:p w14:paraId="053DFCA2" w14:textId="77777777" w:rsidR="009737AE" w:rsidRPr="006506F4" w:rsidRDefault="00790473" w:rsidP="00790473">
      <w:pPr>
        <w:spacing w:line="240" w:lineRule="auto"/>
        <w:ind w:firstLine="540"/>
        <w:jc w:val="both"/>
        <w:rPr>
          <w:rFonts w:ascii="Times New Roman" w:hAnsi="Times New Roman"/>
          <w:sz w:val="24"/>
          <w:szCs w:val="24"/>
        </w:rPr>
      </w:pPr>
      <w:r w:rsidRPr="006506F4">
        <w:rPr>
          <w:rFonts w:ascii="Times New Roman" w:hAnsi="Times New Roman"/>
          <w:sz w:val="24"/>
          <w:szCs w:val="24"/>
        </w:rPr>
        <w:t xml:space="preserve">2.2.9 </w:t>
      </w:r>
      <w:r w:rsidR="009C0823" w:rsidRPr="006506F4">
        <w:rPr>
          <w:rFonts w:ascii="Times New Roman" w:hAnsi="Times New Roman"/>
          <w:sz w:val="24"/>
          <w:szCs w:val="24"/>
        </w:rPr>
        <w:t xml:space="preserve">В течение 5 (пяти) рабочих дней после получения от Заказчика Перечня </w:t>
      </w:r>
      <w:r w:rsidR="00D1642E" w:rsidRPr="006506F4">
        <w:rPr>
          <w:rFonts w:ascii="Times New Roman" w:hAnsi="Times New Roman"/>
          <w:sz w:val="24"/>
          <w:szCs w:val="24"/>
        </w:rPr>
        <w:t xml:space="preserve">Домофонных </w:t>
      </w:r>
      <w:r w:rsidR="009C0823" w:rsidRPr="006506F4">
        <w:rPr>
          <w:rFonts w:ascii="Times New Roman" w:hAnsi="Times New Roman"/>
          <w:sz w:val="24"/>
          <w:szCs w:val="24"/>
        </w:rPr>
        <w:t>систем (с адресами) (утвержден в Приложении № 2 к Договору) Подрядчик совместно с Заказчиком составляет Акт технического освидетельствован</w:t>
      </w:r>
      <w:r w:rsidR="00741ABE" w:rsidRPr="006506F4">
        <w:rPr>
          <w:rFonts w:ascii="Times New Roman" w:hAnsi="Times New Roman"/>
          <w:sz w:val="24"/>
          <w:szCs w:val="24"/>
        </w:rPr>
        <w:t>ия двери согласно Приложению № 2</w:t>
      </w:r>
      <w:r w:rsidR="009C0823" w:rsidRPr="006506F4">
        <w:rPr>
          <w:rFonts w:ascii="Times New Roman" w:hAnsi="Times New Roman"/>
          <w:sz w:val="24"/>
          <w:szCs w:val="24"/>
        </w:rPr>
        <w:t xml:space="preserve"> к настоящему Договору, </w:t>
      </w:r>
      <w:r w:rsidR="00D1642E" w:rsidRPr="006506F4">
        <w:rPr>
          <w:rFonts w:ascii="Times New Roman" w:hAnsi="Times New Roman"/>
          <w:sz w:val="24"/>
          <w:szCs w:val="24"/>
        </w:rPr>
        <w:t xml:space="preserve">в </w:t>
      </w:r>
      <w:r w:rsidR="009C0823" w:rsidRPr="006506F4">
        <w:rPr>
          <w:rFonts w:ascii="Times New Roman" w:hAnsi="Times New Roman"/>
          <w:sz w:val="24"/>
          <w:szCs w:val="24"/>
        </w:rPr>
        <w:t>котором указывает (при необходимости) перечень необходимого оборудования и работ для полного восстановления входной двери.</w:t>
      </w:r>
    </w:p>
    <w:p w14:paraId="36118C79" w14:textId="77777777" w:rsidR="00741ABE" w:rsidRPr="006506F4" w:rsidRDefault="00741ABE" w:rsidP="00790473">
      <w:pPr>
        <w:spacing w:line="240" w:lineRule="auto"/>
        <w:ind w:firstLine="540"/>
        <w:jc w:val="both"/>
        <w:rPr>
          <w:rFonts w:ascii="Times New Roman" w:hAnsi="Times New Roman"/>
          <w:sz w:val="24"/>
          <w:szCs w:val="24"/>
        </w:rPr>
      </w:pPr>
      <w:r w:rsidRPr="006506F4">
        <w:rPr>
          <w:rFonts w:ascii="Times New Roman" w:hAnsi="Times New Roman"/>
          <w:sz w:val="24"/>
          <w:szCs w:val="24"/>
        </w:rPr>
        <w:t xml:space="preserve">2.2.10 В течение 5 (пяти) рабочих дней после замены поврежденного оборудования, вернуть поврежденное оборудование Заказчику по Акту возврата (Приложение </w:t>
      </w:r>
      <w:r w:rsidR="00D1642E" w:rsidRPr="006506F4">
        <w:rPr>
          <w:rFonts w:ascii="Times New Roman" w:hAnsi="Times New Roman"/>
          <w:sz w:val="24"/>
          <w:szCs w:val="24"/>
        </w:rPr>
        <w:t>№</w:t>
      </w:r>
      <w:r w:rsidRPr="006506F4">
        <w:rPr>
          <w:rFonts w:ascii="Times New Roman" w:hAnsi="Times New Roman"/>
          <w:sz w:val="24"/>
          <w:szCs w:val="24"/>
        </w:rPr>
        <w:t>5).</w:t>
      </w:r>
    </w:p>
    <w:p w14:paraId="5A46CB95" w14:textId="77777777" w:rsidR="00543C8F" w:rsidRPr="006506F4" w:rsidRDefault="00543C8F" w:rsidP="00326A13">
      <w:pPr>
        <w:suppressAutoHyphens/>
        <w:spacing w:after="0" w:line="240" w:lineRule="auto"/>
        <w:ind w:firstLine="540"/>
        <w:jc w:val="both"/>
        <w:rPr>
          <w:rFonts w:ascii="Times New Roman" w:eastAsia="Times New Roman" w:hAnsi="Times New Roman"/>
          <w:color w:val="000000"/>
          <w:sz w:val="24"/>
          <w:szCs w:val="24"/>
          <w:u w:val="single"/>
          <w:lang w:eastAsia="ar-SA"/>
        </w:rPr>
      </w:pPr>
    </w:p>
    <w:p w14:paraId="68FCF3DC" w14:textId="77777777" w:rsidR="00383627" w:rsidRPr="006506F4" w:rsidRDefault="00383627" w:rsidP="00326A13">
      <w:pPr>
        <w:suppressAutoHyphens/>
        <w:spacing w:after="0" w:line="240" w:lineRule="auto"/>
        <w:ind w:firstLine="540"/>
        <w:jc w:val="both"/>
        <w:rPr>
          <w:rFonts w:ascii="Times New Roman" w:eastAsia="Times New Roman" w:hAnsi="Times New Roman"/>
          <w:sz w:val="24"/>
          <w:szCs w:val="24"/>
          <w:u w:val="single"/>
          <w:lang w:eastAsia="ar-SA"/>
        </w:rPr>
      </w:pPr>
      <w:r w:rsidRPr="006506F4">
        <w:rPr>
          <w:rFonts w:ascii="Times New Roman" w:eastAsia="Times New Roman" w:hAnsi="Times New Roman"/>
          <w:sz w:val="24"/>
          <w:szCs w:val="24"/>
          <w:u w:val="single"/>
          <w:lang w:eastAsia="ar-SA"/>
        </w:rPr>
        <w:t>2.3. Заказчик вправе:</w:t>
      </w:r>
    </w:p>
    <w:p w14:paraId="4B242BDE" w14:textId="77777777" w:rsidR="00383627" w:rsidRPr="006506F4" w:rsidRDefault="00383627" w:rsidP="00326A13">
      <w:pPr>
        <w:suppressAutoHyphens/>
        <w:spacing w:after="0" w:line="240" w:lineRule="auto"/>
        <w:ind w:firstLine="540"/>
        <w:jc w:val="both"/>
        <w:rPr>
          <w:rFonts w:ascii="Times New Roman" w:eastAsia="Times New Roman" w:hAnsi="Times New Roman"/>
          <w:spacing w:val="-2"/>
          <w:sz w:val="24"/>
          <w:szCs w:val="24"/>
          <w:lang w:eastAsia="ar-SA"/>
        </w:rPr>
      </w:pPr>
      <w:r w:rsidRPr="006506F4">
        <w:rPr>
          <w:rFonts w:ascii="Times New Roman" w:eastAsia="Times New Roman" w:hAnsi="Times New Roman"/>
          <w:sz w:val="24"/>
          <w:szCs w:val="24"/>
          <w:lang w:eastAsia="ar-SA"/>
        </w:rPr>
        <w:t xml:space="preserve">2.3.1. </w:t>
      </w:r>
      <w:r w:rsidRPr="006506F4">
        <w:rPr>
          <w:rFonts w:ascii="Times New Roman" w:eastAsia="Times New Roman" w:hAnsi="Times New Roman"/>
          <w:spacing w:val="-2"/>
          <w:sz w:val="24"/>
          <w:szCs w:val="24"/>
          <w:lang w:eastAsia="ar-SA"/>
        </w:rPr>
        <w:t xml:space="preserve">В любое время во время </w:t>
      </w:r>
      <w:r w:rsidR="00D53996" w:rsidRPr="006506F4">
        <w:rPr>
          <w:rFonts w:ascii="Times New Roman" w:eastAsia="Times New Roman" w:hAnsi="Times New Roman"/>
          <w:spacing w:val="-2"/>
          <w:sz w:val="24"/>
          <w:szCs w:val="24"/>
          <w:lang w:eastAsia="ar-SA"/>
        </w:rPr>
        <w:t>выполнения</w:t>
      </w:r>
      <w:r w:rsidRPr="006506F4">
        <w:rPr>
          <w:rFonts w:ascii="Times New Roman" w:eastAsia="Times New Roman" w:hAnsi="Times New Roman"/>
          <w:spacing w:val="-2"/>
          <w:sz w:val="24"/>
          <w:szCs w:val="24"/>
          <w:lang w:eastAsia="ar-SA"/>
        </w:rPr>
        <w:t xml:space="preserve"> </w:t>
      </w:r>
      <w:r w:rsidR="001B460D" w:rsidRPr="006506F4">
        <w:rPr>
          <w:rFonts w:ascii="Times New Roman" w:eastAsia="Times New Roman" w:hAnsi="Times New Roman"/>
          <w:spacing w:val="-2"/>
          <w:sz w:val="24"/>
          <w:szCs w:val="24"/>
          <w:lang w:eastAsia="ar-SA"/>
        </w:rPr>
        <w:t xml:space="preserve">Работ </w:t>
      </w:r>
      <w:r w:rsidRPr="006506F4">
        <w:rPr>
          <w:rFonts w:ascii="Times New Roman" w:eastAsia="Times New Roman" w:hAnsi="Times New Roman"/>
          <w:spacing w:val="-2"/>
          <w:sz w:val="24"/>
          <w:szCs w:val="24"/>
          <w:lang w:eastAsia="ar-SA"/>
        </w:rPr>
        <w:t xml:space="preserve">знакомиться с деятельностью </w:t>
      </w:r>
      <w:r w:rsidR="00790473" w:rsidRPr="006506F4">
        <w:rPr>
          <w:rFonts w:ascii="Times New Roman" w:eastAsia="Times New Roman" w:hAnsi="Times New Roman"/>
          <w:spacing w:val="-2"/>
          <w:sz w:val="24"/>
          <w:szCs w:val="24"/>
          <w:lang w:eastAsia="ar-SA"/>
        </w:rPr>
        <w:t>Подрядчика</w:t>
      </w:r>
      <w:r w:rsidRPr="006506F4">
        <w:rPr>
          <w:rFonts w:ascii="Times New Roman" w:eastAsia="Times New Roman" w:hAnsi="Times New Roman"/>
          <w:spacing w:val="-2"/>
          <w:sz w:val="24"/>
          <w:szCs w:val="24"/>
          <w:lang w:eastAsia="ar-SA"/>
        </w:rPr>
        <w:t xml:space="preserve">, осуществляемой в рамках настоящего </w:t>
      </w:r>
      <w:r w:rsidR="00E866DE" w:rsidRPr="006506F4">
        <w:rPr>
          <w:rFonts w:ascii="Times New Roman" w:eastAsia="Times New Roman" w:hAnsi="Times New Roman"/>
          <w:spacing w:val="-2"/>
          <w:sz w:val="24"/>
          <w:szCs w:val="24"/>
          <w:lang w:eastAsia="ar-SA"/>
        </w:rPr>
        <w:t>Договора.</w:t>
      </w:r>
    </w:p>
    <w:p w14:paraId="45B3C189" w14:textId="77777777" w:rsidR="00383627" w:rsidRPr="006506F4" w:rsidRDefault="00383627" w:rsidP="00326A13">
      <w:pPr>
        <w:shd w:val="clear" w:color="auto" w:fill="FFFFFF"/>
        <w:tabs>
          <w:tab w:val="left" w:pos="787"/>
        </w:tabs>
        <w:suppressAutoHyphens/>
        <w:spacing w:after="0" w:line="240" w:lineRule="auto"/>
        <w:ind w:firstLine="540"/>
        <w:jc w:val="both"/>
        <w:rPr>
          <w:rFonts w:ascii="Times New Roman" w:eastAsia="Times New Roman" w:hAnsi="Times New Roman"/>
          <w:sz w:val="24"/>
          <w:szCs w:val="24"/>
          <w:lang w:eastAsia="ar-SA"/>
        </w:rPr>
      </w:pPr>
      <w:r w:rsidRPr="006506F4">
        <w:rPr>
          <w:rFonts w:ascii="Times New Roman" w:eastAsia="Times New Roman" w:hAnsi="Times New Roman"/>
          <w:spacing w:val="-2"/>
          <w:sz w:val="24"/>
          <w:szCs w:val="24"/>
          <w:lang w:eastAsia="ar-SA"/>
        </w:rPr>
        <w:t>2.3.</w:t>
      </w:r>
      <w:r w:rsidR="007F6A49" w:rsidRPr="006506F4">
        <w:rPr>
          <w:rFonts w:ascii="Times New Roman" w:eastAsia="Times New Roman" w:hAnsi="Times New Roman"/>
          <w:spacing w:val="-2"/>
          <w:sz w:val="24"/>
          <w:szCs w:val="24"/>
          <w:lang w:eastAsia="ar-SA"/>
        </w:rPr>
        <w:t>2</w:t>
      </w:r>
      <w:r w:rsidRPr="006506F4">
        <w:rPr>
          <w:rFonts w:ascii="Times New Roman" w:eastAsia="Times New Roman" w:hAnsi="Times New Roman"/>
          <w:spacing w:val="-2"/>
          <w:sz w:val="24"/>
          <w:szCs w:val="24"/>
          <w:lang w:eastAsia="ar-SA"/>
        </w:rPr>
        <w:t xml:space="preserve">. Контролировать качество </w:t>
      </w:r>
      <w:r w:rsidR="00C92E82" w:rsidRPr="006506F4">
        <w:rPr>
          <w:rFonts w:ascii="Times New Roman" w:eastAsia="Times New Roman" w:hAnsi="Times New Roman"/>
          <w:spacing w:val="-2"/>
          <w:sz w:val="24"/>
          <w:szCs w:val="24"/>
          <w:lang w:eastAsia="ar-SA"/>
        </w:rPr>
        <w:t xml:space="preserve">выполняемых </w:t>
      </w:r>
      <w:r w:rsidR="001B460D" w:rsidRPr="006506F4">
        <w:rPr>
          <w:rFonts w:ascii="Times New Roman" w:eastAsia="Times New Roman" w:hAnsi="Times New Roman"/>
          <w:spacing w:val="-2"/>
          <w:sz w:val="24"/>
          <w:szCs w:val="24"/>
          <w:lang w:eastAsia="ar-SA"/>
        </w:rPr>
        <w:t>Работ</w:t>
      </w:r>
      <w:r w:rsidRPr="006506F4">
        <w:rPr>
          <w:rFonts w:ascii="Times New Roman" w:eastAsia="Times New Roman" w:hAnsi="Times New Roman"/>
          <w:spacing w:val="-2"/>
          <w:sz w:val="24"/>
          <w:szCs w:val="24"/>
          <w:lang w:eastAsia="ar-SA"/>
        </w:rPr>
        <w:t xml:space="preserve">. </w:t>
      </w:r>
    </w:p>
    <w:p w14:paraId="1C146F1A" w14:textId="77777777" w:rsidR="00F614E2" w:rsidRPr="006506F4" w:rsidRDefault="00F614E2" w:rsidP="00326A13">
      <w:pPr>
        <w:shd w:val="clear" w:color="auto" w:fill="FFFFFF"/>
        <w:tabs>
          <w:tab w:val="left" w:pos="787"/>
        </w:tabs>
        <w:suppressAutoHyphens/>
        <w:spacing w:after="0" w:line="240" w:lineRule="auto"/>
        <w:ind w:firstLine="540"/>
        <w:jc w:val="both"/>
        <w:rPr>
          <w:rFonts w:ascii="Times New Roman" w:eastAsia="Times New Roman" w:hAnsi="Times New Roman"/>
          <w:spacing w:val="-2"/>
          <w:sz w:val="24"/>
          <w:szCs w:val="24"/>
          <w:lang w:eastAsia="ar-SA"/>
        </w:rPr>
      </w:pPr>
      <w:r w:rsidRPr="006506F4">
        <w:rPr>
          <w:rFonts w:ascii="Times New Roman" w:eastAsia="Times New Roman" w:hAnsi="Times New Roman"/>
          <w:sz w:val="24"/>
          <w:szCs w:val="24"/>
          <w:lang w:eastAsia="ar-SA"/>
        </w:rPr>
        <w:t>2.3.</w:t>
      </w:r>
      <w:r w:rsidR="007F6A49" w:rsidRPr="006506F4">
        <w:rPr>
          <w:rFonts w:ascii="Times New Roman" w:eastAsia="Times New Roman" w:hAnsi="Times New Roman"/>
          <w:sz w:val="24"/>
          <w:szCs w:val="24"/>
          <w:lang w:eastAsia="ar-SA"/>
        </w:rPr>
        <w:t>3</w:t>
      </w:r>
      <w:r w:rsidRPr="006506F4">
        <w:rPr>
          <w:rFonts w:ascii="Times New Roman" w:eastAsia="Times New Roman" w:hAnsi="Times New Roman"/>
          <w:sz w:val="24"/>
          <w:szCs w:val="24"/>
          <w:lang w:eastAsia="ar-SA"/>
        </w:rPr>
        <w:t xml:space="preserve">. </w:t>
      </w:r>
      <w:r w:rsidRPr="006506F4">
        <w:rPr>
          <w:rFonts w:ascii="Times New Roman" w:eastAsia="Times New Roman" w:hAnsi="Times New Roman"/>
          <w:spacing w:val="-2"/>
          <w:sz w:val="24"/>
          <w:szCs w:val="24"/>
          <w:lang w:eastAsia="ar-SA"/>
        </w:rPr>
        <w:t xml:space="preserve">При неоднократном (более 2-х раз) нарушении </w:t>
      </w:r>
      <w:r w:rsidR="007F6A49" w:rsidRPr="006506F4">
        <w:rPr>
          <w:rFonts w:ascii="Times New Roman" w:eastAsia="Times New Roman" w:hAnsi="Times New Roman"/>
          <w:spacing w:val="-2"/>
          <w:sz w:val="24"/>
          <w:szCs w:val="24"/>
          <w:lang w:eastAsia="ar-SA"/>
        </w:rPr>
        <w:t>Подрядчиком</w:t>
      </w:r>
      <w:r w:rsidRPr="006506F4">
        <w:rPr>
          <w:rFonts w:ascii="Times New Roman" w:eastAsia="Times New Roman" w:hAnsi="Times New Roman"/>
          <w:spacing w:val="-2"/>
          <w:sz w:val="24"/>
          <w:szCs w:val="24"/>
          <w:lang w:eastAsia="ar-SA"/>
        </w:rPr>
        <w:t xml:space="preserve"> сроков </w:t>
      </w:r>
      <w:r w:rsidR="00D53996" w:rsidRPr="006506F4">
        <w:rPr>
          <w:rFonts w:ascii="Times New Roman" w:eastAsia="Times New Roman" w:hAnsi="Times New Roman"/>
          <w:spacing w:val="-2"/>
          <w:sz w:val="24"/>
          <w:szCs w:val="24"/>
          <w:lang w:eastAsia="ar-SA"/>
        </w:rPr>
        <w:t xml:space="preserve">выполнения </w:t>
      </w:r>
      <w:r w:rsidR="001B460D" w:rsidRPr="006506F4">
        <w:rPr>
          <w:rFonts w:ascii="Times New Roman" w:eastAsia="Times New Roman" w:hAnsi="Times New Roman"/>
          <w:spacing w:val="-2"/>
          <w:sz w:val="24"/>
          <w:szCs w:val="24"/>
          <w:lang w:eastAsia="ar-SA"/>
        </w:rPr>
        <w:t>Работ</w:t>
      </w:r>
      <w:r w:rsidRPr="006506F4">
        <w:rPr>
          <w:rFonts w:ascii="Times New Roman" w:eastAsia="Times New Roman" w:hAnsi="Times New Roman"/>
          <w:spacing w:val="-2"/>
          <w:sz w:val="24"/>
          <w:szCs w:val="24"/>
          <w:lang w:eastAsia="ar-SA"/>
        </w:rPr>
        <w:t xml:space="preserve">, Заказчик имеет право расторгнуть Договор в одностороннем внесудебном порядке, при этом он обязан известить </w:t>
      </w:r>
      <w:r w:rsidR="001B460D" w:rsidRPr="006506F4">
        <w:rPr>
          <w:rFonts w:ascii="Times New Roman" w:eastAsia="Times New Roman" w:hAnsi="Times New Roman"/>
          <w:spacing w:val="-2"/>
          <w:sz w:val="24"/>
          <w:szCs w:val="24"/>
          <w:lang w:eastAsia="ar-SA"/>
        </w:rPr>
        <w:t xml:space="preserve">Подрядчика </w:t>
      </w:r>
      <w:r w:rsidRPr="006506F4">
        <w:rPr>
          <w:rFonts w:ascii="Times New Roman" w:eastAsia="Times New Roman" w:hAnsi="Times New Roman"/>
          <w:spacing w:val="-2"/>
          <w:sz w:val="24"/>
          <w:szCs w:val="24"/>
          <w:lang w:eastAsia="ar-SA"/>
        </w:rPr>
        <w:t xml:space="preserve">не позднее, чем за 1 (один) календарный месяц до дня фактического расторжения настоящего </w:t>
      </w:r>
      <w:r w:rsidR="00560E8C" w:rsidRPr="006506F4">
        <w:rPr>
          <w:rFonts w:ascii="Times New Roman" w:eastAsia="Times New Roman" w:hAnsi="Times New Roman"/>
          <w:spacing w:val="-2"/>
          <w:sz w:val="24"/>
          <w:szCs w:val="24"/>
          <w:lang w:eastAsia="ar-SA"/>
        </w:rPr>
        <w:t>Договора</w:t>
      </w:r>
      <w:r w:rsidRPr="006506F4">
        <w:rPr>
          <w:rFonts w:ascii="Times New Roman" w:eastAsia="Times New Roman" w:hAnsi="Times New Roman"/>
          <w:spacing w:val="-2"/>
          <w:sz w:val="24"/>
          <w:szCs w:val="24"/>
          <w:lang w:eastAsia="ar-SA"/>
        </w:rPr>
        <w:t>.</w:t>
      </w:r>
    </w:p>
    <w:p w14:paraId="56F6F31D" w14:textId="77777777" w:rsidR="00383627" w:rsidRPr="006506F4" w:rsidRDefault="00383627" w:rsidP="00326A13">
      <w:pPr>
        <w:suppressAutoHyphens/>
        <w:spacing w:after="0" w:line="240" w:lineRule="auto"/>
        <w:jc w:val="both"/>
        <w:rPr>
          <w:rFonts w:ascii="Times New Roman" w:eastAsia="Times New Roman" w:hAnsi="Times New Roman"/>
          <w:sz w:val="24"/>
          <w:szCs w:val="24"/>
          <w:lang w:eastAsia="ar-SA"/>
        </w:rPr>
      </w:pPr>
    </w:p>
    <w:p w14:paraId="5AD981FD" w14:textId="77777777" w:rsidR="00383627" w:rsidRPr="006506F4" w:rsidRDefault="00383627" w:rsidP="00326A13">
      <w:pPr>
        <w:suppressAutoHyphens/>
        <w:spacing w:after="0" w:line="240" w:lineRule="auto"/>
        <w:ind w:firstLine="540"/>
        <w:jc w:val="both"/>
        <w:rPr>
          <w:rFonts w:ascii="Times New Roman" w:eastAsia="Times New Roman" w:hAnsi="Times New Roman"/>
          <w:sz w:val="24"/>
          <w:szCs w:val="24"/>
          <w:u w:val="single"/>
          <w:lang w:eastAsia="ar-SA"/>
        </w:rPr>
      </w:pPr>
      <w:r w:rsidRPr="006506F4">
        <w:rPr>
          <w:rFonts w:ascii="Times New Roman" w:eastAsia="Times New Roman" w:hAnsi="Times New Roman"/>
          <w:sz w:val="24"/>
          <w:szCs w:val="24"/>
          <w:u w:val="single"/>
          <w:lang w:eastAsia="ar-SA"/>
        </w:rPr>
        <w:t xml:space="preserve">2.4. </w:t>
      </w:r>
      <w:r w:rsidR="007F6A49" w:rsidRPr="006506F4">
        <w:rPr>
          <w:rFonts w:ascii="Times New Roman" w:eastAsia="Times New Roman" w:hAnsi="Times New Roman"/>
          <w:sz w:val="24"/>
          <w:szCs w:val="24"/>
          <w:u w:val="single"/>
          <w:lang w:eastAsia="ar-SA"/>
        </w:rPr>
        <w:t>Подрядчик</w:t>
      </w:r>
      <w:r w:rsidRPr="006506F4">
        <w:rPr>
          <w:rFonts w:ascii="Times New Roman" w:eastAsia="Times New Roman" w:hAnsi="Times New Roman"/>
          <w:sz w:val="24"/>
          <w:szCs w:val="24"/>
          <w:u w:val="single"/>
          <w:lang w:eastAsia="ar-SA"/>
        </w:rPr>
        <w:t xml:space="preserve"> вправе:</w:t>
      </w:r>
    </w:p>
    <w:p w14:paraId="655CBAAC" w14:textId="77777777" w:rsidR="00383627" w:rsidRPr="006506F4" w:rsidRDefault="00383627" w:rsidP="00326A13">
      <w:pPr>
        <w:suppressAutoHyphens/>
        <w:spacing w:after="0" w:line="240" w:lineRule="auto"/>
        <w:ind w:firstLine="540"/>
        <w:jc w:val="both"/>
        <w:rPr>
          <w:rFonts w:ascii="Times New Roman" w:eastAsia="Times New Roman" w:hAnsi="Times New Roman"/>
          <w:sz w:val="24"/>
          <w:szCs w:val="24"/>
          <w:lang w:eastAsia="ar-SA"/>
        </w:rPr>
      </w:pPr>
      <w:r w:rsidRPr="006506F4">
        <w:rPr>
          <w:rFonts w:ascii="Times New Roman" w:eastAsia="Times New Roman" w:hAnsi="Times New Roman"/>
          <w:sz w:val="24"/>
          <w:szCs w:val="24"/>
          <w:lang w:eastAsia="ar-SA"/>
        </w:rPr>
        <w:t xml:space="preserve">2.4.1. Самостоятельно определять способ и порядок </w:t>
      </w:r>
      <w:r w:rsidR="00560E8C" w:rsidRPr="006506F4">
        <w:rPr>
          <w:rFonts w:ascii="Times New Roman" w:eastAsia="Times New Roman" w:hAnsi="Times New Roman"/>
          <w:sz w:val="24"/>
          <w:szCs w:val="24"/>
          <w:lang w:eastAsia="ar-SA"/>
        </w:rPr>
        <w:t xml:space="preserve">выполнения </w:t>
      </w:r>
      <w:r w:rsidR="001B460D" w:rsidRPr="006506F4">
        <w:rPr>
          <w:rFonts w:ascii="Times New Roman" w:eastAsia="Times New Roman" w:hAnsi="Times New Roman"/>
          <w:sz w:val="24"/>
          <w:szCs w:val="24"/>
          <w:lang w:eastAsia="ar-SA"/>
        </w:rPr>
        <w:t xml:space="preserve">Работ </w:t>
      </w:r>
      <w:r w:rsidRPr="006506F4">
        <w:rPr>
          <w:rFonts w:ascii="Times New Roman" w:eastAsia="Times New Roman" w:hAnsi="Times New Roman"/>
          <w:sz w:val="24"/>
          <w:szCs w:val="24"/>
          <w:lang w:eastAsia="ar-SA"/>
        </w:rPr>
        <w:t xml:space="preserve">в рамках настоящего </w:t>
      </w:r>
      <w:r w:rsidR="00560E8C" w:rsidRPr="006506F4">
        <w:rPr>
          <w:rFonts w:ascii="Times New Roman" w:eastAsia="Times New Roman" w:hAnsi="Times New Roman"/>
          <w:sz w:val="24"/>
          <w:szCs w:val="24"/>
          <w:lang w:eastAsia="ar-SA"/>
        </w:rPr>
        <w:t>Договора</w:t>
      </w:r>
      <w:r w:rsidRPr="006506F4">
        <w:rPr>
          <w:rFonts w:ascii="Times New Roman" w:eastAsia="Times New Roman" w:hAnsi="Times New Roman"/>
          <w:sz w:val="24"/>
          <w:szCs w:val="24"/>
          <w:lang w:eastAsia="ar-SA"/>
        </w:rPr>
        <w:t xml:space="preserve">, действующего законодательства, правил и обычной практики </w:t>
      </w:r>
      <w:r w:rsidR="006F1CFF" w:rsidRPr="006506F4">
        <w:rPr>
          <w:rFonts w:ascii="Times New Roman" w:eastAsia="Times New Roman" w:hAnsi="Times New Roman"/>
          <w:sz w:val="24"/>
          <w:szCs w:val="24"/>
          <w:lang w:eastAsia="ar-SA"/>
        </w:rPr>
        <w:t xml:space="preserve">выполнения </w:t>
      </w:r>
      <w:r w:rsidR="001B460D" w:rsidRPr="006506F4">
        <w:rPr>
          <w:rFonts w:ascii="Times New Roman" w:eastAsia="Times New Roman" w:hAnsi="Times New Roman"/>
          <w:sz w:val="24"/>
          <w:szCs w:val="24"/>
          <w:lang w:eastAsia="ar-SA"/>
        </w:rPr>
        <w:t xml:space="preserve">Работ </w:t>
      </w:r>
      <w:r w:rsidRPr="006506F4">
        <w:rPr>
          <w:rFonts w:ascii="Times New Roman" w:eastAsia="Times New Roman" w:hAnsi="Times New Roman"/>
          <w:sz w:val="24"/>
          <w:szCs w:val="24"/>
          <w:lang w:eastAsia="ar-SA"/>
        </w:rPr>
        <w:t>подобного рода, а также указаний Заказчика.</w:t>
      </w:r>
    </w:p>
    <w:p w14:paraId="31724AAD" w14:textId="77777777" w:rsidR="00383627" w:rsidRPr="006506F4" w:rsidRDefault="00383627" w:rsidP="00326A13">
      <w:pPr>
        <w:suppressAutoHyphens/>
        <w:spacing w:after="0" w:line="240" w:lineRule="auto"/>
        <w:ind w:firstLine="540"/>
        <w:jc w:val="both"/>
        <w:rPr>
          <w:rFonts w:ascii="Times New Roman" w:eastAsia="Times New Roman" w:hAnsi="Times New Roman"/>
          <w:sz w:val="24"/>
          <w:szCs w:val="24"/>
          <w:lang w:eastAsia="ar-SA"/>
        </w:rPr>
      </w:pPr>
      <w:r w:rsidRPr="006506F4">
        <w:rPr>
          <w:rFonts w:ascii="Times New Roman" w:eastAsia="Times New Roman" w:hAnsi="Times New Roman"/>
          <w:sz w:val="24"/>
          <w:szCs w:val="24"/>
          <w:lang w:eastAsia="ar-SA"/>
        </w:rPr>
        <w:t xml:space="preserve">2.4.2. Запрашивать у </w:t>
      </w:r>
      <w:r w:rsidR="007F6A49" w:rsidRPr="006506F4">
        <w:rPr>
          <w:rFonts w:ascii="Times New Roman" w:eastAsia="Times New Roman" w:hAnsi="Times New Roman"/>
          <w:sz w:val="24"/>
          <w:szCs w:val="24"/>
          <w:lang w:eastAsia="ar-SA"/>
        </w:rPr>
        <w:t>Подрядчика</w:t>
      </w:r>
      <w:r w:rsidRPr="006506F4">
        <w:rPr>
          <w:rFonts w:ascii="Times New Roman" w:eastAsia="Times New Roman" w:hAnsi="Times New Roman"/>
          <w:sz w:val="24"/>
          <w:szCs w:val="24"/>
          <w:lang w:eastAsia="ar-SA"/>
        </w:rPr>
        <w:t xml:space="preserve"> информацию, необходимую для надлежащего </w:t>
      </w:r>
      <w:r w:rsidR="00560E8C" w:rsidRPr="006506F4">
        <w:rPr>
          <w:rFonts w:ascii="Times New Roman" w:eastAsia="Times New Roman" w:hAnsi="Times New Roman"/>
          <w:sz w:val="24"/>
          <w:szCs w:val="24"/>
          <w:lang w:eastAsia="ar-SA"/>
        </w:rPr>
        <w:t xml:space="preserve">выполнения </w:t>
      </w:r>
      <w:r w:rsidR="001B460D" w:rsidRPr="006506F4">
        <w:rPr>
          <w:rFonts w:ascii="Times New Roman" w:eastAsia="Times New Roman" w:hAnsi="Times New Roman"/>
          <w:sz w:val="24"/>
          <w:szCs w:val="24"/>
          <w:lang w:eastAsia="ar-SA"/>
        </w:rPr>
        <w:t>Работ</w:t>
      </w:r>
      <w:r w:rsidRPr="006506F4">
        <w:rPr>
          <w:rFonts w:ascii="Times New Roman" w:eastAsia="Times New Roman" w:hAnsi="Times New Roman"/>
          <w:sz w:val="24"/>
          <w:szCs w:val="24"/>
          <w:lang w:eastAsia="ar-SA"/>
        </w:rPr>
        <w:t>. Запрос должен быть направлен в письменной форме и мотивирован.</w:t>
      </w:r>
    </w:p>
    <w:p w14:paraId="08A7A1CC" w14:textId="77777777" w:rsidR="00A4153A" w:rsidRPr="006506F4" w:rsidRDefault="00A4153A" w:rsidP="00E309FE">
      <w:pPr>
        <w:suppressAutoHyphens/>
        <w:spacing w:after="0" w:line="240" w:lineRule="auto"/>
        <w:ind w:firstLine="540"/>
        <w:jc w:val="both"/>
        <w:rPr>
          <w:rFonts w:ascii="Times New Roman" w:eastAsia="Times New Roman" w:hAnsi="Times New Roman"/>
          <w:color w:val="000000"/>
          <w:sz w:val="24"/>
          <w:szCs w:val="24"/>
          <w:lang w:eastAsia="ar-SA"/>
        </w:rPr>
      </w:pPr>
    </w:p>
    <w:p w14:paraId="21F6C582" w14:textId="2424DB2A" w:rsidR="00A4153A" w:rsidRDefault="00A4153A" w:rsidP="006506F4">
      <w:pPr>
        <w:numPr>
          <w:ilvl w:val="0"/>
          <w:numId w:val="16"/>
        </w:numPr>
        <w:overflowPunct w:val="0"/>
        <w:autoSpaceDE w:val="0"/>
        <w:autoSpaceDN w:val="0"/>
        <w:adjustRightInd w:val="0"/>
        <w:spacing w:after="0" w:line="240" w:lineRule="auto"/>
        <w:ind w:left="357" w:hanging="357"/>
        <w:jc w:val="center"/>
        <w:textAlignment w:val="baseline"/>
        <w:rPr>
          <w:rFonts w:ascii="Times New Roman" w:hAnsi="Times New Roman"/>
          <w:b/>
          <w:sz w:val="24"/>
          <w:szCs w:val="24"/>
        </w:rPr>
      </w:pPr>
      <w:r w:rsidRPr="006506F4">
        <w:rPr>
          <w:rFonts w:ascii="Times New Roman" w:hAnsi="Times New Roman"/>
          <w:b/>
          <w:sz w:val="24"/>
          <w:szCs w:val="24"/>
        </w:rPr>
        <w:t>Техническое обслуживание</w:t>
      </w:r>
    </w:p>
    <w:p w14:paraId="34F8A9E8" w14:textId="77777777" w:rsidR="006506F4" w:rsidRPr="006506F4" w:rsidRDefault="006506F4" w:rsidP="006506F4">
      <w:pPr>
        <w:overflowPunct w:val="0"/>
        <w:autoSpaceDE w:val="0"/>
        <w:autoSpaceDN w:val="0"/>
        <w:adjustRightInd w:val="0"/>
        <w:spacing w:after="0" w:line="240" w:lineRule="auto"/>
        <w:ind w:left="357"/>
        <w:textAlignment w:val="baseline"/>
        <w:rPr>
          <w:rFonts w:ascii="Times New Roman" w:hAnsi="Times New Roman"/>
          <w:b/>
          <w:sz w:val="24"/>
          <w:szCs w:val="24"/>
        </w:rPr>
      </w:pPr>
    </w:p>
    <w:p w14:paraId="16E03463" w14:textId="77777777" w:rsidR="00A4153A" w:rsidRPr="006506F4" w:rsidRDefault="00A4153A" w:rsidP="00EE4FE5">
      <w:pPr>
        <w:suppressAutoHyphens/>
        <w:spacing w:after="0" w:line="240" w:lineRule="auto"/>
        <w:ind w:firstLine="540"/>
        <w:jc w:val="both"/>
        <w:rPr>
          <w:rFonts w:ascii="Times New Roman" w:eastAsia="Times New Roman" w:hAnsi="Times New Roman"/>
          <w:color w:val="000000"/>
          <w:sz w:val="24"/>
          <w:szCs w:val="24"/>
          <w:lang w:eastAsia="ar-SA"/>
        </w:rPr>
      </w:pPr>
      <w:r w:rsidRPr="006506F4">
        <w:rPr>
          <w:rFonts w:ascii="Times New Roman" w:hAnsi="Times New Roman"/>
          <w:sz w:val="24"/>
          <w:szCs w:val="24"/>
        </w:rPr>
        <w:tab/>
      </w:r>
      <w:r w:rsidRPr="006506F4">
        <w:rPr>
          <w:rFonts w:ascii="Times New Roman" w:eastAsia="Times New Roman" w:hAnsi="Times New Roman"/>
          <w:color w:val="000000"/>
          <w:sz w:val="24"/>
          <w:szCs w:val="24"/>
          <w:lang w:eastAsia="ar-SA"/>
        </w:rPr>
        <w:t>3.</w:t>
      </w:r>
      <w:r w:rsidR="004915D8" w:rsidRPr="006506F4">
        <w:rPr>
          <w:rFonts w:ascii="Times New Roman" w:eastAsia="Times New Roman" w:hAnsi="Times New Roman"/>
          <w:color w:val="000000"/>
          <w:sz w:val="24"/>
          <w:szCs w:val="24"/>
          <w:lang w:eastAsia="ar-SA"/>
        </w:rPr>
        <w:t>1. Техническое обслуживание</w:t>
      </w:r>
      <w:r w:rsidRPr="006506F4">
        <w:rPr>
          <w:rFonts w:ascii="Times New Roman" w:eastAsia="Times New Roman" w:hAnsi="Times New Roman"/>
          <w:color w:val="000000"/>
          <w:sz w:val="24"/>
          <w:szCs w:val="24"/>
          <w:lang w:eastAsia="ar-SA"/>
        </w:rPr>
        <w:t xml:space="preserve"> </w:t>
      </w:r>
      <w:r w:rsidR="00C27B0B" w:rsidRPr="006506F4">
        <w:rPr>
          <w:rFonts w:ascii="Times New Roman" w:eastAsia="Times New Roman" w:hAnsi="Times New Roman"/>
          <w:color w:val="000000"/>
          <w:sz w:val="24"/>
          <w:szCs w:val="24"/>
          <w:lang w:eastAsia="ar-SA"/>
        </w:rPr>
        <w:t xml:space="preserve">Домофонной </w:t>
      </w:r>
      <w:r w:rsidRPr="006506F4">
        <w:rPr>
          <w:rFonts w:ascii="Times New Roman" w:eastAsia="Times New Roman" w:hAnsi="Times New Roman"/>
          <w:color w:val="000000"/>
          <w:sz w:val="24"/>
          <w:szCs w:val="24"/>
          <w:lang w:eastAsia="ar-SA"/>
        </w:rPr>
        <w:t xml:space="preserve">системы включает в себя, следующие </w:t>
      </w:r>
      <w:r w:rsidR="001B460D" w:rsidRPr="006506F4">
        <w:rPr>
          <w:rFonts w:ascii="Times New Roman" w:eastAsia="Times New Roman" w:hAnsi="Times New Roman"/>
          <w:color w:val="000000"/>
          <w:sz w:val="24"/>
          <w:szCs w:val="24"/>
          <w:lang w:eastAsia="ar-SA"/>
        </w:rPr>
        <w:t>Работы</w:t>
      </w:r>
      <w:r w:rsidRPr="006506F4">
        <w:rPr>
          <w:rFonts w:ascii="Times New Roman" w:eastAsia="Times New Roman" w:hAnsi="Times New Roman"/>
          <w:color w:val="000000"/>
          <w:sz w:val="24"/>
          <w:szCs w:val="24"/>
          <w:lang w:eastAsia="ar-SA"/>
        </w:rPr>
        <w:t>:</w:t>
      </w:r>
    </w:p>
    <w:p w14:paraId="32467070" w14:textId="77777777" w:rsidR="00A4153A" w:rsidRPr="006506F4" w:rsidRDefault="00A4153A" w:rsidP="00EE4FE5">
      <w:pPr>
        <w:suppressAutoHyphens/>
        <w:spacing w:after="0" w:line="240" w:lineRule="auto"/>
        <w:ind w:firstLine="540"/>
        <w:jc w:val="both"/>
        <w:rPr>
          <w:rFonts w:ascii="Times New Roman" w:eastAsia="Times New Roman" w:hAnsi="Times New Roman"/>
          <w:color w:val="000000"/>
          <w:sz w:val="24"/>
          <w:szCs w:val="24"/>
          <w:lang w:eastAsia="ar-SA"/>
        </w:rPr>
      </w:pPr>
      <w:r w:rsidRPr="006506F4">
        <w:rPr>
          <w:rFonts w:ascii="Times New Roman" w:eastAsia="Times New Roman" w:hAnsi="Times New Roman"/>
          <w:color w:val="000000"/>
          <w:sz w:val="24"/>
          <w:szCs w:val="24"/>
          <w:lang w:eastAsia="ar-SA"/>
        </w:rPr>
        <w:tab/>
        <w:t xml:space="preserve">3.1.1. Проведение планово-предупредительных работ </w:t>
      </w:r>
      <w:r w:rsidR="004915D8" w:rsidRPr="006506F4">
        <w:rPr>
          <w:rFonts w:ascii="Times New Roman" w:eastAsia="Times New Roman" w:hAnsi="Times New Roman"/>
          <w:color w:val="000000"/>
          <w:sz w:val="24"/>
          <w:szCs w:val="24"/>
          <w:lang w:eastAsia="ar-SA"/>
        </w:rPr>
        <w:t>согласно регламенту</w:t>
      </w:r>
      <w:r w:rsidRPr="006506F4">
        <w:rPr>
          <w:rFonts w:ascii="Times New Roman" w:eastAsia="Times New Roman" w:hAnsi="Times New Roman"/>
          <w:color w:val="000000"/>
          <w:sz w:val="24"/>
          <w:szCs w:val="24"/>
          <w:lang w:eastAsia="ar-SA"/>
        </w:rPr>
        <w:t xml:space="preserve"> (Приложение № 3) и ремонта (при выявлении) в объёмах, обеспечивающих восстановление работоспособности </w:t>
      </w:r>
      <w:r w:rsidR="00831422" w:rsidRPr="006506F4">
        <w:rPr>
          <w:rFonts w:ascii="Times New Roman" w:eastAsia="Times New Roman" w:hAnsi="Times New Roman"/>
          <w:color w:val="000000"/>
          <w:sz w:val="24"/>
          <w:szCs w:val="24"/>
          <w:lang w:eastAsia="ar-SA"/>
        </w:rPr>
        <w:t xml:space="preserve">Домофонной </w:t>
      </w:r>
      <w:r w:rsidRPr="006506F4">
        <w:rPr>
          <w:rFonts w:ascii="Times New Roman" w:eastAsia="Times New Roman" w:hAnsi="Times New Roman"/>
          <w:color w:val="000000"/>
          <w:sz w:val="24"/>
          <w:szCs w:val="24"/>
          <w:lang w:eastAsia="ar-SA"/>
        </w:rPr>
        <w:t>системы.</w:t>
      </w:r>
    </w:p>
    <w:p w14:paraId="5354548C" w14:textId="77777777" w:rsidR="00A4153A" w:rsidRPr="006506F4" w:rsidRDefault="00A4153A" w:rsidP="00EE4FE5">
      <w:pPr>
        <w:suppressAutoHyphens/>
        <w:spacing w:after="0" w:line="240" w:lineRule="auto"/>
        <w:ind w:firstLine="540"/>
        <w:jc w:val="both"/>
        <w:rPr>
          <w:rFonts w:ascii="Times New Roman" w:eastAsia="Times New Roman" w:hAnsi="Times New Roman"/>
          <w:color w:val="000000"/>
          <w:sz w:val="24"/>
          <w:szCs w:val="24"/>
          <w:lang w:eastAsia="ar-SA"/>
        </w:rPr>
      </w:pPr>
      <w:r w:rsidRPr="006506F4">
        <w:rPr>
          <w:rFonts w:ascii="Times New Roman" w:eastAsia="Times New Roman" w:hAnsi="Times New Roman"/>
          <w:color w:val="000000"/>
          <w:sz w:val="24"/>
          <w:szCs w:val="24"/>
          <w:lang w:eastAsia="ar-SA"/>
        </w:rPr>
        <w:tab/>
        <w:t>3.1.2. Выполнение работ в соответствии с заявками на устранение Повреждений.</w:t>
      </w:r>
    </w:p>
    <w:p w14:paraId="653C7339" w14:textId="77777777" w:rsidR="00A4153A" w:rsidRPr="006506F4" w:rsidRDefault="00A4153A" w:rsidP="00EE4FE5">
      <w:pPr>
        <w:suppressAutoHyphens/>
        <w:spacing w:after="0" w:line="240" w:lineRule="auto"/>
        <w:ind w:firstLine="540"/>
        <w:jc w:val="both"/>
        <w:rPr>
          <w:rFonts w:ascii="Times New Roman" w:eastAsia="Times New Roman" w:hAnsi="Times New Roman"/>
          <w:color w:val="000000"/>
          <w:sz w:val="24"/>
          <w:szCs w:val="24"/>
          <w:lang w:eastAsia="ar-SA"/>
        </w:rPr>
      </w:pPr>
      <w:r w:rsidRPr="006506F4">
        <w:rPr>
          <w:rFonts w:ascii="Times New Roman" w:eastAsia="Times New Roman" w:hAnsi="Times New Roman"/>
          <w:color w:val="000000"/>
          <w:sz w:val="24"/>
          <w:szCs w:val="24"/>
          <w:lang w:eastAsia="ar-SA"/>
        </w:rPr>
        <w:tab/>
        <w:t>Сотрудник (диспетчер) Подрядчика принимает заявки на устранение повреждений в системе WFM Заказчика. По факту выполнения работ, Подрядчик закрывает заявку в системе WFM, при этом указывает причину возникновения Повреждения и предпринятые действия. Доступ в систему WFM Подрядчику предоставляет Заказчик.</w:t>
      </w:r>
    </w:p>
    <w:p w14:paraId="5B1D2EEB" w14:textId="77777777" w:rsidR="00A4153A" w:rsidRPr="006506F4" w:rsidRDefault="00A4153A" w:rsidP="00EE4FE5">
      <w:pPr>
        <w:suppressAutoHyphens/>
        <w:spacing w:after="0" w:line="240" w:lineRule="auto"/>
        <w:ind w:firstLine="540"/>
        <w:jc w:val="both"/>
        <w:rPr>
          <w:rFonts w:ascii="Times New Roman" w:eastAsia="Times New Roman" w:hAnsi="Times New Roman"/>
          <w:color w:val="000000"/>
          <w:sz w:val="24"/>
          <w:szCs w:val="24"/>
          <w:lang w:eastAsia="ar-SA"/>
        </w:rPr>
      </w:pPr>
      <w:r w:rsidRPr="006506F4">
        <w:rPr>
          <w:rFonts w:ascii="Times New Roman" w:eastAsia="Times New Roman" w:hAnsi="Times New Roman"/>
          <w:color w:val="000000"/>
          <w:sz w:val="24"/>
          <w:szCs w:val="24"/>
          <w:lang w:eastAsia="ar-SA"/>
        </w:rPr>
        <w:tab/>
        <w:t>3.1.3. Срок устранения Повреждений, указанных в п. 2.1.3 Договора, устанавливается в соответствии с приоритетом:</w:t>
      </w:r>
    </w:p>
    <w:p w14:paraId="099DC5B7" w14:textId="77777777" w:rsidR="00A4153A" w:rsidRPr="006506F4" w:rsidRDefault="00A4153A" w:rsidP="00A4153A">
      <w:pPr>
        <w:tabs>
          <w:tab w:val="left" w:pos="540"/>
          <w:tab w:val="left" w:pos="900"/>
          <w:tab w:val="left" w:pos="2940"/>
        </w:tabs>
        <w:spacing w:line="240" w:lineRule="auto"/>
        <w:ind w:hanging="540"/>
        <w:rPr>
          <w:rFonts w:ascii="Times New Roman" w:hAnsi="Times New Roman"/>
          <w:sz w:val="24"/>
          <w:szCs w:val="24"/>
        </w:rPr>
      </w:pPr>
      <w:r w:rsidRPr="006506F4">
        <w:rPr>
          <w:rFonts w:ascii="Times New Roman" w:hAnsi="Times New Roman"/>
          <w:sz w:val="24"/>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1"/>
        <w:gridCol w:w="4673"/>
      </w:tblGrid>
      <w:tr w:rsidR="00A4153A" w:rsidRPr="006506F4" w14:paraId="41700B9A" w14:textId="77777777" w:rsidTr="00A4153A">
        <w:tc>
          <w:tcPr>
            <w:tcW w:w="4785" w:type="dxa"/>
            <w:shd w:val="clear" w:color="auto" w:fill="auto"/>
          </w:tcPr>
          <w:p w14:paraId="04B6B6E1" w14:textId="77777777" w:rsidR="00A4153A" w:rsidRPr="006506F4" w:rsidRDefault="00A4153A" w:rsidP="00A4153A">
            <w:pPr>
              <w:tabs>
                <w:tab w:val="left" w:pos="540"/>
                <w:tab w:val="left" w:pos="900"/>
                <w:tab w:val="left" w:pos="2940"/>
              </w:tabs>
              <w:spacing w:line="240" w:lineRule="auto"/>
              <w:rPr>
                <w:rFonts w:ascii="Times New Roman" w:hAnsi="Times New Roman"/>
                <w:b/>
                <w:sz w:val="24"/>
                <w:szCs w:val="24"/>
              </w:rPr>
            </w:pPr>
            <w:r w:rsidRPr="006506F4">
              <w:rPr>
                <w:rFonts w:ascii="Times New Roman" w:hAnsi="Times New Roman"/>
                <w:b/>
                <w:sz w:val="24"/>
                <w:szCs w:val="24"/>
              </w:rPr>
              <w:t>Приоритет</w:t>
            </w:r>
          </w:p>
        </w:tc>
        <w:tc>
          <w:tcPr>
            <w:tcW w:w="4785" w:type="dxa"/>
            <w:shd w:val="clear" w:color="auto" w:fill="auto"/>
          </w:tcPr>
          <w:p w14:paraId="70928E75" w14:textId="77777777" w:rsidR="00A4153A" w:rsidRPr="006506F4" w:rsidRDefault="00A4153A" w:rsidP="00A4153A">
            <w:pPr>
              <w:tabs>
                <w:tab w:val="left" w:pos="540"/>
                <w:tab w:val="left" w:pos="900"/>
                <w:tab w:val="left" w:pos="2940"/>
              </w:tabs>
              <w:spacing w:line="240" w:lineRule="auto"/>
              <w:rPr>
                <w:rFonts w:ascii="Times New Roman" w:hAnsi="Times New Roman"/>
                <w:b/>
                <w:sz w:val="24"/>
                <w:szCs w:val="24"/>
              </w:rPr>
            </w:pPr>
            <w:r w:rsidRPr="006506F4">
              <w:rPr>
                <w:rFonts w:ascii="Times New Roman" w:hAnsi="Times New Roman"/>
                <w:b/>
                <w:sz w:val="24"/>
                <w:szCs w:val="24"/>
              </w:rPr>
              <w:t>Срок устранения (дней, часов)</w:t>
            </w:r>
          </w:p>
        </w:tc>
      </w:tr>
      <w:tr w:rsidR="00A4153A" w:rsidRPr="006506F4" w14:paraId="3786596F" w14:textId="77777777" w:rsidTr="00A4153A">
        <w:tc>
          <w:tcPr>
            <w:tcW w:w="4785" w:type="dxa"/>
            <w:shd w:val="clear" w:color="auto" w:fill="auto"/>
          </w:tcPr>
          <w:p w14:paraId="0279D868" w14:textId="77777777" w:rsidR="00A4153A" w:rsidRPr="006506F4" w:rsidRDefault="00A4153A" w:rsidP="00A4153A">
            <w:pPr>
              <w:tabs>
                <w:tab w:val="left" w:pos="540"/>
                <w:tab w:val="left" w:pos="900"/>
                <w:tab w:val="left" w:pos="2940"/>
              </w:tabs>
              <w:spacing w:line="240" w:lineRule="auto"/>
              <w:rPr>
                <w:rFonts w:ascii="Times New Roman" w:hAnsi="Times New Roman"/>
                <w:sz w:val="24"/>
                <w:szCs w:val="24"/>
              </w:rPr>
            </w:pPr>
            <w:r w:rsidRPr="006506F4">
              <w:rPr>
                <w:rFonts w:ascii="Times New Roman" w:hAnsi="Times New Roman"/>
                <w:sz w:val="24"/>
                <w:szCs w:val="24"/>
              </w:rPr>
              <w:lastRenderedPageBreak/>
              <w:t>Первый</w:t>
            </w:r>
          </w:p>
        </w:tc>
        <w:tc>
          <w:tcPr>
            <w:tcW w:w="4785" w:type="dxa"/>
            <w:shd w:val="clear" w:color="auto" w:fill="auto"/>
          </w:tcPr>
          <w:p w14:paraId="176FCFDF" w14:textId="77777777" w:rsidR="00A4153A" w:rsidRPr="006506F4" w:rsidRDefault="00A4153A" w:rsidP="00A4153A">
            <w:pPr>
              <w:tabs>
                <w:tab w:val="left" w:pos="540"/>
                <w:tab w:val="left" w:pos="900"/>
                <w:tab w:val="left" w:pos="2940"/>
              </w:tabs>
              <w:spacing w:line="240" w:lineRule="auto"/>
              <w:rPr>
                <w:rFonts w:ascii="Times New Roman" w:hAnsi="Times New Roman"/>
                <w:sz w:val="24"/>
                <w:szCs w:val="24"/>
              </w:rPr>
            </w:pPr>
            <w:r w:rsidRPr="006506F4">
              <w:rPr>
                <w:rFonts w:ascii="Times New Roman" w:hAnsi="Times New Roman"/>
                <w:sz w:val="24"/>
                <w:szCs w:val="24"/>
              </w:rPr>
              <w:t>4 часа</w:t>
            </w:r>
            <w:r w:rsidR="005B10BD" w:rsidRPr="006506F4">
              <w:rPr>
                <w:rFonts w:ascii="Times New Roman" w:hAnsi="Times New Roman"/>
                <w:sz w:val="24"/>
                <w:szCs w:val="24"/>
              </w:rPr>
              <w:t xml:space="preserve"> (</w:t>
            </w:r>
            <w:proofErr w:type="spellStart"/>
            <w:r w:rsidR="005B10BD" w:rsidRPr="006506F4">
              <w:rPr>
                <w:rFonts w:ascii="Times New Roman" w:hAnsi="Times New Roman"/>
                <w:sz w:val="24"/>
                <w:szCs w:val="24"/>
              </w:rPr>
              <w:t>п.п</w:t>
            </w:r>
            <w:proofErr w:type="spellEnd"/>
            <w:r w:rsidR="005B10BD" w:rsidRPr="006506F4">
              <w:rPr>
                <w:rFonts w:ascii="Times New Roman" w:hAnsi="Times New Roman"/>
                <w:sz w:val="24"/>
                <w:szCs w:val="24"/>
              </w:rPr>
              <w:t>. 2.2.4.1) и 8 часов (</w:t>
            </w:r>
            <w:proofErr w:type="spellStart"/>
            <w:r w:rsidR="005B10BD" w:rsidRPr="006506F4">
              <w:rPr>
                <w:rFonts w:ascii="Times New Roman" w:hAnsi="Times New Roman"/>
                <w:sz w:val="24"/>
                <w:szCs w:val="24"/>
              </w:rPr>
              <w:t>п.п</w:t>
            </w:r>
            <w:proofErr w:type="spellEnd"/>
            <w:r w:rsidR="005B10BD" w:rsidRPr="006506F4">
              <w:rPr>
                <w:rFonts w:ascii="Times New Roman" w:hAnsi="Times New Roman"/>
                <w:sz w:val="24"/>
                <w:szCs w:val="24"/>
              </w:rPr>
              <w:t>. 2.2.4.2)</w:t>
            </w:r>
          </w:p>
        </w:tc>
      </w:tr>
      <w:tr w:rsidR="00A4153A" w:rsidRPr="006506F4" w14:paraId="7D87ACF7" w14:textId="77777777" w:rsidTr="00A4153A">
        <w:tc>
          <w:tcPr>
            <w:tcW w:w="4785" w:type="dxa"/>
            <w:shd w:val="clear" w:color="auto" w:fill="auto"/>
          </w:tcPr>
          <w:p w14:paraId="3821C361" w14:textId="77777777" w:rsidR="00A4153A" w:rsidRPr="006506F4" w:rsidRDefault="00A4153A" w:rsidP="00A4153A">
            <w:pPr>
              <w:tabs>
                <w:tab w:val="left" w:pos="540"/>
                <w:tab w:val="left" w:pos="900"/>
                <w:tab w:val="left" w:pos="2940"/>
              </w:tabs>
              <w:spacing w:line="240" w:lineRule="auto"/>
              <w:rPr>
                <w:rFonts w:ascii="Times New Roman" w:hAnsi="Times New Roman"/>
                <w:sz w:val="24"/>
                <w:szCs w:val="24"/>
              </w:rPr>
            </w:pPr>
            <w:r w:rsidRPr="006506F4">
              <w:rPr>
                <w:rFonts w:ascii="Times New Roman" w:hAnsi="Times New Roman"/>
                <w:sz w:val="24"/>
                <w:szCs w:val="24"/>
              </w:rPr>
              <w:t>Второй</w:t>
            </w:r>
          </w:p>
        </w:tc>
        <w:tc>
          <w:tcPr>
            <w:tcW w:w="4785" w:type="dxa"/>
            <w:shd w:val="clear" w:color="auto" w:fill="auto"/>
          </w:tcPr>
          <w:p w14:paraId="025121BB" w14:textId="77777777" w:rsidR="00A4153A" w:rsidRPr="006506F4" w:rsidRDefault="00A4153A" w:rsidP="00A4153A">
            <w:pPr>
              <w:tabs>
                <w:tab w:val="left" w:pos="540"/>
                <w:tab w:val="left" w:pos="900"/>
                <w:tab w:val="left" w:pos="2940"/>
              </w:tabs>
              <w:spacing w:line="240" w:lineRule="auto"/>
              <w:rPr>
                <w:rFonts w:ascii="Times New Roman" w:hAnsi="Times New Roman"/>
                <w:sz w:val="24"/>
                <w:szCs w:val="24"/>
              </w:rPr>
            </w:pPr>
            <w:r w:rsidRPr="006506F4">
              <w:rPr>
                <w:rFonts w:ascii="Times New Roman" w:hAnsi="Times New Roman"/>
                <w:sz w:val="24"/>
                <w:szCs w:val="24"/>
              </w:rPr>
              <w:t>2 рабочих дня</w:t>
            </w:r>
            <w:r w:rsidR="005B10BD" w:rsidRPr="006506F4">
              <w:rPr>
                <w:rFonts w:ascii="Times New Roman" w:hAnsi="Times New Roman"/>
                <w:sz w:val="24"/>
                <w:szCs w:val="24"/>
              </w:rPr>
              <w:t xml:space="preserve"> (</w:t>
            </w:r>
            <w:proofErr w:type="spellStart"/>
            <w:r w:rsidR="005B10BD" w:rsidRPr="006506F4">
              <w:rPr>
                <w:rFonts w:ascii="Times New Roman" w:hAnsi="Times New Roman"/>
                <w:sz w:val="24"/>
                <w:szCs w:val="24"/>
              </w:rPr>
              <w:t>п.п</w:t>
            </w:r>
            <w:proofErr w:type="spellEnd"/>
            <w:r w:rsidR="005B10BD" w:rsidRPr="006506F4">
              <w:rPr>
                <w:rFonts w:ascii="Times New Roman" w:hAnsi="Times New Roman"/>
                <w:sz w:val="24"/>
                <w:szCs w:val="24"/>
              </w:rPr>
              <w:t>. 2.2.4.3)</w:t>
            </w:r>
          </w:p>
        </w:tc>
      </w:tr>
    </w:tbl>
    <w:p w14:paraId="59037C1D" w14:textId="77777777" w:rsidR="00A4153A" w:rsidRPr="006506F4" w:rsidRDefault="00A4153A" w:rsidP="00A4153A">
      <w:pPr>
        <w:tabs>
          <w:tab w:val="left" w:pos="540"/>
          <w:tab w:val="left" w:pos="900"/>
          <w:tab w:val="left" w:pos="2940"/>
        </w:tabs>
        <w:spacing w:line="240" w:lineRule="auto"/>
        <w:ind w:hanging="540"/>
        <w:rPr>
          <w:rFonts w:ascii="Times New Roman" w:hAnsi="Times New Roman"/>
          <w:sz w:val="24"/>
          <w:szCs w:val="24"/>
        </w:rPr>
      </w:pPr>
    </w:p>
    <w:p w14:paraId="75BD432B" w14:textId="56CA49CC" w:rsidR="00A4153A" w:rsidRPr="006506F4" w:rsidRDefault="00A4153A" w:rsidP="00EE4FE5">
      <w:pPr>
        <w:suppressAutoHyphens/>
        <w:spacing w:after="0" w:line="240" w:lineRule="auto"/>
        <w:ind w:firstLine="540"/>
        <w:jc w:val="both"/>
        <w:rPr>
          <w:rFonts w:ascii="Times New Roman" w:eastAsia="Times New Roman" w:hAnsi="Times New Roman"/>
          <w:color w:val="000000"/>
          <w:sz w:val="24"/>
          <w:szCs w:val="24"/>
          <w:lang w:eastAsia="ar-SA"/>
        </w:rPr>
      </w:pPr>
      <w:r w:rsidRPr="006506F4">
        <w:rPr>
          <w:rFonts w:ascii="Times New Roman" w:hAnsi="Times New Roman"/>
          <w:sz w:val="24"/>
          <w:szCs w:val="24"/>
        </w:rPr>
        <w:tab/>
      </w:r>
      <w:r w:rsidRPr="006506F4">
        <w:rPr>
          <w:rFonts w:ascii="Times New Roman" w:eastAsia="Times New Roman" w:hAnsi="Times New Roman"/>
          <w:color w:val="000000"/>
          <w:sz w:val="24"/>
          <w:szCs w:val="24"/>
          <w:lang w:eastAsia="ar-SA"/>
        </w:rPr>
        <w:t xml:space="preserve">3.1.4. Заявки первого приоритета передаются Подрядчику в режиме 24/7/365 в системе WFM и дублируются телефонным звонком диспетчеру Подрядчика на номер </w:t>
      </w:r>
      <w:r w:rsidR="00331E17" w:rsidRPr="006506F4">
        <w:rPr>
          <w:rFonts w:ascii="Times New Roman" w:eastAsia="Times New Roman" w:hAnsi="Times New Roman"/>
          <w:color w:val="000000"/>
          <w:sz w:val="24"/>
          <w:szCs w:val="24"/>
          <w:lang w:eastAsia="ar-SA"/>
        </w:rPr>
        <w:t>_____________</w:t>
      </w:r>
      <w:r w:rsidRPr="006506F4">
        <w:rPr>
          <w:rFonts w:ascii="Times New Roman" w:eastAsia="Times New Roman" w:hAnsi="Times New Roman"/>
          <w:color w:val="000000"/>
          <w:sz w:val="24"/>
          <w:szCs w:val="24"/>
          <w:lang w:eastAsia="ar-SA"/>
        </w:rPr>
        <w:t xml:space="preserve"> по результату устранения Повреждения, диспетчер Подрядчика закрывает заявку в WFM и дублирует телефонном звонком Заказчика на номер </w:t>
      </w:r>
      <w:r w:rsidR="00AE0AC1" w:rsidRPr="006506F4">
        <w:rPr>
          <w:rFonts w:ascii="Times New Roman" w:eastAsia="Times New Roman" w:hAnsi="Times New Roman"/>
          <w:color w:val="000000"/>
          <w:sz w:val="24"/>
          <w:szCs w:val="24"/>
          <w:lang w:eastAsia="ar-SA"/>
        </w:rPr>
        <w:t>8 800 707 0063</w:t>
      </w:r>
      <w:r w:rsidR="00331E17" w:rsidRPr="006506F4">
        <w:rPr>
          <w:rFonts w:ascii="Times New Roman" w:eastAsia="Times New Roman" w:hAnsi="Times New Roman"/>
          <w:color w:val="000000"/>
          <w:sz w:val="24"/>
          <w:szCs w:val="24"/>
          <w:lang w:eastAsia="ar-SA"/>
        </w:rPr>
        <w:t xml:space="preserve"> доп</w:t>
      </w:r>
      <w:r w:rsidRPr="006506F4">
        <w:rPr>
          <w:rFonts w:ascii="Times New Roman" w:eastAsia="Times New Roman" w:hAnsi="Times New Roman"/>
          <w:color w:val="000000"/>
          <w:sz w:val="24"/>
          <w:szCs w:val="24"/>
          <w:lang w:eastAsia="ar-SA"/>
        </w:rPr>
        <w:t>.</w:t>
      </w:r>
      <w:r w:rsidR="00331E17" w:rsidRPr="006506F4">
        <w:rPr>
          <w:rFonts w:ascii="Times New Roman" w:eastAsia="Times New Roman" w:hAnsi="Times New Roman"/>
          <w:color w:val="000000"/>
          <w:sz w:val="24"/>
          <w:szCs w:val="24"/>
          <w:lang w:eastAsia="ar-SA"/>
        </w:rPr>
        <w:t xml:space="preserve"> 1, доп. 1. </w:t>
      </w:r>
    </w:p>
    <w:p w14:paraId="78C6B244" w14:textId="77777777" w:rsidR="00A4153A" w:rsidRPr="006506F4" w:rsidRDefault="00A4153A" w:rsidP="00EE4FE5">
      <w:pPr>
        <w:suppressAutoHyphens/>
        <w:spacing w:after="0" w:line="240" w:lineRule="auto"/>
        <w:ind w:firstLine="540"/>
        <w:jc w:val="both"/>
        <w:rPr>
          <w:rFonts w:ascii="Times New Roman" w:eastAsia="Times New Roman" w:hAnsi="Times New Roman"/>
          <w:color w:val="000000"/>
          <w:sz w:val="24"/>
          <w:szCs w:val="24"/>
          <w:lang w:eastAsia="ar-SA"/>
        </w:rPr>
      </w:pPr>
      <w:r w:rsidRPr="006506F4">
        <w:rPr>
          <w:rFonts w:ascii="Times New Roman" w:eastAsia="Times New Roman" w:hAnsi="Times New Roman"/>
          <w:color w:val="000000"/>
          <w:sz w:val="24"/>
          <w:szCs w:val="24"/>
          <w:lang w:eastAsia="ar-SA"/>
        </w:rPr>
        <w:tab/>
        <w:t xml:space="preserve">3.1.5. Срок исполнения заявок первого приоритета может быть повышен до 8 (восьми) часов, </w:t>
      </w:r>
      <w:r w:rsidR="00EE4FE5" w:rsidRPr="006506F4">
        <w:rPr>
          <w:rFonts w:ascii="Times New Roman" w:eastAsia="Times New Roman" w:hAnsi="Times New Roman"/>
          <w:color w:val="000000"/>
          <w:sz w:val="24"/>
          <w:szCs w:val="24"/>
          <w:lang w:eastAsia="ar-SA"/>
        </w:rPr>
        <w:t>если требуется дополнительный доступ в технические помещения жилого дома со сторону управляющей компании или ТСЖ.</w:t>
      </w:r>
    </w:p>
    <w:p w14:paraId="79B1DF66" w14:textId="77777777" w:rsidR="00A4153A" w:rsidRPr="006506F4" w:rsidRDefault="00EE4FE5" w:rsidP="00EE4FE5">
      <w:pPr>
        <w:suppressAutoHyphens/>
        <w:spacing w:after="0" w:line="240" w:lineRule="auto"/>
        <w:ind w:firstLine="540"/>
        <w:jc w:val="both"/>
        <w:rPr>
          <w:rFonts w:ascii="Times New Roman" w:eastAsia="Times New Roman" w:hAnsi="Times New Roman"/>
          <w:color w:val="000000"/>
          <w:sz w:val="24"/>
          <w:szCs w:val="24"/>
          <w:lang w:eastAsia="ar-SA"/>
        </w:rPr>
      </w:pPr>
      <w:r w:rsidRPr="006506F4">
        <w:rPr>
          <w:rFonts w:ascii="Times New Roman" w:eastAsia="Times New Roman" w:hAnsi="Times New Roman"/>
          <w:color w:val="000000"/>
          <w:sz w:val="24"/>
          <w:szCs w:val="24"/>
          <w:lang w:eastAsia="ar-SA"/>
        </w:rPr>
        <w:tab/>
        <w:t>3.1.6</w:t>
      </w:r>
      <w:r w:rsidR="00A4153A" w:rsidRPr="006506F4">
        <w:rPr>
          <w:rFonts w:ascii="Times New Roman" w:eastAsia="Times New Roman" w:hAnsi="Times New Roman"/>
          <w:color w:val="000000"/>
          <w:sz w:val="24"/>
          <w:szCs w:val="24"/>
          <w:lang w:eastAsia="ar-SA"/>
        </w:rPr>
        <w:t xml:space="preserve"> Заявки второго </w:t>
      </w:r>
      <w:r w:rsidR="009566FF" w:rsidRPr="006506F4">
        <w:rPr>
          <w:rFonts w:ascii="Times New Roman" w:eastAsia="Times New Roman" w:hAnsi="Times New Roman"/>
          <w:color w:val="000000"/>
          <w:sz w:val="24"/>
          <w:szCs w:val="24"/>
          <w:lang w:eastAsia="ar-SA"/>
        </w:rPr>
        <w:t xml:space="preserve">приоритета </w:t>
      </w:r>
      <w:r w:rsidR="00A4153A" w:rsidRPr="006506F4">
        <w:rPr>
          <w:rFonts w:ascii="Times New Roman" w:eastAsia="Times New Roman" w:hAnsi="Times New Roman"/>
          <w:color w:val="000000"/>
          <w:sz w:val="24"/>
          <w:szCs w:val="24"/>
          <w:lang w:eastAsia="ar-SA"/>
        </w:rPr>
        <w:t>передаются Подрядчику в системе WFM ежедневно с 8:00 до 17:00.</w:t>
      </w:r>
    </w:p>
    <w:p w14:paraId="37D44045" w14:textId="77777777" w:rsidR="00A4153A" w:rsidRPr="006506F4" w:rsidRDefault="00A4153A" w:rsidP="00EE4FE5">
      <w:pPr>
        <w:suppressAutoHyphens/>
        <w:spacing w:after="0" w:line="240" w:lineRule="auto"/>
        <w:ind w:firstLine="540"/>
        <w:jc w:val="both"/>
        <w:rPr>
          <w:rFonts w:ascii="Times New Roman" w:eastAsia="Times New Roman" w:hAnsi="Times New Roman"/>
          <w:color w:val="000000"/>
          <w:sz w:val="24"/>
          <w:szCs w:val="24"/>
          <w:lang w:eastAsia="ar-SA"/>
        </w:rPr>
      </w:pPr>
      <w:r w:rsidRPr="006506F4">
        <w:rPr>
          <w:rFonts w:ascii="Times New Roman" w:eastAsia="Times New Roman" w:hAnsi="Times New Roman"/>
          <w:color w:val="000000"/>
          <w:sz w:val="24"/>
          <w:szCs w:val="24"/>
          <w:lang w:eastAsia="ar-SA"/>
        </w:rPr>
        <w:tab/>
      </w:r>
      <w:r w:rsidR="00EE4FE5" w:rsidRPr="006506F4">
        <w:rPr>
          <w:rFonts w:ascii="Times New Roman" w:eastAsia="Times New Roman" w:hAnsi="Times New Roman"/>
          <w:color w:val="000000"/>
          <w:sz w:val="24"/>
          <w:szCs w:val="24"/>
          <w:lang w:eastAsia="ar-SA"/>
        </w:rPr>
        <w:t>3</w:t>
      </w:r>
      <w:r w:rsidRPr="006506F4">
        <w:rPr>
          <w:rFonts w:ascii="Times New Roman" w:eastAsia="Times New Roman" w:hAnsi="Times New Roman"/>
          <w:color w:val="000000"/>
          <w:sz w:val="24"/>
          <w:szCs w:val="24"/>
          <w:lang w:eastAsia="ar-SA"/>
        </w:rPr>
        <w:t xml:space="preserve">.1.6. Порядок действий Подрядчика при замене </w:t>
      </w:r>
      <w:proofErr w:type="spellStart"/>
      <w:r w:rsidRPr="006506F4">
        <w:rPr>
          <w:rFonts w:ascii="Times New Roman" w:eastAsia="Times New Roman" w:hAnsi="Times New Roman"/>
          <w:color w:val="000000"/>
          <w:sz w:val="24"/>
          <w:szCs w:val="24"/>
          <w:lang w:eastAsia="ar-SA"/>
        </w:rPr>
        <w:t>домофонн</w:t>
      </w:r>
      <w:r w:rsidR="00AE0AC1" w:rsidRPr="006506F4">
        <w:rPr>
          <w:rFonts w:ascii="Times New Roman" w:eastAsia="Times New Roman" w:hAnsi="Times New Roman"/>
          <w:color w:val="000000"/>
          <w:sz w:val="24"/>
          <w:szCs w:val="24"/>
          <w:lang w:eastAsia="ar-SA"/>
        </w:rPr>
        <w:t>ой</w:t>
      </w:r>
      <w:proofErr w:type="spellEnd"/>
      <w:r w:rsidR="00AE0AC1" w:rsidRPr="006506F4">
        <w:rPr>
          <w:rFonts w:ascii="Times New Roman" w:eastAsia="Times New Roman" w:hAnsi="Times New Roman"/>
          <w:color w:val="000000"/>
          <w:sz w:val="24"/>
          <w:szCs w:val="24"/>
          <w:lang w:eastAsia="ar-SA"/>
        </w:rPr>
        <w:t xml:space="preserve"> панели описан в Приложении №6</w:t>
      </w:r>
      <w:r w:rsidR="00226C62" w:rsidRPr="006506F4">
        <w:rPr>
          <w:rFonts w:ascii="Times New Roman" w:eastAsia="Times New Roman" w:hAnsi="Times New Roman"/>
          <w:color w:val="000000"/>
          <w:sz w:val="24"/>
          <w:szCs w:val="24"/>
          <w:lang w:eastAsia="ar-SA"/>
        </w:rPr>
        <w:t xml:space="preserve"> к Договору.</w:t>
      </w:r>
    </w:p>
    <w:p w14:paraId="64B2666A" w14:textId="77777777" w:rsidR="00A4153A" w:rsidRPr="006506F4" w:rsidRDefault="00EE4FE5" w:rsidP="00EE4FE5">
      <w:pPr>
        <w:suppressAutoHyphens/>
        <w:spacing w:after="0" w:line="240" w:lineRule="auto"/>
        <w:ind w:firstLine="708"/>
        <w:jc w:val="both"/>
        <w:rPr>
          <w:rFonts w:ascii="Times New Roman" w:eastAsia="Times New Roman" w:hAnsi="Times New Roman"/>
          <w:color w:val="000000"/>
          <w:sz w:val="24"/>
          <w:szCs w:val="24"/>
          <w:lang w:eastAsia="ar-SA"/>
        </w:rPr>
      </w:pPr>
      <w:r w:rsidRPr="006506F4">
        <w:rPr>
          <w:rFonts w:ascii="Times New Roman" w:eastAsia="Times New Roman" w:hAnsi="Times New Roman"/>
          <w:color w:val="000000"/>
          <w:sz w:val="24"/>
          <w:szCs w:val="24"/>
          <w:lang w:eastAsia="ar-SA"/>
        </w:rPr>
        <w:t>3</w:t>
      </w:r>
      <w:r w:rsidR="00A4153A" w:rsidRPr="006506F4">
        <w:rPr>
          <w:rFonts w:ascii="Times New Roman" w:eastAsia="Times New Roman" w:hAnsi="Times New Roman"/>
          <w:color w:val="000000"/>
          <w:sz w:val="24"/>
          <w:szCs w:val="24"/>
          <w:lang w:eastAsia="ar-SA"/>
        </w:rPr>
        <w:t>.1.7. Ежемесячно Подрядчик предоставляет Заказчику Отчет о вы</w:t>
      </w:r>
      <w:r w:rsidR="00AE0AC1" w:rsidRPr="006506F4">
        <w:rPr>
          <w:rFonts w:ascii="Times New Roman" w:eastAsia="Times New Roman" w:hAnsi="Times New Roman"/>
          <w:color w:val="000000"/>
          <w:sz w:val="24"/>
          <w:szCs w:val="24"/>
          <w:lang w:eastAsia="ar-SA"/>
        </w:rPr>
        <w:t>полненных работах (Приложение №3</w:t>
      </w:r>
      <w:r w:rsidR="00A4153A" w:rsidRPr="006506F4">
        <w:rPr>
          <w:rFonts w:ascii="Times New Roman" w:eastAsia="Times New Roman" w:hAnsi="Times New Roman"/>
          <w:color w:val="000000"/>
          <w:sz w:val="24"/>
          <w:szCs w:val="24"/>
          <w:lang w:eastAsia="ar-SA"/>
        </w:rPr>
        <w:t xml:space="preserve">), акт выполненных работ (два экземпляра), счет, счет-фактуру не позднее 05 (пятого) числа месяца, следующего за отчетным. </w:t>
      </w:r>
    </w:p>
    <w:p w14:paraId="2B0FD80F" w14:textId="77777777" w:rsidR="00A4153A" w:rsidRPr="006506F4" w:rsidRDefault="00A4153A" w:rsidP="00EE4FE5">
      <w:pPr>
        <w:suppressAutoHyphens/>
        <w:spacing w:after="0" w:line="240" w:lineRule="auto"/>
        <w:ind w:firstLine="540"/>
        <w:jc w:val="both"/>
        <w:rPr>
          <w:rFonts w:ascii="Times New Roman" w:eastAsia="Times New Roman" w:hAnsi="Times New Roman"/>
          <w:color w:val="000000"/>
          <w:sz w:val="24"/>
          <w:szCs w:val="24"/>
          <w:lang w:eastAsia="ar-SA"/>
        </w:rPr>
      </w:pPr>
      <w:r w:rsidRPr="006506F4">
        <w:rPr>
          <w:rFonts w:ascii="Times New Roman" w:eastAsia="Times New Roman" w:hAnsi="Times New Roman"/>
          <w:color w:val="000000"/>
          <w:sz w:val="24"/>
          <w:szCs w:val="24"/>
          <w:lang w:eastAsia="ar-SA"/>
        </w:rPr>
        <w:t xml:space="preserve">Заказчик в течение 15 (пятнадцати) дней после получения актов выполненных </w:t>
      </w:r>
      <w:r w:rsidR="004915D8" w:rsidRPr="006506F4">
        <w:rPr>
          <w:rFonts w:ascii="Times New Roman" w:eastAsia="Times New Roman" w:hAnsi="Times New Roman"/>
          <w:color w:val="000000"/>
          <w:sz w:val="24"/>
          <w:szCs w:val="24"/>
          <w:lang w:eastAsia="ar-SA"/>
        </w:rPr>
        <w:t>работ обязан</w:t>
      </w:r>
      <w:r w:rsidRPr="006506F4">
        <w:rPr>
          <w:rFonts w:ascii="Times New Roman" w:eastAsia="Times New Roman" w:hAnsi="Times New Roman"/>
          <w:color w:val="000000"/>
          <w:sz w:val="24"/>
          <w:szCs w:val="24"/>
          <w:lang w:eastAsia="ar-SA"/>
        </w:rPr>
        <w:t xml:space="preserve"> подписать и вернуть один экземпляр акта выполненных работ </w:t>
      </w:r>
      <w:r w:rsidR="001B460D" w:rsidRPr="006506F4">
        <w:rPr>
          <w:rFonts w:ascii="Times New Roman" w:eastAsia="Times New Roman" w:hAnsi="Times New Roman"/>
          <w:color w:val="000000"/>
          <w:sz w:val="24"/>
          <w:szCs w:val="24"/>
          <w:lang w:eastAsia="ar-SA"/>
        </w:rPr>
        <w:t>Подрядчику</w:t>
      </w:r>
      <w:r w:rsidRPr="006506F4">
        <w:rPr>
          <w:rFonts w:ascii="Times New Roman" w:eastAsia="Times New Roman" w:hAnsi="Times New Roman"/>
          <w:color w:val="000000"/>
          <w:sz w:val="24"/>
          <w:szCs w:val="24"/>
          <w:lang w:eastAsia="ar-SA"/>
        </w:rPr>
        <w:t xml:space="preserve">. </w:t>
      </w:r>
    </w:p>
    <w:p w14:paraId="19E09257" w14:textId="77777777" w:rsidR="00A4153A" w:rsidRPr="006506F4" w:rsidRDefault="00A4153A" w:rsidP="00E309FE">
      <w:pPr>
        <w:suppressAutoHyphens/>
        <w:spacing w:after="0" w:line="240" w:lineRule="auto"/>
        <w:ind w:firstLine="540"/>
        <w:jc w:val="both"/>
        <w:rPr>
          <w:rFonts w:ascii="Times New Roman" w:eastAsia="Times New Roman" w:hAnsi="Times New Roman"/>
          <w:color w:val="000000"/>
          <w:sz w:val="24"/>
          <w:szCs w:val="24"/>
          <w:lang w:eastAsia="ar-SA"/>
        </w:rPr>
      </w:pPr>
      <w:r w:rsidRPr="006506F4">
        <w:rPr>
          <w:rFonts w:ascii="Times New Roman" w:eastAsia="Times New Roman" w:hAnsi="Times New Roman"/>
          <w:color w:val="000000"/>
          <w:sz w:val="24"/>
          <w:szCs w:val="24"/>
          <w:lang w:eastAsia="ar-SA"/>
        </w:rPr>
        <w:tab/>
      </w:r>
    </w:p>
    <w:p w14:paraId="575AD3BE" w14:textId="77777777" w:rsidR="007462B1" w:rsidRPr="006506F4" w:rsidRDefault="007462B1" w:rsidP="00326A13">
      <w:pPr>
        <w:suppressAutoHyphens/>
        <w:spacing w:after="0" w:line="240" w:lineRule="auto"/>
        <w:ind w:firstLine="540"/>
        <w:jc w:val="both"/>
        <w:rPr>
          <w:rFonts w:ascii="Times New Roman" w:eastAsia="Times New Roman" w:hAnsi="Times New Roman"/>
          <w:color w:val="000000"/>
          <w:sz w:val="24"/>
          <w:szCs w:val="24"/>
          <w:lang w:eastAsia="ar-SA"/>
        </w:rPr>
      </w:pPr>
    </w:p>
    <w:p w14:paraId="527A0C72" w14:textId="77777777" w:rsidR="003D3B34" w:rsidRPr="006506F4" w:rsidRDefault="00EE4FE5" w:rsidP="00326A13">
      <w:pPr>
        <w:suppressAutoHyphens/>
        <w:spacing w:after="0" w:line="240" w:lineRule="auto"/>
        <w:ind w:firstLine="540"/>
        <w:jc w:val="both"/>
        <w:rPr>
          <w:rFonts w:ascii="Times New Roman" w:eastAsia="Times New Roman" w:hAnsi="Times New Roman"/>
          <w:b/>
          <w:color w:val="000000"/>
          <w:sz w:val="24"/>
          <w:szCs w:val="24"/>
          <w:lang w:eastAsia="ar-SA"/>
        </w:rPr>
      </w:pPr>
      <w:r w:rsidRPr="006506F4">
        <w:rPr>
          <w:rFonts w:ascii="Times New Roman" w:eastAsia="Times New Roman" w:hAnsi="Times New Roman"/>
          <w:b/>
          <w:color w:val="000000"/>
          <w:sz w:val="24"/>
          <w:szCs w:val="24"/>
          <w:lang w:eastAsia="ar-SA"/>
        </w:rPr>
        <w:t>4</w:t>
      </w:r>
      <w:r w:rsidR="003D3B34" w:rsidRPr="006506F4">
        <w:rPr>
          <w:rFonts w:ascii="Times New Roman" w:eastAsia="Times New Roman" w:hAnsi="Times New Roman"/>
          <w:b/>
          <w:color w:val="000000"/>
          <w:sz w:val="24"/>
          <w:szCs w:val="24"/>
          <w:lang w:eastAsia="ar-SA"/>
        </w:rPr>
        <w:t>. Цена договора, сроки и порядок расчетов.</w:t>
      </w:r>
    </w:p>
    <w:p w14:paraId="2F3C44E3" w14:textId="77777777" w:rsidR="007462B1" w:rsidRPr="006506F4" w:rsidRDefault="007462B1" w:rsidP="00326A13">
      <w:pPr>
        <w:suppressAutoHyphens/>
        <w:spacing w:after="0" w:line="240" w:lineRule="auto"/>
        <w:ind w:firstLine="540"/>
        <w:jc w:val="both"/>
        <w:rPr>
          <w:rFonts w:ascii="Times New Roman" w:eastAsia="Times New Roman" w:hAnsi="Times New Roman"/>
          <w:b/>
          <w:color w:val="000000"/>
          <w:sz w:val="24"/>
          <w:szCs w:val="24"/>
          <w:lang w:eastAsia="ar-SA"/>
        </w:rPr>
      </w:pPr>
    </w:p>
    <w:p w14:paraId="362B7947" w14:textId="0E21549E" w:rsidR="008E7941" w:rsidRPr="006506F4" w:rsidRDefault="008E7941" w:rsidP="008E7941">
      <w:pPr>
        <w:suppressAutoHyphens/>
        <w:spacing w:after="0" w:line="240" w:lineRule="auto"/>
        <w:ind w:firstLine="540"/>
        <w:jc w:val="both"/>
        <w:rPr>
          <w:rFonts w:ascii="Times New Roman" w:eastAsia="Times New Roman" w:hAnsi="Times New Roman"/>
          <w:color w:val="000000"/>
          <w:sz w:val="24"/>
          <w:szCs w:val="24"/>
          <w:lang w:eastAsia="ar-SA"/>
        </w:rPr>
      </w:pPr>
      <w:r w:rsidRPr="006506F4">
        <w:rPr>
          <w:rFonts w:ascii="Times New Roman" w:eastAsia="Times New Roman" w:hAnsi="Times New Roman"/>
          <w:color w:val="000000"/>
          <w:sz w:val="24"/>
          <w:szCs w:val="24"/>
          <w:lang w:eastAsia="ar-SA"/>
        </w:rPr>
        <w:t xml:space="preserve">4.1. Стоимость работ по Договору не превысит </w:t>
      </w:r>
      <w:r w:rsidR="006506F4" w:rsidRPr="006506F4">
        <w:rPr>
          <w:rFonts w:ascii="Times New Roman" w:eastAsia="Times New Roman" w:hAnsi="Times New Roman"/>
          <w:color w:val="000000"/>
          <w:sz w:val="24"/>
          <w:szCs w:val="24"/>
          <w:lang w:eastAsia="ar-SA"/>
        </w:rPr>
        <w:t>________</w:t>
      </w:r>
      <w:proofErr w:type="gramStart"/>
      <w:r w:rsidR="006506F4" w:rsidRPr="006506F4">
        <w:rPr>
          <w:rFonts w:ascii="Times New Roman" w:eastAsia="Times New Roman" w:hAnsi="Times New Roman"/>
          <w:color w:val="000000"/>
          <w:sz w:val="24"/>
          <w:szCs w:val="24"/>
          <w:lang w:eastAsia="ar-SA"/>
        </w:rPr>
        <w:t>_</w:t>
      </w:r>
      <w:r w:rsidRPr="006506F4">
        <w:rPr>
          <w:rFonts w:ascii="Times New Roman" w:eastAsia="Times New Roman" w:hAnsi="Times New Roman"/>
          <w:color w:val="000000"/>
          <w:sz w:val="24"/>
          <w:szCs w:val="24"/>
          <w:lang w:eastAsia="ar-SA"/>
        </w:rPr>
        <w:t>(</w:t>
      </w:r>
      <w:proofErr w:type="gramEnd"/>
      <w:r w:rsidR="006506F4" w:rsidRPr="006506F4">
        <w:rPr>
          <w:rFonts w:ascii="Times New Roman" w:eastAsia="Times New Roman" w:hAnsi="Times New Roman"/>
          <w:color w:val="000000"/>
          <w:sz w:val="24"/>
          <w:szCs w:val="24"/>
          <w:lang w:eastAsia="ar-SA"/>
        </w:rPr>
        <w:t>_______</w:t>
      </w:r>
      <w:r w:rsidRPr="006506F4">
        <w:rPr>
          <w:rFonts w:ascii="Times New Roman" w:eastAsia="Times New Roman" w:hAnsi="Times New Roman"/>
          <w:color w:val="000000"/>
          <w:sz w:val="24"/>
          <w:szCs w:val="24"/>
          <w:lang w:eastAsia="ar-SA"/>
        </w:rPr>
        <w:t xml:space="preserve">) рублей </w:t>
      </w:r>
      <w:r w:rsidR="00053BD3">
        <w:rPr>
          <w:rFonts w:ascii="Times New Roman" w:eastAsia="Times New Roman" w:hAnsi="Times New Roman"/>
          <w:color w:val="000000"/>
          <w:sz w:val="24"/>
          <w:szCs w:val="24"/>
          <w:lang w:eastAsia="ar-SA"/>
        </w:rPr>
        <w:t>__</w:t>
      </w:r>
      <w:r w:rsidRPr="006506F4">
        <w:rPr>
          <w:rFonts w:ascii="Times New Roman" w:eastAsia="Times New Roman" w:hAnsi="Times New Roman"/>
          <w:color w:val="000000"/>
          <w:sz w:val="24"/>
          <w:szCs w:val="24"/>
          <w:lang w:eastAsia="ar-SA"/>
        </w:rPr>
        <w:t xml:space="preserve"> копеек, в том числе НДС в сумме____________</w:t>
      </w:r>
    </w:p>
    <w:p w14:paraId="3CD87734" w14:textId="5B863E19" w:rsidR="004D386B" w:rsidRPr="006506F4" w:rsidRDefault="008E7941" w:rsidP="002E2F18">
      <w:pPr>
        <w:suppressAutoHyphens/>
        <w:spacing w:after="0" w:line="240" w:lineRule="auto"/>
        <w:ind w:firstLine="540"/>
        <w:jc w:val="both"/>
        <w:rPr>
          <w:rFonts w:ascii="Times New Roman" w:eastAsia="Times New Roman" w:hAnsi="Times New Roman"/>
          <w:color w:val="000000"/>
          <w:sz w:val="24"/>
          <w:szCs w:val="24"/>
          <w:lang w:eastAsia="ar-SA"/>
        </w:rPr>
      </w:pPr>
      <w:r w:rsidRPr="006506F4">
        <w:rPr>
          <w:rFonts w:ascii="Times New Roman" w:eastAsia="Times New Roman" w:hAnsi="Times New Roman"/>
          <w:color w:val="000000"/>
          <w:sz w:val="24"/>
          <w:szCs w:val="24"/>
          <w:lang w:eastAsia="ar-SA"/>
        </w:rPr>
        <w:t xml:space="preserve">4.2. </w:t>
      </w:r>
      <w:r w:rsidR="004D386B" w:rsidRPr="006506F4">
        <w:rPr>
          <w:rFonts w:ascii="Times New Roman" w:eastAsia="Times New Roman" w:hAnsi="Times New Roman"/>
          <w:color w:val="000000"/>
          <w:sz w:val="24"/>
          <w:szCs w:val="24"/>
          <w:lang w:eastAsia="ar-SA"/>
        </w:rPr>
        <w:t xml:space="preserve">Оплата за Техническое обслуживание производится ежемесячно из расчета </w:t>
      </w:r>
      <w:r w:rsidR="006506F4">
        <w:rPr>
          <w:rFonts w:ascii="Times New Roman" w:eastAsia="Times New Roman" w:hAnsi="Times New Roman"/>
          <w:color w:val="000000"/>
          <w:sz w:val="24"/>
          <w:szCs w:val="24"/>
          <w:lang w:eastAsia="ar-SA"/>
        </w:rPr>
        <w:t>___</w:t>
      </w:r>
      <w:proofErr w:type="gramStart"/>
      <w:r w:rsidR="006506F4">
        <w:rPr>
          <w:rFonts w:ascii="Times New Roman" w:eastAsia="Times New Roman" w:hAnsi="Times New Roman"/>
          <w:color w:val="000000"/>
          <w:sz w:val="24"/>
          <w:szCs w:val="24"/>
          <w:lang w:eastAsia="ar-SA"/>
        </w:rPr>
        <w:t>_</w:t>
      </w:r>
      <w:r w:rsidR="004D386B" w:rsidRPr="006506F4">
        <w:rPr>
          <w:rFonts w:ascii="Times New Roman" w:eastAsia="Times New Roman" w:hAnsi="Times New Roman"/>
          <w:color w:val="000000"/>
          <w:sz w:val="24"/>
          <w:szCs w:val="24"/>
          <w:lang w:eastAsia="ar-SA"/>
        </w:rPr>
        <w:t>(</w:t>
      </w:r>
      <w:proofErr w:type="gramEnd"/>
      <w:r w:rsidR="006506F4">
        <w:rPr>
          <w:rFonts w:ascii="Times New Roman" w:eastAsia="Times New Roman" w:hAnsi="Times New Roman"/>
          <w:color w:val="000000"/>
          <w:sz w:val="24"/>
          <w:szCs w:val="24"/>
          <w:lang w:eastAsia="ar-SA"/>
        </w:rPr>
        <w:t>_______</w:t>
      </w:r>
      <w:r w:rsidR="004D386B" w:rsidRPr="006506F4">
        <w:rPr>
          <w:rFonts w:ascii="Times New Roman" w:eastAsia="Times New Roman" w:hAnsi="Times New Roman"/>
          <w:color w:val="000000"/>
          <w:sz w:val="24"/>
          <w:szCs w:val="24"/>
          <w:lang w:eastAsia="ar-SA"/>
        </w:rPr>
        <w:t>) рублей</w:t>
      </w:r>
      <w:r w:rsidR="009A3008" w:rsidRPr="006506F4">
        <w:rPr>
          <w:rFonts w:ascii="Times New Roman" w:eastAsia="Times New Roman" w:hAnsi="Times New Roman"/>
          <w:color w:val="000000"/>
          <w:sz w:val="24"/>
          <w:szCs w:val="24"/>
          <w:lang w:eastAsia="ar-SA"/>
        </w:rPr>
        <w:t xml:space="preserve"> </w:t>
      </w:r>
      <w:r w:rsidR="00053BD3">
        <w:rPr>
          <w:rFonts w:ascii="Times New Roman" w:eastAsia="Times New Roman" w:hAnsi="Times New Roman"/>
          <w:color w:val="000000"/>
          <w:sz w:val="24"/>
          <w:szCs w:val="24"/>
          <w:lang w:eastAsia="ar-SA"/>
        </w:rPr>
        <w:t>___</w:t>
      </w:r>
      <w:r w:rsidR="004D386B" w:rsidRPr="006506F4">
        <w:rPr>
          <w:rFonts w:ascii="Times New Roman" w:eastAsia="Times New Roman" w:hAnsi="Times New Roman"/>
          <w:color w:val="000000"/>
          <w:sz w:val="24"/>
          <w:szCs w:val="24"/>
          <w:lang w:eastAsia="ar-SA"/>
        </w:rPr>
        <w:t xml:space="preserve"> копеек за одну </w:t>
      </w:r>
      <w:proofErr w:type="spellStart"/>
      <w:r w:rsidR="00BB7659" w:rsidRPr="006506F4">
        <w:rPr>
          <w:rFonts w:ascii="Times New Roman" w:eastAsia="Times New Roman" w:hAnsi="Times New Roman"/>
          <w:color w:val="000000"/>
          <w:sz w:val="24"/>
          <w:szCs w:val="24"/>
          <w:lang w:eastAsia="ar-SA"/>
        </w:rPr>
        <w:t>Домофонную</w:t>
      </w:r>
      <w:proofErr w:type="spellEnd"/>
      <w:r w:rsidR="00BB7659" w:rsidRPr="006506F4">
        <w:rPr>
          <w:rFonts w:ascii="Times New Roman" w:eastAsia="Times New Roman" w:hAnsi="Times New Roman"/>
          <w:color w:val="000000"/>
          <w:sz w:val="24"/>
          <w:szCs w:val="24"/>
          <w:lang w:eastAsia="ar-SA"/>
        </w:rPr>
        <w:t xml:space="preserve"> </w:t>
      </w:r>
      <w:r w:rsidR="004D386B" w:rsidRPr="006506F4">
        <w:rPr>
          <w:rFonts w:ascii="Times New Roman" w:eastAsia="Times New Roman" w:hAnsi="Times New Roman"/>
          <w:color w:val="000000"/>
          <w:sz w:val="24"/>
          <w:szCs w:val="24"/>
          <w:lang w:eastAsia="ar-SA"/>
        </w:rPr>
        <w:t>систему в месяц</w:t>
      </w:r>
      <w:r w:rsidR="00641257" w:rsidRPr="006506F4">
        <w:rPr>
          <w:rFonts w:ascii="Times New Roman" w:eastAsia="Times New Roman" w:hAnsi="Times New Roman"/>
          <w:color w:val="000000"/>
          <w:sz w:val="24"/>
          <w:szCs w:val="24"/>
          <w:lang w:eastAsia="ar-SA"/>
        </w:rPr>
        <w:t>,</w:t>
      </w:r>
      <w:r w:rsidR="00641257" w:rsidRPr="006506F4">
        <w:rPr>
          <w:rFonts w:ascii="Times New Roman" w:hAnsi="Times New Roman"/>
          <w:sz w:val="24"/>
          <w:szCs w:val="24"/>
        </w:rPr>
        <w:t xml:space="preserve"> </w:t>
      </w:r>
      <w:r w:rsidR="00B015A3" w:rsidRPr="006506F4">
        <w:rPr>
          <w:rFonts w:ascii="Times New Roman" w:hAnsi="Times New Roman"/>
          <w:sz w:val="24"/>
          <w:szCs w:val="24"/>
        </w:rPr>
        <w:t xml:space="preserve">в том </w:t>
      </w:r>
      <w:r w:rsidR="006506F4" w:rsidRPr="006506F4">
        <w:rPr>
          <w:rFonts w:ascii="Times New Roman" w:hAnsi="Times New Roman"/>
          <w:sz w:val="24"/>
          <w:szCs w:val="24"/>
        </w:rPr>
        <w:t>числе НДС</w:t>
      </w:r>
      <w:r w:rsidR="00641257" w:rsidRPr="006506F4">
        <w:rPr>
          <w:rFonts w:ascii="Times New Roman" w:eastAsia="Times New Roman" w:hAnsi="Times New Roman"/>
          <w:color w:val="000000"/>
          <w:sz w:val="24"/>
          <w:szCs w:val="24"/>
          <w:lang w:eastAsia="ar-SA"/>
        </w:rPr>
        <w:t xml:space="preserve">. </w:t>
      </w:r>
      <w:r w:rsidR="004D386B" w:rsidRPr="006506F4">
        <w:rPr>
          <w:rFonts w:ascii="Times New Roman" w:eastAsia="Times New Roman" w:hAnsi="Times New Roman"/>
          <w:color w:val="000000"/>
          <w:sz w:val="24"/>
          <w:szCs w:val="24"/>
          <w:lang w:eastAsia="ar-SA"/>
        </w:rPr>
        <w:t xml:space="preserve">Перечень </w:t>
      </w:r>
      <w:r w:rsidR="00BB7659" w:rsidRPr="006506F4">
        <w:rPr>
          <w:rFonts w:ascii="Times New Roman" w:eastAsia="Times New Roman" w:hAnsi="Times New Roman"/>
          <w:color w:val="000000"/>
          <w:sz w:val="24"/>
          <w:szCs w:val="24"/>
          <w:lang w:eastAsia="ar-SA"/>
        </w:rPr>
        <w:t xml:space="preserve">Домофонных </w:t>
      </w:r>
      <w:r w:rsidR="004D386B" w:rsidRPr="006506F4">
        <w:rPr>
          <w:rFonts w:ascii="Times New Roman" w:eastAsia="Times New Roman" w:hAnsi="Times New Roman"/>
          <w:color w:val="000000"/>
          <w:sz w:val="24"/>
          <w:szCs w:val="24"/>
          <w:lang w:eastAsia="ar-SA"/>
        </w:rPr>
        <w:t>систем (с адреса</w:t>
      </w:r>
      <w:r w:rsidR="00AE0AC1" w:rsidRPr="006506F4">
        <w:rPr>
          <w:rFonts w:ascii="Times New Roman" w:eastAsia="Times New Roman" w:hAnsi="Times New Roman"/>
          <w:color w:val="000000"/>
          <w:sz w:val="24"/>
          <w:szCs w:val="24"/>
          <w:lang w:eastAsia="ar-SA"/>
        </w:rPr>
        <w:t>ми) представлен в Приложении № 1</w:t>
      </w:r>
      <w:r w:rsidR="004D386B" w:rsidRPr="006506F4">
        <w:rPr>
          <w:rFonts w:ascii="Times New Roman" w:eastAsia="Times New Roman" w:hAnsi="Times New Roman"/>
          <w:color w:val="000000"/>
          <w:sz w:val="24"/>
          <w:szCs w:val="24"/>
          <w:lang w:eastAsia="ar-SA"/>
        </w:rPr>
        <w:t xml:space="preserve"> к </w:t>
      </w:r>
      <w:r w:rsidR="00BB7659" w:rsidRPr="006506F4">
        <w:rPr>
          <w:rFonts w:ascii="Times New Roman" w:eastAsia="Times New Roman" w:hAnsi="Times New Roman"/>
          <w:color w:val="000000"/>
          <w:sz w:val="24"/>
          <w:szCs w:val="24"/>
          <w:lang w:eastAsia="ar-SA"/>
        </w:rPr>
        <w:t>Договору</w:t>
      </w:r>
      <w:r w:rsidR="004D386B" w:rsidRPr="006506F4">
        <w:rPr>
          <w:rFonts w:ascii="Times New Roman" w:eastAsia="Times New Roman" w:hAnsi="Times New Roman"/>
          <w:color w:val="000000"/>
          <w:sz w:val="24"/>
          <w:szCs w:val="24"/>
          <w:lang w:eastAsia="ar-SA"/>
        </w:rPr>
        <w:t xml:space="preserve">. Заказчик не позднее пяти рабочих дней до начала месяца, направляет в адрес Подрядчика перечень </w:t>
      </w:r>
      <w:r w:rsidR="00BB7659" w:rsidRPr="006506F4">
        <w:rPr>
          <w:rFonts w:ascii="Times New Roman" w:eastAsia="Times New Roman" w:hAnsi="Times New Roman"/>
          <w:color w:val="000000"/>
          <w:sz w:val="24"/>
          <w:szCs w:val="24"/>
          <w:lang w:eastAsia="ar-SA"/>
        </w:rPr>
        <w:t xml:space="preserve">Домофонных </w:t>
      </w:r>
      <w:r w:rsidR="004D386B" w:rsidRPr="006506F4">
        <w:rPr>
          <w:rFonts w:ascii="Times New Roman" w:eastAsia="Times New Roman" w:hAnsi="Times New Roman"/>
          <w:color w:val="000000"/>
          <w:sz w:val="24"/>
          <w:szCs w:val="24"/>
          <w:lang w:eastAsia="ar-SA"/>
        </w:rPr>
        <w:t>систем, которые Подрядчик обязуется взять на техническое обслуживание.</w:t>
      </w:r>
    </w:p>
    <w:p w14:paraId="600D6366" w14:textId="4BA65884" w:rsidR="00641257" w:rsidRPr="006506F4" w:rsidRDefault="008E7941" w:rsidP="002E2F18">
      <w:pPr>
        <w:suppressAutoHyphens/>
        <w:spacing w:after="0" w:line="240" w:lineRule="auto"/>
        <w:ind w:firstLine="540"/>
        <w:jc w:val="both"/>
        <w:rPr>
          <w:rFonts w:ascii="Times New Roman" w:eastAsia="Times New Roman" w:hAnsi="Times New Roman"/>
          <w:color w:val="000000"/>
          <w:sz w:val="24"/>
          <w:szCs w:val="24"/>
          <w:lang w:eastAsia="ar-SA"/>
        </w:rPr>
      </w:pPr>
      <w:r w:rsidRPr="006506F4">
        <w:rPr>
          <w:rFonts w:ascii="Times New Roman" w:eastAsia="Times New Roman" w:hAnsi="Times New Roman"/>
          <w:color w:val="000000"/>
          <w:sz w:val="24"/>
          <w:szCs w:val="24"/>
          <w:lang w:eastAsia="ar-SA"/>
        </w:rPr>
        <w:t xml:space="preserve">4.3. </w:t>
      </w:r>
      <w:r w:rsidR="00641257" w:rsidRPr="006506F4">
        <w:rPr>
          <w:rFonts w:ascii="Times New Roman" w:eastAsia="Times New Roman" w:hAnsi="Times New Roman"/>
          <w:color w:val="000000"/>
          <w:sz w:val="24"/>
          <w:szCs w:val="24"/>
          <w:lang w:eastAsia="ar-SA"/>
        </w:rPr>
        <w:t xml:space="preserve">Сумма, подлежащая оплате за Техническое обслуживание за отчетный месяц, определяется как произведение оплаты за Техническое обслуживание из расчета </w:t>
      </w:r>
      <w:r w:rsidR="00053BD3" w:rsidRPr="00053BD3">
        <w:rPr>
          <w:rFonts w:ascii="Times New Roman" w:eastAsia="Times New Roman" w:hAnsi="Times New Roman"/>
          <w:color w:val="000000"/>
          <w:sz w:val="24"/>
          <w:szCs w:val="24"/>
          <w:lang w:eastAsia="ar-SA"/>
        </w:rPr>
        <w:t>___</w:t>
      </w:r>
      <w:proofErr w:type="gramStart"/>
      <w:r w:rsidR="00053BD3" w:rsidRPr="00053BD3">
        <w:rPr>
          <w:rFonts w:ascii="Times New Roman" w:eastAsia="Times New Roman" w:hAnsi="Times New Roman"/>
          <w:color w:val="000000"/>
          <w:sz w:val="24"/>
          <w:szCs w:val="24"/>
          <w:lang w:eastAsia="ar-SA"/>
        </w:rPr>
        <w:t>_(</w:t>
      </w:r>
      <w:proofErr w:type="gramEnd"/>
      <w:r w:rsidR="00053BD3" w:rsidRPr="00053BD3">
        <w:rPr>
          <w:rFonts w:ascii="Times New Roman" w:eastAsia="Times New Roman" w:hAnsi="Times New Roman"/>
          <w:color w:val="000000"/>
          <w:sz w:val="24"/>
          <w:szCs w:val="24"/>
          <w:lang w:eastAsia="ar-SA"/>
        </w:rPr>
        <w:t xml:space="preserve">_______) </w:t>
      </w:r>
      <w:r w:rsidR="00641257" w:rsidRPr="006506F4">
        <w:rPr>
          <w:rFonts w:ascii="Times New Roman" w:eastAsia="Times New Roman" w:hAnsi="Times New Roman"/>
          <w:color w:val="000000"/>
          <w:sz w:val="24"/>
          <w:szCs w:val="24"/>
          <w:lang w:eastAsia="ar-SA"/>
        </w:rPr>
        <w:t>рублей</w:t>
      </w:r>
      <w:r w:rsidR="00696BA5" w:rsidRPr="006506F4">
        <w:rPr>
          <w:rFonts w:ascii="Times New Roman" w:eastAsia="Times New Roman" w:hAnsi="Times New Roman"/>
          <w:color w:val="000000"/>
          <w:sz w:val="24"/>
          <w:szCs w:val="24"/>
          <w:lang w:eastAsia="ar-SA"/>
        </w:rPr>
        <w:t xml:space="preserve"> </w:t>
      </w:r>
      <w:r w:rsidR="00053BD3">
        <w:rPr>
          <w:rFonts w:ascii="Times New Roman" w:eastAsia="Times New Roman" w:hAnsi="Times New Roman"/>
          <w:color w:val="000000"/>
          <w:sz w:val="24"/>
          <w:szCs w:val="24"/>
          <w:lang w:eastAsia="ar-SA"/>
        </w:rPr>
        <w:t>___</w:t>
      </w:r>
      <w:r w:rsidR="00641257" w:rsidRPr="006506F4">
        <w:rPr>
          <w:rFonts w:ascii="Times New Roman" w:eastAsia="Times New Roman" w:hAnsi="Times New Roman"/>
          <w:color w:val="000000"/>
          <w:sz w:val="24"/>
          <w:szCs w:val="24"/>
          <w:lang w:eastAsia="ar-SA"/>
        </w:rPr>
        <w:t xml:space="preserve"> копеек  за одну </w:t>
      </w:r>
      <w:proofErr w:type="spellStart"/>
      <w:r w:rsidR="00641257" w:rsidRPr="006506F4">
        <w:rPr>
          <w:rFonts w:ascii="Times New Roman" w:eastAsia="Times New Roman" w:hAnsi="Times New Roman"/>
          <w:color w:val="000000"/>
          <w:sz w:val="24"/>
          <w:szCs w:val="24"/>
          <w:lang w:eastAsia="ar-SA"/>
        </w:rPr>
        <w:t>Домофонную</w:t>
      </w:r>
      <w:proofErr w:type="spellEnd"/>
      <w:r w:rsidR="00641257" w:rsidRPr="006506F4">
        <w:rPr>
          <w:rFonts w:ascii="Times New Roman" w:eastAsia="Times New Roman" w:hAnsi="Times New Roman"/>
          <w:color w:val="000000"/>
          <w:sz w:val="24"/>
          <w:szCs w:val="24"/>
          <w:lang w:eastAsia="ar-SA"/>
        </w:rPr>
        <w:t xml:space="preserve"> систему в месяц и количества Домофонных систем, переданных на техническое обслуживание в отчетном месяце согласно подписанного Сторонами Акта выполненных работ.</w:t>
      </w:r>
    </w:p>
    <w:p w14:paraId="4CBC6477" w14:textId="29D1CD5C" w:rsidR="004D386B" w:rsidRPr="006506F4" w:rsidRDefault="008E7941" w:rsidP="002E2F18">
      <w:pPr>
        <w:suppressAutoHyphens/>
        <w:spacing w:after="0" w:line="240" w:lineRule="auto"/>
        <w:ind w:firstLine="540"/>
        <w:jc w:val="both"/>
        <w:rPr>
          <w:rFonts w:ascii="Times New Roman" w:eastAsia="Times New Roman" w:hAnsi="Times New Roman"/>
          <w:color w:val="000000"/>
          <w:sz w:val="24"/>
          <w:szCs w:val="24"/>
          <w:lang w:eastAsia="ar-SA"/>
        </w:rPr>
      </w:pPr>
      <w:r w:rsidRPr="006506F4">
        <w:rPr>
          <w:rFonts w:ascii="Times New Roman" w:eastAsia="Times New Roman" w:hAnsi="Times New Roman"/>
          <w:color w:val="000000"/>
          <w:sz w:val="24"/>
          <w:szCs w:val="24"/>
          <w:lang w:eastAsia="ar-SA"/>
        </w:rPr>
        <w:t xml:space="preserve">4.4. </w:t>
      </w:r>
      <w:r w:rsidR="004D386B" w:rsidRPr="006506F4">
        <w:rPr>
          <w:rFonts w:ascii="Times New Roman" w:eastAsia="Times New Roman" w:hAnsi="Times New Roman"/>
          <w:color w:val="000000"/>
          <w:sz w:val="24"/>
          <w:szCs w:val="24"/>
          <w:lang w:eastAsia="ar-SA"/>
        </w:rPr>
        <w:t>Оплата по Договору производится путем перечисления денежных средств Заказчиком на расчетный счет Подрядчика</w:t>
      </w:r>
      <w:r w:rsidR="007958D1" w:rsidRPr="006506F4">
        <w:rPr>
          <w:rFonts w:ascii="Times New Roman" w:eastAsia="Times New Roman" w:hAnsi="Times New Roman"/>
          <w:color w:val="000000"/>
          <w:sz w:val="24"/>
          <w:szCs w:val="24"/>
          <w:lang w:eastAsia="ar-SA"/>
        </w:rPr>
        <w:t xml:space="preserve"> </w:t>
      </w:r>
      <w:r w:rsidR="004D386B" w:rsidRPr="006506F4">
        <w:rPr>
          <w:rFonts w:ascii="Times New Roman" w:eastAsia="Times New Roman" w:hAnsi="Times New Roman"/>
          <w:color w:val="000000"/>
          <w:sz w:val="24"/>
          <w:szCs w:val="24"/>
          <w:lang w:eastAsia="ar-SA"/>
        </w:rPr>
        <w:t>в течение 20 (двадцати)</w:t>
      </w:r>
      <w:r w:rsidR="007958D1" w:rsidRPr="006506F4">
        <w:rPr>
          <w:rFonts w:ascii="Times New Roman" w:eastAsia="Times New Roman" w:hAnsi="Times New Roman"/>
          <w:color w:val="000000"/>
          <w:sz w:val="24"/>
          <w:szCs w:val="24"/>
          <w:lang w:eastAsia="ar-SA"/>
        </w:rPr>
        <w:t xml:space="preserve"> </w:t>
      </w:r>
      <w:r w:rsidR="004D386B" w:rsidRPr="006506F4">
        <w:rPr>
          <w:rFonts w:ascii="Times New Roman" w:eastAsia="Times New Roman" w:hAnsi="Times New Roman"/>
          <w:color w:val="000000"/>
          <w:sz w:val="24"/>
          <w:szCs w:val="24"/>
          <w:lang w:eastAsia="ar-SA"/>
        </w:rPr>
        <w:t>календарных дней после подписания акта выполненных работ за отчетный месяц, на основании оригинала счета, выставленного Подрядчиком, при наличии счета-фактуры</w:t>
      </w:r>
      <w:r w:rsidR="00892B4E">
        <w:rPr>
          <w:rStyle w:val="aff6"/>
          <w:rFonts w:ascii="Times New Roman" w:eastAsia="Times New Roman" w:hAnsi="Times New Roman"/>
          <w:color w:val="000000"/>
          <w:sz w:val="24"/>
          <w:szCs w:val="24"/>
          <w:lang w:eastAsia="ar-SA"/>
        </w:rPr>
        <w:footnoteReference w:id="1"/>
      </w:r>
      <w:r w:rsidR="004D386B" w:rsidRPr="006506F4">
        <w:rPr>
          <w:rFonts w:ascii="Times New Roman" w:eastAsia="Times New Roman" w:hAnsi="Times New Roman"/>
          <w:color w:val="000000"/>
          <w:sz w:val="24"/>
          <w:szCs w:val="24"/>
          <w:lang w:eastAsia="ar-SA"/>
        </w:rPr>
        <w:t>.</w:t>
      </w:r>
    </w:p>
    <w:p w14:paraId="7266FE45" w14:textId="77777777" w:rsidR="004D386B" w:rsidRPr="006506F4" w:rsidRDefault="00B015A3" w:rsidP="002E2F18">
      <w:pPr>
        <w:suppressAutoHyphens/>
        <w:spacing w:after="0" w:line="240" w:lineRule="auto"/>
        <w:ind w:firstLine="540"/>
        <w:jc w:val="both"/>
        <w:rPr>
          <w:rFonts w:ascii="Times New Roman" w:eastAsia="Times New Roman" w:hAnsi="Times New Roman"/>
          <w:color w:val="000000"/>
          <w:sz w:val="24"/>
          <w:szCs w:val="24"/>
          <w:lang w:eastAsia="ar-SA"/>
        </w:rPr>
      </w:pPr>
      <w:r w:rsidRPr="006506F4">
        <w:rPr>
          <w:rFonts w:ascii="Times New Roman" w:eastAsia="Times New Roman" w:hAnsi="Times New Roman"/>
          <w:color w:val="000000"/>
          <w:sz w:val="24"/>
          <w:szCs w:val="24"/>
          <w:lang w:eastAsia="ar-SA"/>
        </w:rPr>
        <w:t xml:space="preserve">4.5. </w:t>
      </w:r>
      <w:r w:rsidR="004D386B" w:rsidRPr="006506F4">
        <w:rPr>
          <w:rFonts w:ascii="Times New Roman" w:eastAsia="Times New Roman" w:hAnsi="Times New Roman"/>
          <w:color w:val="000000"/>
          <w:sz w:val="24"/>
          <w:szCs w:val="24"/>
          <w:lang w:eastAsia="ar-SA"/>
        </w:rPr>
        <w:t>Днем оплаты и, соответственно, исполнения Заказчиком своих обязательств по оплате по Договору считается день списания денежных средств с расчётного счёта Заказчика.</w:t>
      </w:r>
    </w:p>
    <w:p w14:paraId="7435A37C" w14:textId="77777777" w:rsidR="00F61713" w:rsidRPr="006506F4" w:rsidRDefault="00B015A3" w:rsidP="00892B4E">
      <w:pPr>
        <w:overflowPunct w:val="0"/>
        <w:autoSpaceDE w:val="0"/>
        <w:autoSpaceDN w:val="0"/>
        <w:spacing w:after="0" w:line="240" w:lineRule="auto"/>
        <w:ind w:firstLine="567"/>
        <w:jc w:val="both"/>
        <w:rPr>
          <w:rFonts w:ascii="Times New Roman" w:hAnsi="Times New Roman"/>
          <w:sz w:val="24"/>
          <w:szCs w:val="24"/>
          <w:lang w:eastAsia="ru-RU"/>
        </w:rPr>
      </w:pPr>
      <w:r w:rsidRPr="006506F4">
        <w:rPr>
          <w:rFonts w:ascii="Times New Roman" w:hAnsi="Times New Roman"/>
          <w:sz w:val="24"/>
          <w:szCs w:val="24"/>
          <w:lang w:eastAsia="ru-RU"/>
        </w:rPr>
        <w:t xml:space="preserve">4.6. </w:t>
      </w:r>
      <w:r w:rsidR="00F61713" w:rsidRPr="006506F4">
        <w:rPr>
          <w:rFonts w:ascii="Times New Roman" w:hAnsi="Times New Roman"/>
          <w:sz w:val="24"/>
          <w:szCs w:val="24"/>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w:t>
      </w:r>
      <w:r w:rsidR="00F61713" w:rsidRPr="006506F4">
        <w:rPr>
          <w:rFonts w:ascii="Times New Roman" w:hAnsi="Times New Roman"/>
          <w:sz w:val="24"/>
          <w:szCs w:val="24"/>
          <w:lang w:eastAsia="ru-RU"/>
        </w:rPr>
        <w:lastRenderedPageBreak/>
        <w:t xml:space="preserve">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48CDC727" w14:textId="77777777" w:rsidR="00484AB0" w:rsidRPr="006506F4" w:rsidRDefault="00484AB0" w:rsidP="002E2F18">
      <w:pPr>
        <w:suppressAutoHyphens/>
        <w:spacing w:after="0" w:line="240" w:lineRule="auto"/>
        <w:ind w:firstLine="540"/>
        <w:jc w:val="both"/>
        <w:rPr>
          <w:rFonts w:ascii="Times New Roman" w:eastAsia="Times New Roman" w:hAnsi="Times New Roman"/>
          <w:color w:val="000000"/>
          <w:sz w:val="24"/>
          <w:szCs w:val="24"/>
          <w:lang w:eastAsia="ar-SA"/>
        </w:rPr>
      </w:pPr>
      <w:r w:rsidRPr="006506F4">
        <w:rPr>
          <w:rFonts w:ascii="Times New Roman" w:eastAsia="Times New Roman" w:hAnsi="Times New Roman"/>
          <w:color w:val="000000"/>
          <w:sz w:val="24"/>
          <w:szCs w:val="24"/>
          <w:lang w:eastAsia="ar-SA"/>
        </w:rPr>
        <w:t>Контактные данные бухгалтерии Заказчика для коммуникаций по вопросам сверки расчетов: E-</w:t>
      </w:r>
      <w:proofErr w:type="spellStart"/>
      <w:r w:rsidRPr="006506F4">
        <w:rPr>
          <w:rFonts w:ascii="Times New Roman" w:eastAsia="Times New Roman" w:hAnsi="Times New Roman"/>
          <w:color w:val="000000"/>
          <w:sz w:val="24"/>
          <w:szCs w:val="24"/>
          <w:lang w:eastAsia="ar-SA"/>
        </w:rPr>
        <w:t>mail</w:t>
      </w:r>
      <w:proofErr w:type="spellEnd"/>
      <w:r w:rsidRPr="006506F4">
        <w:rPr>
          <w:rFonts w:ascii="Times New Roman" w:eastAsia="Times New Roman" w:hAnsi="Times New Roman"/>
          <w:color w:val="000000"/>
          <w:sz w:val="24"/>
          <w:szCs w:val="24"/>
          <w:lang w:eastAsia="ar-SA"/>
        </w:rPr>
        <w:t xml:space="preserve">: </w:t>
      </w:r>
      <w:hyperlink r:id="rId8" w:history="1">
        <w:r w:rsidRPr="006506F4">
          <w:rPr>
            <w:rFonts w:ascii="Times New Roman" w:eastAsia="Times New Roman" w:hAnsi="Times New Roman"/>
            <w:color w:val="000000"/>
            <w:sz w:val="24"/>
            <w:szCs w:val="24"/>
            <w:lang w:eastAsia="ar-SA"/>
          </w:rPr>
          <w:t>_________; контактный</w:t>
        </w:r>
      </w:hyperlink>
      <w:r w:rsidRPr="006506F4">
        <w:rPr>
          <w:rFonts w:ascii="Times New Roman" w:eastAsia="Times New Roman" w:hAnsi="Times New Roman"/>
          <w:color w:val="000000"/>
          <w:sz w:val="24"/>
          <w:szCs w:val="24"/>
          <w:lang w:eastAsia="ar-SA"/>
        </w:rPr>
        <w:t xml:space="preserve"> телефон: __________.</w:t>
      </w:r>
    </w:p>
    <w:p w14:paraId="195E0DCB" w14:textId="77777777" w:rsidR="00484AB0" w:rsidRPr="006506F4" w:rsidRDefault="00484AB0" w:rsidP="002E2F18">
      <w:pPr>
        <w:suppressAutoHyphens/>
        <w:spacing w:after="0" w:line="240" w:lineRule="auto"/>
        <w:ind w:firstLine="540"/>
        <w:jc w:val="both"/>
        <w:rPr>
          <w:rFonts w:ascii="Times New Roman" w:eastAsia="Times New Roman" w:hAnsi="Times New Roman"/>
          <w:color w:val="000000"/>
          <w:sz w:val="24"/>
          <w:szCs w:val="24"/>
          <w:lang w:eastAsia="ar-SA"/>
        </w:rPr>
      </w:pPr>
      <w:r w:rsidRPr="006506F4">
        <w:rPr>
          <w:rFonts w:ascii="Times New Roman" w:eastAsia="Times New Roman" w:hAnsi="Times New Roman"/>
          <w:color w:val="000000"/>
          <w:sz w:val="24"/>
          <w:szCs w:val="24"/>
          <w:lang w:eastAsia="ar-SA"/>
        </w:rPr>
        <w:t>Контактные данные бухгалтерии Подрядчика для коммуникаций по вопросам сверки расчетов: E-</w:t>
      </w:r>
      <w:proofErr w:type="spellStart"/>
      <w:r w:rsidRPr="006506F4">
        <w:rPr>
          <w:rFonts w:ascii="Times New Roman" w:eastAsia="Times New Roman" w:hAnsi="Times New Roman"/>
          <w:color w:val="000000"/>
          <w:sz w:val="24"/>
          <w:szCs w:val="24"/>
          <w:lang w:eastAsia="ar-SA"/>
        </w:rPr>
        <w:t>mail</w:t>
      </w:r>
      <w:proofErr w:type="spellEnd"/>
      <w:r w:rsidRPr="006506F4">
        <w:rPr>
          <w:rFonts w:ascii="Times New Roman" w:eastAsia="Times New Roman" w:hAnsi="Times New Roman"/>
          <w:color w:val="000000"/>
          <w:sz w:val="24"/>
          <w:szCs w:val="24"/>
          <w:lang w:eastAsia="ar-SA"/>
        </w:rPr>
        <w:t>________; контактный телефон: __________.</w:t>
      </w:r>
    </w:p>
    <w:p w14:paraId="4843EA6E" w14:textId="186C5E4A" w:rsidR="009366B3" w:rsidRPr="006506F4" w:rsidRDefault="004D386B" w:rsidP="002E2F18">
      <w:pPr>
        <w:suppressAutoHyphens/>
        <w:spacing w:after="0" w:line="240" w:lineRule="auto"/>
        <w:ind w:firstLine="540"/>
        <w:jc w:val="both"/>
        <w:rPr>
          <w:rFonts w:ascii="Times New Roman" w:eastAsia="Times New Roman" w:hAnsi="Times New Roman"/>
          <w:color w:val="000000"/>
          <w:sz w:val="24"/>
          <w:szCs w:val="24"/>
          <w:lang w:eastAsia="ar-SA"/>
        </w:rPr>
      </w:pPr>
      <w:r w:rsidRPr="006506F4">
        <w:rPr>
          <w:rFonts w:ascii="Times New Roman" w:eastAsia="Times New Roman" w:hAnsi="Times New Roman"/>
          <w:color w:val="000000"/>
          <w:sz w:val="24"/>
          <w:szCs w:val="24"/>
          <w:lang w:eastAsia="ar-SA"/>
        </w:rPr>
        <w:t>4</w:t>
      </w:r>
      <w:r w:rsidR="009366B3" w:rsidRPr="006506F4">
        <w:rPr>
          <w:rFonts w:ascii="Times New Roman" w:eastAsia="Times New Roman" w:hAnsi="Times New Roman"/>
          <w:color w:val="000000"/>
          <w:sz w:val="24"/>
          <w:szCs w:val="24"/>
          <w:lang w:eastAsia="ar-SA"/>
        </w:rPr>
        <w:t>.</w:t>
      </w:r>
      <w:r w:rsidR="00B015A3" w:rsidRPr="006506F4">
        <w:rPr>
          <w:rFonts w:ascii="Times New Roman" w:eastAsia="Times New Roman" w:hAnsi="Times New Roman"/>
          <w:color w:val="000000"/>
          <w:sz w:val="24"/>
          <w:szCs w:val="24"/>
          <w:lang w:eastAsia="ar-SA"/>
        </w:rPr>
        <w:t>7</w:t>
      </w:r>
      <w:r w:rsidR="009366B3" w:rsidRPr="006506F4">
        <w:rPr>
          <w:rFonts w:ascii="Times New Roman" w:eastAsia="Times New Roman" w:hAnsi="Times New Roman"/>
          <w:color w:val="000000"/>
          <w:sz w:val="24"/>
          <w:szCs w:val="24"/>
          <w:lang w:eastAsia="ar-SA"/>
        </w:rPr>
        <w:t xml:space="preserve">. Счета-фактуры выставляются </w:t>
      </w:r>
      <w:r w:rsidR="001B460D" w:rsidRPr="006506F4">
        <w:rPr>
          <w:rFonts w:ascii="Times New Roman" w:eastAsia="Times New Roman" w:hAnsi="Times New Roman"/>
          <w:color w:val="000000"/>
          <w:sz w:val="24"/>
          <w:szCs w:val="24"/>
          <w:lang w:eastAsia="ar-SA"/>
        </w:rPr>
        <w:t xml:space="preserve">Подрядчиком </w:t>
      </w:r>
      <w:r w:rsidR="009366B3" w:rsidRPr="006506F4">
        <w:rPr>
          <w:rFonts w:ascii="Times New Roman" w:eastAsia="Times New Roman" w:hAnsi="Times New Roman"/>
          <w:color w:val="000000"/>
          <w:sz w:val="24"/>
          <w:szCs w:val="24"/>
          <w:lang w:eastAsia="ar-SA"/>
        </w:rPr>
        <w:t>в соответствии с законодательством Российской Федерации.</w:t>
      </w:r>
    </w:p>
    <w:p w14:paraId="708554F3" w14:textId="4FB1B77E" w:rsidR="009366B3" w:rsidRPr="006506F4" w:rsidRDefault="004D386B" w:rsidP="002E2F18">
      <w:pPr>
        <w:suppressAutoHyphens/>
        <w:spacing w:after="0" w:line="240" w:lineRule="auto"/>
        <w:ind w:firstLine="540"/>
        <w:jc w:val="both"/>
        <w:rPr>
          <w:rFonts w:ascii="Times New Roman" w:eastAsia="Times New Roman" w:hAnsi="Times New Roman"/>
          <w:color w:val="000000"/>
          <w:sz w:val="24"/>
          <w:szCs w:val="24"/>
          <w:lang w:eastAsia="ar-SA"/>
        </w:rPr>
      </w:pPr>
      <w:r w:rsidRPr="006506F4">
        <w:rPr>
          <w:rFonts w:ascii="Times New Roman" w:eastAsia="Times New Roman" w:hAnsi="Times New Roman"/>
          <w:color w:val="000000"/>
          <w:sz w:val="24"/>
          <w:szCs w:val="24"/>
          <w:lang w:eastAsia="ar-SA"/>
        </w:rPr>
        <w:t>4</w:t>
      </w:r>
      <w:r w:rsidR="009366B3" w:rsidRPr="006506F4">
        <w:rPr>
          <w:rFonts w:ascii="Times New Roman" w:eastAsia="Times New Roman" w:hAnsi="Times New Roman"/>
          <w:color w:val="000000"/>
          <w:sz w:val="24"/>
          <w:szCs w:val="24"/>
          <w:lang w:eastAsia="ar-SA"/>
        </w:rPr>
        <w:t>.</w:t>
      </w:r>
      <w:r w:rsidR="00B015A3" w:rsidRPr="006506F4">
        <w:rPr>
          <w:rFonts w:ascii="Times New Roman" w:eastAsia="Times New Roman" w:hAnsi="Times New Roman"/>
          <w:color w:val="000000"/>
          <w:sz w:val="24"/>
          <w:szCs w:val="24"/>
          <w:lang w:eastAsia="ar-SA"/>
        </w:rPr>
        <w:t>8</w:t>
      </w:r>
      <w:r w:rsidR="009366B3" w:rsidRPr="006506F4">
        <w:rPr>
          <w:rFonts w:ascii="Times New Roman" w:eastAsia="Times New Roman" w:hAnsi="Times New Roman"/>
          <w:color w:val="000000"/>
          <w:sz w:val="24"/>
          <w:szCs w:val="24"/>
          <w:lang w:eastAsia="ar-SA"/>
        </w:rPr>
        <w:t xml:space="preserve">. </w:t>
      </w:r>
      <w:r w:rsidR="001B460D" w:rsidRPr="006506F4">
        <w:rPr>
          <w:rFonts w:ascii="Times New Roman" w:eastAsia="Times New Roman" w:hAnsi="Times New Roman"/>
          <w:color w:val="000000"/>
          <w:sz w:val="24"/>
          <w:szCs w:val="24"/>
          <w:lang w:eastAsia="ar-SA"/>
        </w:rPr>
        <w:t xml:space="preserve">Подрядчик </w:t>
      </w:r>
      <w:r w:rsidR="009366B3" w:rsidRPr="006506F4">
        <w:rPr>
          <w:rFonts w:ascii="Times New Roman" w:eastAsia="Times New Roman" w:hAnsi="Times New Roman"/>
          <w:color w:val="000000"/>
          <w:sz w:val="24"/>
          <w:szCs w:val="24"/>
          <w:lang w:eastAsia="ar-SA"/>
        </w:rPr>
        <w:t xml:space="preserve">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w:t>
      </w:r>
      <w:r w:rsidR="006F1CFF" w:rsidRPr="006506F4">
        <w:rPr>
          <w:rFonts w:ascii="Times New Roman" w:eastAsia="Times New Roman" w:hAnsi="Times New Roman"/>
          <w:color w:val="000000"/>
          <w:sz w:val="24"/>
          <w:szCs w:val="24"/>
          <w:lang w:eastAsia="ar-SA"/>
        </w:rPr>
        <w:t xml:space="preserve">выполнения </w:t>
      </w:r>
      <w:r w:rsidR="001B460D" w:rsidRPr="006506F4">
        <w:rPr>
          <w:rFonts w:ascii="Times New Roman" w:eastAsia="Times New Roman" w:hAnsi="Times New Roman"/>
          <w:color w:val="000000"/>
          <w:sz w:val="24"/>
          <w:szCs w:val="24"/>
          <w:lang w:eastAsia="ar-SA"/>
        </w:rPr>
        <w:t>Работ</w:t>
      </w:r>
      <w:r w:rsidR="009366B3" w:rsidRPr="006506F4">
        <w:rPr>
          <w:rFonts w:ascii="Times New Roman" w:eastAsia="Times New Roman" w:hAnsi="Times New Roman"/>
          <w:color w:val="000000"/>
          <w:sz w:val="24"/>
          <w:szCs w:val="24"/>
          <w:lang w:eastAsia="ar-SA"/>
        </w:rPr>
        <w:t xml:space="preserve">, а в случае получения сумм частичной оплаты в счет предстоящего выполнения </w:t>
      </w:r>
      <w:r w:rsidR="001B460D" w:rsidRPr="006506F4">
        <w:rPr>
          <w:rFonts w:ascii="Times New Roman" w:eastAsia="Times New Roman" w:hAnsi="Times New Roman"/>
          <w:color w:val="000000"/>
          <w:sz w:val="24"/>
          <w:szCs w:val="24"/>
          <w:lang w:eastAsia="ar-SA"/>
        </w:rPr>
        <w:t>Работ</w:t>
      </w:r>
      <w:r w:rsidR="009366B3" w:rsidRPr="006506F4">
        <w:rPr>
          <w:rFonts w:ascii="Times New Roman" w:eastAsia="Times New Roman" w:hAnsi="Times New Roman"/>
          <w:color w:val="000000"/>
          <w:sz w:val="24"/>
          <w:szCs w:val="24"/>
          <w:lang w:eastAsia="ar-SA"/>
        </w:rPr>
        <w:t xml:space="preserve">, не позднее 5 (пяти) календарных дней, считая со дня получения </w:t>
      </w:r>
      <w:r w:rsidR="001B460D" w:rsidRPr="006506F4">
        <w:rPr>
          <w:rFonts w:ascii="Times New Roman" w:eastAsia="Times New Roman" w:hAnsi="Times New Roman"/>
          <w:color w:val="000000"/>
          <w:sz w:val="24"/>
          <w:szCs w:val="24"/>
          <w:lang w:eastAsia="ar-SA"/>
        </w:rPr>
        <w:t xml:space="preserve">Подрядчиком </w:t>
      </w:r>
      <w:r w:rsidR="009366B3" w:rsidRPr="006506F4">
        <w:rPr>
          <w:rFonts w:ascii="Times New Roman" w:eastAsia="Times New Roman" w:hAnsi="Times New Roman"/>
          <w:color w:val="000000"/>
          <w:sz w:val="24"/>
          <w:szCs w:val="24"/>
          <w:lang w:eastAsia="ar-SA"/>
        </w:rPr>
        <w:t xml:space="preserve">указанных сумм оплаты. При этом счет-фактура должен содержать реквизиты Договора, а также наименование </w:t>
      </w:r>
      <w:r w:rsidR="001B460D" w:rsidRPr="006506F4">
        <w:rPr>
          <w:rFonts w:ascii="Times New Roman" w:eastAsia="Times New Roman" w:hAnsi="Times New Roman"/>
          <w:color w:val="000000"/>
          <w:sz w:val="24"/>
          <w:szCs w:val="24"/>
          <w:lang w:eastAsia="ar-SA"/>
        </w:rPr>
        <w:t>Работ</w:t>
      </w:r>
      <w:r w:rsidR="009366B3" w:rsidRPr="006506F4">
        <w:rPr>
          <w:rFonts w:ascii="Times New Roman" w:eastAsia="Times New Roman" w:hAnsi="Times New Roman"/>
          <w:color w:val="000000"/>
          <w:sz w:val="24"/>
          <w:szCs w:val="24"/>
          <w:lang w:eastAsia="ar-SA"/>
        </w:rPr>
        <w:t xml:space="preserve">, за которые осуществлен платеж. В случае оформления и выставления счёта-фактуры с нарушением законодательства Российской Федерации </w:t>
      </w:r>
      <w:r w:rsidR="001B460D" w:rsidRPr="006506F4">
        <w:rPr>
          <w:rFonts w:ascii="Times New Roman" w:eastAsia="Times New Roman" w:hAnsi="Times New Roman"/>
          <w:color w:val="000000"/>
          <w:sz w:val="24"/>
          <w:szCs w:val="24"/>
          <w:lang w:eastAsia="ar-SA"/>
        </w:rPr>
        <w:t xml:space="preserve">Подрядчик </w:t>
      </w:r>
      <w:r w:rsidR="009366B3" w:rsidRPr="006506F4">
        <w:rPr>
          <w:rFonts w:ascii="Times New Roman" w:eastAsia="Times New Roman" w:hAnsi="Times New Roman"/>
          <w:color w:val="000000"/>
          <w:sz w:val="24"/>
          <w:szCs w:val="24"/>
          <w:lang w:eastAsia="ar-SA"/>
        </w:rPr>
        <w:t>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14:paraId="4618EA0F" w14:textId="7BCBCE4C" w:rsidR="007462B1" w:rsidRPr="006506F4" w:rsidRDefault="002E2F18" w:rsidP="002E2F18">
      <w:pPr>
        <w:suppressAutoHyphens/>
        <w:spacing w:after="0" w:line="240" w:lineRule="auto"/>
        <w:ind w:firstLine="540"/>
        <w:jc w:val="both"/>
        <w:rPr>
          <w:rFonts w:ascii="Times New Roman" w:eastAsia="Times New Roman" w:hAnsi="Times New Roman"/>
          <w:color w:val="000000"/>
          <w:sz w:val="24"/>
          <w:szCs w:val="24"/>
          <w:lang w:eastAsia="ar-SA"/>
        </w:rPr>
      </w:pPr>
      <w:r w:rsidRPr="006506F4">
        <w:rPr>
          <w:rFonts w:ascii="Times New Roman" w:eastAsia="Times New Roman" w:hAnsi="Times New Roman"/>
          <w:color w:val="000000"/>
          <w:sz w:val="24"/>
          <w:szCs w:val="24"/>
          <w:lang w:eastAsia="ar-SA"/>
        </w:rPr>
        <w:t>4</w:t>
      </w:r>
      <w:r w:rsidR="00A171E2" w:rsidRPr="006506F4">
        <w:rPr>
          <w:rFonts w:ascii="Times New Roman" w:eastAsia="Times New Roman" w:hAnsi="Times New Roman"/>
          <w:color w:val="000000"/>
          <w:sz w:val="24"/>
          <w:szCs w:val="24"/>
          <w:lang w:eastAsia="ar-SA"/>
        </w:rPr>
        <w:t>.</w:t>
      </w:r>
      <w:r w:rsidR="00B015A3" w:rsidRPr="006506F4">
        <w:rPr>
          <w:rFonts w:ascii="Times New Roman" w:eastAsia="Times New Roman" w:hAnsi="Times New Roman"/>
          <w:color w:val="000000"/>
          <w:sz w:val="24"/>
          <w:szCs w:val="24"/>
          <w:lang w:eastAsia="ar-SA"/>
        </w:rPr>
        <w:t>9</w:t>
      </w:r>
      <w:r w:rsidR="00A171E2" w:rsidRPr="006506F4">
        <w:rPr>
          <w:rFonts w:ascii="Times New Roman" w:eastAsia="Times New Roman" w:hAnsi="Times New Roman"/>
          <w:color w:val="000000"/>
          <w:sz w:val="24"/>
          <w:szCs w:val="24"/>
          <w:lang w:eastAsia="ar-SA"/>
        </w:rPr>
        <w:t xml:space="preserve">. </w:t>
      </w:r>
      <w:r w:rsidR="00932246" w:rsidRPr="006506F4">
        <w:rPr>
          <w:rFonts w:ascii="Times New Roman" w:eastAsia="Times New Roman" w:hAnsi="Times New Roman"/>
          <w:color w:val="000000"/>
          <w:sz w:val="24"/>
          <w:szCs w:val="24"/>
          <w:lang w:eastAsia="ar-SA"/>
        </w:rPr>
        <w:t xml:space="preserve">Стороны договорились, что отношения по коммерческому кредитованию по настоящему Договору между Сторонами не возникают и, кроме того, </w:t>
      </w:r>
      <w:r w:rsidR="001B460D" w:rsidRPr="006506F4">
        <w:rPr>
          <w:rFonts w:ascii="Times New Roman" w:eastAsia="Times New Roman" w:hAnsi="Times New Roman"/>
          <w:color w:val="000000"/>
          <w:sz w:val="24"/>
          <w:szCs w:val="24"/>
          <w:lang w:eastAsia="ar-SA"/>
        </w:rPr>
        <w:t xml:space="preserve">Подрядчик </w:t>
      </w:r>
      <w:r w:rsidR="00932246" w:rsidRPr="006506F4">
        <w:rPr>
          <w:rFonts w:ascii="Times New Roman" w:eastAsia="Times New Roman" w:hAnsi="Times New Roman"/>
          <w:color w:val="000000"/>
          <w:sz w:val="24"/>
          <w:szCs w:val="24"/>
          <w:lang w:eastAsia="ar-SA"/>
        </w:rPr>
        <w:t xml:space="preserve">не вправе требовать выплаты процентов на сумму долга в соответствии со ст. 317.1 Гражданского кодекса РФ. </w:t>
      </w:r>
    </w:p>
    <w:p w14:paraId="44D81DFC" w14:textId="77777777" w:rsidR="00324D22" w:rsidRPr="006506F4" w:rsidRDefault="00324D22" w:rsidP="00932246">
      <w:pPr>
        <w:shd w:val="clear" w:color="auto" w:fill="FFFFFF"/>
        <w:tabs>
          <w:tab w:val="left" w:pos="552"/>
        </w:tabs>
        <w:suppressAutoHyphens/>
        <w:spacing w:after="0" w:line="240" w:lineRule="auto"/>
        <w:ind w:firstLine="540"/>
        <w:jc w:val="both"/>
        <w:rPr>
          <w:rFonts w:ascii="Times New Roman" w:eastAsia="Times New Roman" w:hAnsi="Times New Roman"/>
          <w:b/>
          <w:color w:val="000000"/>
          <w:sz w:val="24"/>
          <w:szCs w:val="24"/>
          <w:lang w:eastAsia="ar-SA"/>
        </w:rPr>
      </w:pPr>
    </w:p>
    <w:p w14:paraId="320332E6" w14:textId="77777777" w:rsidR="003D3B34" w:rsidRPr="006506F4" w:rsidRDefault="002E2F18" w:rsidP="00326A13">
      <w:pPr>
        <w:suppressAutoHyphens/>
        <w:spacing w:after="0" w:line="240" w:lineRule="auto"/>
        <w:ind w:firstLine="540"/>
        <w:jc w:val="both"/>
        <w:rPr>
          <w:rFonts w:ascii="Times New Roman" w:eastAsia="Times New Roman" w:hAnsi="Times New Roman"/>
          <w:b/>
          <w:color w:val="000000"/>
          <w:sz w:val="24"/>
          <w:szCs w:val="24"/>
          <w:lang w:eastAsia="ar-SA"/>
        </w:rPr>
      </w:pPr>
      <w:r w:rsidRPr="006506F4">
        <w:rPr>
          <w:rFonts w:ascii="Times New Roman" w:eastAsia="Times New Roman" w:hAnsi="Times New Roman"/>
          <w:b/>
          <w:color w:val="000000"/>
          <w:sz w:val="24"/>
          <w:szCs w:val="24"/>
          <w:lang w:eastAsia="ar-SA"/>
        </w:rPr>
        <w:t>5</w:t>
      </w:r>
      <w:r w:rsidR="003D3B34" w:rsidRPr="006506F4">
        <w:rPr>
          <w:rFonts w:ascii="Times New Roman" w:eastAsia="Times New Roman" w:hAnsi="Times New Roman"/>
          <w:b/>
          <w:color w:val="000000"/>
          <w:sz w:val="24"/>
          <w:szCs w:val="24"/>
          <w:lang w:eastAsia="ar-SA"/>
        </w:rPr>
        <w:t>. Ответственность сторон.</w:t>
      </w:r>
    </w:p>
    <w:p w14:paraId="3FC4800A" w14:textId="77777777" w:rsidR="007462B1" w:rsidRPr="006506F4" w:rsidRDefault="007462B1" w:rsidP="00326A13">
      <w:pPr>
        <w:suppressAutoHyphens/>
        <w:spacing w:after="0" w:line="240" w:lineRule="auto"/>
        <w:ind w:firstLine="540"/>
        <w:jc w:val="both"/>
        <w:rPr>
          <w:rFonts w:ascii="Times New Roman" w:eastAsia="Times New Roman" w:hAnsi="Times New Roman"/>
          <w:b/>
          <w:color w:val="000000"/>
          <w:sz w:val="24"/>
          <w:szCs w:val="24"/>
          <w:lang w:eastAsia="ar-SA"/>
        </w:rPr>
      </w:pPr>
    </w:p>
    <w:p w14:paraId="7070DB58" w14:textId="77777777" w:rsidR="00326A13" w:rsidRPr="006506F4" w:rsidRDefault="002E2F18" w:rsidP="00326A13">
      <w:pPr>
        <w:suppressAutoHyphens/>
        <w:spacing w:after="0" w:line="240" w:lineRule="auto"/>
        <w:ind w:firstLine="540"/>
        <w:jc w:val="both"/>
        <w:rPr>
          <w:rFonts w:ascii="Times New Roman" w:eastAsia="Times New Roman" w:hAnsi="Times New Roman"/>
          <w:sz w:val="24"/>
          <w:szCs w:val="24"/>
          <w:lang w:eastAsia="ar-SA"/>
        </w:rPr>
      </w:pPr>
      <w:r w:rsidRPr="006506F4">
        <w:rPr>
          <w:rFonts w:ascii="Times New Roman" w:eastAsia="Times New Roman" w:hAnsi="Times New Roman"/>
          <w:color w:val="000000"/>
          <w:sz w:val="24"/>
          <w:szCs w:val="24"/>
          <w:lang w:eastAsia="ar-SA"/>
        </w:rPr>
        <w:t>5</w:t>
      </w:r>
      <w:r w:rsidR="003D3B34" w:rsidRPr="006506F4">
        <w:rPr>
          <w:rFonts w:ascii="Times New Roman" w:eastAsia="Times New Roman" w:hAnsi="Times New Roman"/>
          <w:color w:val="000000"/>
          <w:sz w:val="24"/>
          <w:szCs w:val="24"/>
          <w:lang w:eastAsia="ar-SA"/>
        </w:rPr>
        <w:t>.</w:t>
      </w:r>
      <w:r w:rsidR="00326A13" w:rsidRPr="006506F4">
        <w:rPr>
          <w:rFonts w:ascii="Times New Roman" w:eastAsia="Times New Roman" w:hAnsi="Times New Roman"/>
          <w:color w:val="000000"/>
          <w:sz w:val="24"/>
          <w:szCs w:val="24"/>
          <w:lang w:eastAsia="ar-SA"/>
        </w:rPr>
        <w:t xml:space="preserve">1. </w:t>
      </w:r>
      <w:r w:rsidR="003175B4" w:rsidRPr="006506F4">
        <w:rPr>
          <w:rFonts w:ascii="Times New Roman" w:eastAsia="Times New Roman" w:hAnsi="Times New Roman"/>
          <w:sz w:val="24"/>
          <w:szCs w:val="24"/>
          <w:lang w:eastAsia="ar-SA"/>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r w:rsidR="00326A13" w:rsidRPr="006506F4">
        <w:rPr>
          <w:rFonts w:ascii="Times New Roman" w:eastAsia="Times New Roman" w:hAnsi="Times New Roman"/>
          <w:sz w:val="24"/>
          <w:szCs w:val="24"/>
          <w:lang w:eastAsia="ar-SA"/>
        </w:rPr>
        <w:t>.</w:t>
      </w:r>
    </w:p>
    <w:p w14:paraId="349BA566" w14:textId="50B7E095" w:rsidR="00326A13" w:rsidRPr="00732D67" w:rsidRDefault="002E2F18" w:rsidP="00326A13">
      <w:pPr>
        <w:suppressAutoHyphens/>
        <w:spacing w:after="0" w:line="240" w:lineRule="auto"/>
        <w:ind w:firstLine="540"/>
        <w:jc w:val="both"/>
        <w:rPr>
          <w:rFonts w:ascii="Times New Roman" w:eastAsia="Times New Roman" w:hAnsi="Times New Roman"/>
          <w:sz w:val="24"/>
          <w:szCs w:val="24"/>
          <w:lang w:eastAsia="ar-SA"/>
        </w:rPr>
      </w:pPr>
      <w:r w:rsidRPr="006506F4">
        <w:rPr>
          <w:rFonts w:ascii="Times New Roman" w:eastAsia="Times New Roman" w:hAnsi="Times New Roman"/>
          <w:sz w:val="24"/>
          <w:szCs w:val="24"/>
          <w:lang w:eastAsia="ar-SA"/>
        </w:rPr>
        <w:t>5</w:t>
      </w:r>
      <w:r w:rsidR="00326A13" w:rsidRPr="006506F4">
        <w:rPr>
          <w:rFonts w:ascii="Times New Roman" w:eastAsia="Times New Roman" w:hAnsi="Times New Roman"/>
          <w:sz w:val="24"/>
          <w:szCs w:val="24"/>
          <w:lang w:eastAsia="ar-SA"/>
        </w:rPr>
        <w:t xml:space="preserve">.2. </w:t>
      </w:r>
      <w:r w:rsidR="003175B4" w:rsidRPr="006506F4">
        <w:rPr>
          <w:rFonts w:ascii="Times New Roman" w:eastAsia="Times New Roman" w:hAnsi="Times New Roman"/>
          <w:sz w:val="24"/>
          <w:szCs w:val="24"/>
          <w:lang w:eastAsia="ar-SA"/>
        </w:rPr>
        <w:t xml:space="preserve">За нарушение </w:t>
      </w:r>
      <w:r w:rsidR="00117CCF" w:rsidRPr="006506F4">
        <w:rPr>
          <w:rFonts w:ascii="Times New Roman" w:eastAsia="Times New Roman" w:hAnsi="Times New Roman"/>
          <w:sz w:val="24"/>
          <w:szCs w:val="24"/>
          <w:lang w:eastAsia="ar-SA"/>
        </w:rPr>
        <w:t xml:space="preserve">Подрядчиком </w:t>
      </w:r>
      <w:r w:rsidR="003175B4" w:rsidRPr="006506F4">
        <w:rPr>
          <w:rFonts w:ascii="Times New Roman" w:eastAsia="Times New Roman" w:hAnsi="Times New Roman"/>
          <w:sz w:val="24"/>
          <w:szCs w:val="24"/>
          <w:lang w:eastAsia="ar-SA"/>
        </w:rPr>
        <w:t xml:space="preserve">сроков </w:t>
      </w:r>
      <w:r w:rsidR="00D674D8" w:rsidRPr="006506F4">
        <w:rPr>
          <w:rFonts w:ascii="Times New Roman" w:eastAsia="Times New Roman" w:hAnsi="Times New Roman"/>
          <w:sz w:val="24"/>
          <w:szCs w:val="24"/>
          <w:lang w:eastAsia="ar-SA"/>
        </w:rPr>
        <w:t xml:space="preserve">выполнения </w:t>
      </w:r>
      <w:r w:rsidR="001B460D" w:rsidRPr="006506F4">
        <w:rPr>
          <w:rFonts w:ascii="Times New Roman" w:eastAsia="Times New Roman" w:hAnsi="Times New Roman"/>
          <w:sz w:val="24"/>
          <w:szCs w:val="24"/>
          <w:lang w:eastAsia="ar-SA"/>
        </w:rPr>
        <w:t>Работ</w:t>
      </w:r>
      <w:r w:rsidR="003175B4" w:rsidRPr="006506F4">
        <w:rPr>
          <w:rFonts w:ascii="Times New Roman" w:eastAsia="Times New Roman" w:hAnsi="Times New Roman"/>
          <w:sz w:val="24"/>
          <w:szCs w:val="24"/>
          <w:lang w:eastAsia="ar-SA"/>
        </w:rPr>
        <w:t xml:space="preserve">, в том числе сроков устранения недостатков в результатах </w:t>
      </w:r>
      <w:r w:rsidR="00CC4BD9" w:rsidRPr="006506F4">
        <w:rPr>
          <w:rFonts w:ascii="Times New Roman" w:eastAsia="Times New Roman" w:hAnsi="Times New Roman"/>
          <w:sz w:val="24"/>
          <w:szCs w:val="24"/>
          <w:lang w:eastAsia="ar-SA"/>
        </w:rPr>
        <w:t xml:space="preserve">выполненных </w:t>
      </w:r>
      <w:r w:rsidR="001B460D" w:rsidRPr="006506F4">
        <w:rPr>
          <w:rFonts w:ascii="Times New Roman" w:eastAsia="Times New Roman" w:hAnsi="Times New Roman"/>
          <w:sz w:val="24"/>
          <w:szCs w:val="24"/>
          <w:lang w:eastAsia="ar-SA"/>
        </w:rPr>
        <w:t>Работ</w:t>
      </w:r>
      <w:r w:rsidR="003175B4" w:rsidRPr="006506F4">
        <w:rPr>
          <w:rFonts w:ascii="Times New Roman" w:eastAsia="Times New Roman" w:hAnsi="Times New Roman"/>
          <w:sz w:val="24"/>
          <w:szCs w:val="24"/>
          <w:lang w:eastAsia="ar-SA"/>
        </w:rPr>
        <w:t xml:space="preserve">, предусмотренных Договором, Заказчик вправе взыскать с </w:t>
      </w:r>
      <w:r w:rsidR="001B460D" w:rsidRPr="006506F4">
        <w:rPr>
          <w:rFonts w:ascii="Times New Roman" w:eastAsia="Times New Roman" w:hAnsi="Times New Roman"/>
          <w:sz w:val="24"/>
          <w:szCs w:val="24"/>
          <w:lang w:eastAsia="ar-SA"/>
        </w:rPr>
        <w:t xml:space="preserve">Подрядчика </w:t>
      </w:r>
      <w:r w:rsidR="003175B4" w:rsidRPr="006506F4">
        <w:rPr>
          <w:rFonts w:ascii="Times New Roman" w:eastAsia="Times New Roman" w:hAnsi="Times New Roman"/>
          <w:sz w:val="24"/>
          <w:szCs w:val="24"/>
          <w:lang w:eastAsia="ar-SA"/>
        </w:rPr>
        <w:t>неустойку в размере 0,1% от Цены Договора, указанной в п.</w:t>
      </w:r>
      <w:r w:rsidR="008E7941" w:rsidRPr="006506F4">
        <w:rPr>
          <w:rFonts w:ascii="Times New Roman" w:eastAsia="Times New Roman" w:hAnsi="Times New Roman"/>
          <w:sz w:val="24"/>
          <w:szCs w:val="24"/>
          <w:lang w:eastAsia="ar-SA"/>
        </w:rPr>
        <w:t>4</w:t>
      </w:r>
      <w:r w:rsidR="003175B4" w:rsidRPr="006506F4">
        <w:rPr>
          <w:rFonts w:ascii="Times New Roman" w:eastAsia="Times New Roman" w:hAnsi="Times New Roman"/>
          <w:sz w:val="24"/>
          <w:szCs w:val="24"/>
          <w:lang w:eastAsia="ar-SA"/>
        </w:rPr>
        <w:t>.1. настоящего Договора, за каждый день просрочки исполнения соответствующего обязательства.</w:t>
      </w:r>
      <w:r w:rsidR="004377D3" w:rsidRPr="004377D3">
        <w:rPr>
          <w:rFonts w:ascii="Times New Roman" w:eastAsia="Times New Roman" w:hAnsi="Times New Roman"/>
          <w:sz w:val="24"/>
          <w:szCs w:val="24"/>
          <w:lang w:eastAsia="ar-SA"/>
        </w:rPr>
        <w:t xml:space="preserve"> </w:t>
      </w:r>
      <w:ins w:id="1" w:author="Кондраков Дмитрий Леонидович" w:date="2021-11-19T14:57:00Z">
        <w:r w:rsidR="00732D67">
          <w:rPr>
            <w:rFonts w:ascii="Times New Roman" w:eastAsia="Times New Roman" w:hAnsi="Times New Roman"/>
            <w:sz w:val="24"/>
            <w:szCs w:val="24"/>
            <w:lang w:eastAsia="ar-SA"/>
          </w:rPr>
          <w:t>Кроме того</w:t>
        </w:r>
      </w:ins>
      <w:ins w:id="2" w:author="Кондраков Дмитрий Леонидович" w:date="2021-11-19T14:58:00Z">
        <w:r w:rsidR="00732D67">
          <w:rPr>
            <w:rFonts w:ascii="Times New Roman" w:eastAsia="Times New Roman" w:hAnsi="Times New Roman"/>
            <w:sz w:val="24"/>
            <w:szCs w:val="24"/>
            <w:lang w:eastAsia="ar-SA"/>
          </w:rPr>
          <w:t>,</w:t>
        </w:r>
      </w:ins>
      <w:ins w:id="3" w:author="Кондраков Дмитрий Леонидович" w:date="2021-11-19T14:57:00Z">
        <w:r w:rsidR="00732D67">
          <w:rPr>
            <w:rFonts w:ascii="Times New Roman" w:eastAsia="Times New Roman" w:hAnsi="Times New Roman"/>
            <w:sz w:val="24"/>
            <w:szCs w:val="24"/>
            <w:lang w:eastAsia="ar-SA"/>
          </w:rPr>
          <w:t xml:space="preserve"> за несвоевременное устранение </w:t>
        </w:r>
      </w:ins>
      <w:ins w:id="4" w:author="Кондраков Дмитрий Леонидович" w:date="2021-11-19T14:58:00Z">
        <w:r w:rsidR="00732D67">
          <w:rPr>
            <w:rFonts w:ascii="Times New Roman" w:eastAsia="Times New Roman" w:hAnsi="Times New Roman"/>
            <w:sz w:val="24"/>
            <w:szCs w:val="24"/>
            <w:lang w:eastAsia="ar-SA"/>
          </w:rPr>
          <w:t>повреждений первого приоритета Заказчик вправе потребовать от</w:t>
        </w:r>
      </w:ins>
      <w:ins w:id="5" w:author="Кондраков Дмитрий Леонидович" w:date="2021-11-19T14:59:00Z">
        <w:r w:rsidR="00732D67">
          <w:rPr>
            <w:rFonts w:ascii="Times New Roman" w:eastAsia="Times New Roman" w:hAnsi="Times New Roman"/>
            <w:sz w:val="24"/>
            <w:szCs w:val="24"/>
            <w:lang w:eastAsia="ar-SA"/>
          </w:rPr>
          <w:t xml:space="preserve"> Исполнителя уплаты штрафа в размере 1000 рублей за каждый случай. </w:t>
        </w:r>
      </w:ins>
      <w:ins w:id="6" w:author="Кондраков Дмитрий Леонидович" w:date="2021-11-19T14:58:00Z">
        <w:r w:rsidR="00732D67">
          <w:rPr>
            <w:rFonts w:ascii="Times New Roman" w:eastAsia="Times New Roman" w:hAnsi="Times New Roman"/>
            <w:sz w:val="24"/>
            <w:szCs w:val="24"/>
            <w:lang w:eastAsia="ar-SA"/>
          </w:rPr>
          <w:t xml:space="preserve"> </w:t>
        </w:r>
      </w:ins>
    </w:p>
    <w:p w14:paraId="5224F938" w14:textId="7785941A" w:rsidR="00326A13" w:rsidRPr="006506F4" w:rsidRDefault="002E2F18" w:rsidP="00326A13">
      <w:pPr>
        <w:suppressAutoHyphens/>
        <w:spacing w:after="0" w:line="240" w:lineRule="auto"/>
        <w:ind w:firstLine="540"/>
        <w:jc w:val="both"/>
        <w:rPr>
          <w:rFonts w:ascii="Times New Roman" w:eastAsia="Times New Roman" w:hAnsi="Times New Roman"/>
          <w:sz w:val="24"/>
          <w:szCs w:val="24"/>
          <w:lang w:eastAsia="ar-SA"/>
        </w:rPr>
      </w:pPr>
      <w:r w:rsidRPr="006506F4">
        <w:rPr>
          <w:rFonts w:ascii="Times New Roman" w:eastAsia="Times New Roman" w:hAnsi="Times New Roman"/>
          <w:sz w:val="24"/>
          <w:szCs w:val="24"/>
          <w:lang w:eastAsia="ar-SA"/>
        </w:rPr>
        <w:lastRenderedPageBreak/>
        <w:t>5</w:t>
      </w:r>
      <w:r w:rsidR="00326A13" w:rsidRPr="006506F4">
        <w:rPr>
          <w:rFonts w:ascii="Times New Roman" w:eastAsia="Times New Roman" w:hAnsi="Times New Roman"/>
          <w:sz w:val="24"/>
          <w:szCs w:val="24"/>
          <w:lang w:eastAsia="ar-SA"/>
        </w:rPr>
        <w:t xml:space="preserve">.3. </w:t>
      </w:r>
      <w:r w:rsidR="001B460D" w:rsidRPr="006506F4">
        <w:rPr>
          <w:rFonts w:ascii="Times New Roman" w:eastAsia="Times New Roman" w:hAnsi="Times New Roman"/>
          <w:sz w:val="24"/>
          <w:szCs w:val="24"/>
          <w:lang w:eastAsia="ar-SA"/>
        </w:rPr>
        <w:t xml:space="preserve">Подрядчик </w:t>
      </w:r>
      <w:r w:rsidR="00B11EAF" w:rsidRPr="006506F4">
        <w:rPr>
          <w:rFonts w:ascii="Times New Roman" w:eastAsia="Times New Roman" w:hAnsi="Times New Roman"/>
          <w:sz w:val="24"/>
          <w:szCs w:val="24"/>
          <w:lang w:eastAsia="ar-SA"/>
        </w:rPr>
        <w:t>вправе требовать от Заказчика выплаты неустойки в размере 1/365 действующей ключевой ставки ЦБ РФ от суммы, просроченной к оплате, за каждый день просрочки в случае нарушения Заказчиком сроков осуществления расчета, предусмотренного п.</w:t>
      </w:r>
      <w:r w:rsidR="008E7941" w:rsidRPr="006506F4">
        <w:rPr>
          <w:rFonts w:ascii="Times New Roman" w:eastAsia="Times New Roman" w:hAnsi="Times New Roman"/>
          <w:sz w:val="24"/>
          <w:szCs w:val="24"/>
          <w:lang w:eastAsia="ar-SA"/>
        </w:rPr>
        <w:t>4</w:t>
      </w:r>
      <w:r w:rsidR="00B11EAF" w:rsidRPr="006506F4">
        <w:rPr>
          <w:rFonts w:ascii="Times New Roman" w:eastAsia="Times New Roman" w:hAnsi="Times New Roman"/>
          <w:sz w:val="24"/>
          <w:szCs w:val="24"/>
          <w:lang w:eastAsia="ar-SA"/>
        </w:rPr>
        <w:t>.4. Договора.</w:t>
      </w:r>
    </w:p>
    <w:p w14:paraId="6F79B7E7" w14:textId="77777777" w:rsidR="00B11EAF" w:rsidRPr="006506F4" w:rsidRDefault="002E2F18" w:rsidP="00B11EAF">
      <w:pPr>
        <w:widowControl w:val="0"/>
        <w:tabs>
          <w:tab w:val="left" w:pos="851"/>
        </w:tabs>
        <w:spacing w:after="0" w:line="240" w:lineRule="auto"/>
        <w:ind w:left="567"/>
        <w:jc w:val="both"/>
        <w:rPr>
          <w:rFonts w:ascii="Times New Roman" w:eastAsia="Times New Roman" w:hAnsi="Times New Roman"/>
          <w:sz w:val="24"/>
          <w:szCs w:val="24"/>
          <w:lang w:eastAsia="ar-SA"/>
        </w:rPr>
      </w:pPr>
      <w:r w:rsidRPr="006506F4">
        <w:rPr>
          <w:rFonts w:ascii="Times New Roman" w:eastAsia="Times New Roman" w:hAnsi="Times New Roman"/>
          <w:sz w:val="24"/>
          <w:szCs w:val="24"/>
          <w:lang w:eastAsia="ar-SA"/>
        </w:rPr>
        <w:t>5</w:t>
      </w:r>
      <w:r w:rsidR="00326A13" w:rsidRPr="006506F4">
        <w:rPr>
          <w:rFonts w:ascii="Times New Roman" w:eastAsia="Times New Roman" w:hAnsi="Times New Roman"/>
          <w:sz w:val="24"/>
          <w:szCs w:val="24"/>
          <w:lang w:eastAsia="ar-SA"/>
        </w:rPr>
        <w:t xml:space="preserve">.4. </w:t>
      </w:r>
      <w:r w:rsidR="00B11EAF" w:rsidRPr="006506F4">
        <w:rPr>
          <w:rFonts w:ascii="Times New Roman" w:eastAsia="Times New Roman" w:hAnsi="Times New Roman"/>
          <w:sz w:val="24"/>
          <w:szCs w:val="24"/>
          <w:lang w:eastAsia="ar-SA"/>
        </w:rPr>
        <w:t>Выплата неустойки по настоящему Договору осуществляется одним из следующих способов:</w:t>
      </w:r>
    </w:p>
    <w:p w14:paraId="2B90FB9A" w14:textId="77777777" w:rsidR="00B11EAF" w:rsidRPr="006506F4" w:rsidRDefault="00B11EAF" w:rsidP="00B11EAF">
      <w:pPr>
        <w:spacing w:after="0" w:line="240" w:lineRule="auto"/>
        <w:ind w:right="27" w:firstLine="567"/>
        <w:jc w:val="both"/>
        <w:rPr>
          <w:rFonts w:ascii="Times New Roman" w:eastAsia="Times New Roman" w:hAnsi="Times New Roman"/>
          <w:sz w:val="24"/>
          <w:szCs w:val="24"/>
          <w:lang w:eastAsia="ar-SA"/>
        </w:rPr>
      </w:pPr>
      <w:r w:rsidRPr="006506F4">
        <w:rPr>
          <w:rFonts w:ascii="Times New Roman" w:eastAsia="Times New Roman" w:hAnsi="Times New Roman"/>
          <w:sz w:val="24"/>
          <w:szCs w:val="24"/>
          <w:lang w:eastAsia="ar-SA"/>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7410FEF6" w14:textId="77777777" w:rsidR="00326A13" w:rsidRPr="006506F4" w:rsidRDefault="00B11EAF" w:rsidP="00B11EAF">
      <w:pPr>
        <w:shd w:val="clear" w:color="auto" w:fill="FFFFFF"/>
        <w:tabs>
          <w:tab w:val="left" w:pos="557"/>
        </w:tabs>
        <w:suppressAutoHyphens/>
        <w:spacing w:after="0" w:line="240" w:lineRule="auto"/>
        <w:ind w:firstLine="540"/>
        <w:jc w:val="both"/>
        <w:rPr>
          <w:rFonts w:ascii="Times New Roman" w:eastAsia="Times New Roman" w:hAnsi="Times New Roman"/>
          <w:sz w:val="24"/>
          <w:szCs w:val="24"/>
          <w:lang w:eastAsia="ar-SA"/>
        </w:rPr>
      </w:pPr>
      <w:r w:rsidRPr="006506F4">
        <w:rPr>
          <w:rFonts w:ascii="Times New Roman" w:eastAsia="Times New Roman" w:hAnsi="Times New Roman"/>
          <w:sz w:val="24"/>
          <w:szCs w:val="24"/>
          <w:lang w:eastAsia="ar-SA"/>
        </w:rPr>
        <w:t xml:space="preserve">- Заказчик вправе уменьшить сумму, подлежащую выплате </w:t>
      </w:r>
      <w:r w:rsidR="001B460D" w:rsidRPr="006506F4">
        <w:rPr>
          <w:rFonts w:ascii="Times New Roman" w:eastAsia="Times New Roman" w:hAnsi="Times New Roman"/>
          <w:sz w:val="24"/>
          <w:szCs w:val="24"/>
          <w:lang w:eastAsia="ar-SA"/>
        </w:rPr>
        <w:t xml:space="preserve">Подрядчику </w:t>
      </w:r>
      <w:r w:rsidRPr="006506F4">
        <w:rPr>
          <w:rFonts w:ascii="Times New Roman" w:eastAsia="Times New Roman" w:hAnsi="Times New Roman"/>
          <w:sz w:val="24"/>
          <w:szCs w:val="24"/>
          <w:lang w:eastAsia="ar-SA"/>
        </w:rPr>
        <w:t xml:space="preserve">по условиям настоящего Договора, на сумму, равную начисленной неустойке, а также неустойки, начисленной Заказчиком </w:t>
      </w:r>
      <w:r w:rsidR="001B460D" w:rsidRPr="006506F4">
        <w:rPr>
          <w:rFonts w:ascii="Times New Roman" w:eastAsia="Times New Roman" w:hAnsi="Times New Roman"/>
          <w:sz w:val="24"/>
          <w:szCs w:val="24"/>
          <w:lang w:eastAsia="ar-SA"/>
        </w:rPr>
        <w:t xml:space="preserve">Подрядчику </w:t>
      </w:r>
      <w:r w:rsidRPr="006506F4">
        <w:rPr>
          <w:rFonts w:ascii="Times New Roman" w:eastAsia="Times New Roman" w:hAnsi="Times New Roman"/>
          <w:sz w:val="24"/>
          <w:szCs w:val="24"/>
          <w:lang w:eastAsia="ar-SA"/>
        </w:rPr>
        <w:t xml:space="preserve">по любому другому заключенному между ними договору, и произвести платеж в адрес </w:t>
      </w:r>
      <w:r w:rsidR="001B460D" w:rsidRPr="006506F4">
        <w:rPr>
          <w:rFonts w:ascii="Times New Roman" w:eastAsia="Times New Roman" w:hAnsi="Times New Roman"/>
          <w:sz w:val="24"/>
          <w:szCs w:val="24"/>
          <w:lang w:eastAsia="ar-SA"/>
        </w:rPr>
        <w:t xml:space="preserve">Подрядчика </w:t>
      </w:r>
      <w:r w:rsidRPr="006506F4">
        <w:rPr>
          <w:rFonts w:ascii="Times New Roman" w:eastAsia="Times New Roman" w:hAnsi="Times New Roman"/>
          <w:sz w:val="24"/>
          <w:szCs w:val="24"/>
          <w:lang w:eastAsia="ar-SA"/>
        </w:rPr>
        <w:t>за вычетом суммы неустойки. Обязанность Заказчика по оплате в части, соответствующей сумме начисленной неустойки, при этом прекращается.</w:t>
      </w:r>
    </w:p>
    <w:p w14:paraId="4B12102A" w14:textId="77777777" w:rsidR="00326A13" w:rsidRPr="006506F4" w:rsidRDefault="002E2F18" w:rsidP="00326A13">
      <w:pPr>
        <w:shd w:val="clear" w:color="auto" w:fill="FFFFFF"/>
        <w:tabs>
          <w:tab w:val="left" w:pos="557"/>
        </w:tabs>
        <w:suppressAutoHyphens/>
        <w:spacing w:after="0" w:line="240" w:lineRule="auto"/>
        <w:ind w:firstLine="540"/>
        <w:jc w:val="both"/>
        <w:rPr>
          <w:rFonts w:ascii="Times New Roman" w:eastAsia="Times New Roman" w:hAnsi="Times New Roman"/>
          <w:sz w:val="24"/>
          <w:szCs w:val="24"/>
          <w:lang w:eastAsia="ar-SA"/>
        </w:rPr>
      </w:pPr>
      <w:r w:rsidRPr="006506F4">
        <w:rPr>
          <w:rFonts w:ascii="Times New Roman" w:eastAsia="Times New Roman" w:hAnsi="Times New Roman"/>
          <w:sz w:val="24"/>
          <w:szCs w:val="24"/>
          <w:lang w:eastAsia="ar-SA"/>
        </w:rPr>
        <w:t>5</w:t>
      </w:r>
      <w:r w:rsidR="00326A13" w:rsidRPr="006506F4">
        <w:rPr>
          <w:rFonts w:ascii="Times New Roman" w:eastAsia="Times New Roman" w:hAnsi="Times New Roman"/>
          <w:sz w:val="24"/>
          <w:szCs w:val="24"/>
          <w:lang w:eastAsia="ar-SA"/>
        </w:rPr>
        <w:t xml:space="preserve">.5. </w:t>
      </w:r>
      <w:r w:rsidR="00B11EAF" w:rsidRPr="006506F4">
        <w:rPr>
          <w:rFonts w:ascii="Times New Roman" w:eastAsia="Times New Roman" w:hAnsi="Times New Roman"/>
          <w:sz w:val="24"/>
          <w:szCs w:val="24"/>
          <w:lang w:eastAsia="ar-SA"/>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14:paraId="0F02EB36" w14:textId="77777777" w:rsidR="00326A13" w:rsidRPr="006506F4" w:rsidRDefault="002E2F18" w:rsidP="00326A13">
      <w:pPr>
        <w:shd w:val="clear" w:color="auto" w:fill="FFFFFF"/>
        <w:suppressAutoHyphens/>
        <w:spacing w:after="0" w:line="240" w:lineRule="auto"/>
        <w:ind w:firstLine="540"/>
        <w:jc w:val="both"/>
        <w:rPr>
          <w:rFonts w:ascii="Times New Roman" w:eastAsia="Times New Roman" w:hAnsi="Times New Roman"/>
          <w:sz w:val="24"/>
          <w:szCs w:val="24"/>
          <w:lang w:eastAsia="ar-SA"/>
        </w:rPr>
      </w:pPr>
      <w:r w:rsidRPr="006506F4">
        <w:rPr>
          <w:rFonts w:ascii="Times New Roman" w:eastAsia="Times New Roman" w:hAnsi="Times New Roman"/>
          <w:sz w:val="24"/>
          <w:szCs w:val="24"/>
          <w:lang w:eastAsia="ar-SA"/>
        </w:rPr>
        <w:t>5</w:t>
      </w:r>
      <w:r w:rsidR="00326A13" w:rsidRPr="006506F4">
        <w:rPr>
          <w:rFonts w:ascii="Times New Roman" w:eastAsia="Times New Roman" w:hAnsi="Times New Roman"/>
          <w:sz w:val="24"/>
          <w:szCs w:val="24"/>
          <w:lang w:eastAsia="ar-SA"/>
        </w:rPr>
        <w:t xml:space="preserve">.6. </w:t>
      </w:r>
      <w:r w:rsidR="00B11EAF" w:rsidRPr="006506F4">
        <w:rPr>
          <w:rFonts w:ascii="Times New Roman" w:eastAsia="Times New Roman" w:hAnsi="Times New Roman"/>
          <w:sz w:val="24"/>
          <w:szCs w:val="24"/>
          <w:lang w:eastAsia="ar-SA"/>
        </w:rPr>
        <w:t>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r w:rsidR="00326A13" w:rsidRPr="006506F4">
        <w:rPr>
          <w:rFonts w:ascii="Times New Roman" w:eastAsia="Times New Roman" w:hAnsi="Times New Roman"/>
          <w:sz w:val="24"/>
          <w:szCs w:val="24"/>
          <w:lang w:eastAsia="ar-SA"/>
        </w:rPr>
        <w:t>.</w:t>
      </w:r>
    </w:p>
    <w:p w14:paraId="7E0622D2" w14:textId="77777777" w:rsidR="004838A9" w:rsidRPr="006506F4" w:rsidRDefault="004838A9" w:rsidP="00326A13">
      <w:pPr>
        <w:shd w:val="clear" w:color="auto" w:fill="FFFFFF"/>
        <w:suppressAutoHyphens/>
        <w:spacing w:after="0" w:line="240" w:lineRule="auto"/>
        <w:ind w:firstLine="540"/>
        <w:jc w:val="both"/>
        <w:rPr>
          <w:rFonts w:ascii="Times New Roman" w:eastAsia="Times New Roman" w:hAnsi="Times New Roman"/>
          <w:sz w:val="24"/>
          <w:szCs w:val="24"/>
          <w:lang w:eastAsia="ar-SA"/>
        </w:rPr>
      </w:pPr>
    </w:p>
    <w:p w14:paraId="4C72D8EF" w14:textId="77777777" w:rsidR="004838A9" w:rsidRPr="006506F4" w:rsidRDefault="004838A9" w:rsidP="00326A13">
      <w:pPr>
        <w:shd w:val="clear" w:color="auto" w:fill="FFFFFF"/>
        <w:suppressAutoHyphens/>
        <w:spacing w:after="0" w:line="240" w:lineRule="auto"/>
        <w:ind w:firstLine="540"/>
        <w:jc w:val="both"/>
        <w:rPr>
          <w:rFonts w:ascii="Times New Roman" w:eastAsia="Times New Roman" w:hAnsi="Times New Roman"/>
          <w:sz w:val="24"/>
          <w:szCs w:val="24"/>
          <w:lang w:eastAsia="ar-SA"/>
        </w:rPr>
      </w:pPr>
    </w:p>
    <w:p w14:paraId="6CF93265" w14:textId="77777777" w:rsidR="00326A13" w:rsidRPr="006506F4" w:rsidRDefault="002E2F18" w:rsidP="00326A13">
      <w:pPr>
        <w:shd w:val="clear" w:color="auto" w:fill="FFFFFF"/>
        <w:tabs>
          <w:tab w:val="left" w:pos="0"/>
        </w:tabs>
        <w:suppressAutoHyphens/>
        <w:spacing w:after="0" w:line="240" w:lineRule="auto"/>
        <w:ind w:firstLine="540"/>
        <w:jc w:val="both"/>
        <w:rPr>
          <w:rFonts w:ascii="Times New Roman" w:eastAsia="Times New Roman" w:hAnsi="Times New Roman"/>
          <w:b/>
          <w:bCs/>
          <w:color w:val="000000"/>
          <w:spacing w:val="-1"/>
          <w:sz w:val="24"/>
          <w:szCs w:val="24"/>
          <w:lang w:eastAsia="ar-SA"/>
        </w:rPr>
      </w:pPr>
      <w:r w:rsidRPr="006506F4">
        <w:rPr>
          <w:rFonts w:ascii="Times New Roman" w:eastAsia="Times New Roman" w:hAnsi="Times New Roman"/>
          <w:b/>
          <w:bCs/>
          <w:color w:val="000000"/>
          <w:spacing w:val="-6"/>
          <w:sz w:val="24"/>
          <w:szCs w:val="24"/>
          <w:lang w:eastAsia="ar-SA"/>
        </w:rPr>
        <w:t>6</w:t>
      </w:r>
      <w:r w:rsidR="00326A13" w:rsidRPr="006506F4">
        <w:rPr>
          <w:rFonts w:ascii="Times New Roman" w:eastAsia="Times New Roman" w:hAnsi="Times New Roman"/>
          <w:b/>
          <w:bCs/>
          <w:color w:val="000000"/>
          <w:spacing w:val="-6"/>
          <w:sz w:val="24"/>
          <w:szCs w:val="24"/>
          <w:lang w:eastAsia="ar-SA"/>
        </w:rPr>
        <w:t xml:space="preserve">. </w:t>
      </w:r>
      <w:r w:rsidR="000172D1" w:rsidRPr="006506F4">
        <w:rPr>
          <w:rFonts w:ascii="Times New Roman" w:eastAsia="Times New Roman" w:hAnsi="Times New Roman"/>
          <w:b/>
          <w:color w:val="000000"/>
          <w:sz w:val="24"/>
          <w:szCs w:val="24"/>
          <w:lang w:eastAsia="ar-SA"/>
        </w:rPr>
        <w:t>Обеспечение конфиденциальности</w:t>
      </w:r>
    </w:p>
    <w:p w14:paraId="2F0F4A46" w14:textId="77777777" w:rsidR="007462B1" w:rsidRPr="006506F4" w:rsidRDefault="007462B1" w:rsidP="00326A13">
      <w:pPr>
        <w:shd w:val="clear" w:color="auto" w:fill="FFFFFF"/>
        <w:tabs>
          <w:tab w:val="left" w:pos="0"/>
        </w:tabs>
        <w:suppressAutoHyphens/>
        <w:spacing w:after="0" w:line="240" w:lineRule="auto"/>
        <w:ind w:firstLine="540"/>
        <w:jc w:val="both"/>
        <w:rPr>
          <w:rFonts w:ascii="Times New Roman" w:eastAsia="Times New Roman" w:hAnsi="Times New Roman"/>
          <w:b/>
          <w:bCs/>
          <w:color w:val="000000"/>
          <w:spacing w:val="-1"/>
          <w:sz w:val="24"/>
          <w:szCs w:val="24"/>
          <w:lang w:eastAsia="ar-SA"/>
        </w:rPr>
      </w:pPr>
    </w:p>
    <w:p w14:paraId="78A12363" w14:textId="3EFA9837" w:rsidR="00B777D0" w:rsidRDefault="002E2F18" w:rsidP="007462B1">
      <w:pPr>
        <w:spacing w:after="0" w:line="240" w:lineRule="auto"/>
        <w:ind w:firstLine="567"/>
        <w:jc w:val="both"/>
        <w:rPr>
          <w:rFonts w:ascii="Times New Roman" w:hAnsi="Times New Roman"/>
          <w:color w:val="000000"/>
          <w:sz w:val="24"/>
          <w:szCs w:val="24"/>
        </w:rPr>
      </w:pPr>
      <w:r w:rsidRPr="006506F4">
        <w:rPr>
          <w:rFonts w:ascii="Times New Roman" w:hAnsi="Times New Roman"/>
          <w:color w:val="000000"/>
          <w:sz w:val="24"/>
          <w:szCs w:val="24"/>
        </w:rPr>
        <w:t>6</w:t>
      </w:r>
      <w:r w:rsidR="00F47FDB" w:rsidRPr="006506F4">
        <w:rPr>
          <w:rFonts w:ascii="Times New Roman" w:hAnsi="Times New Roman"/>
          <w:color w:val="000000"/>
          <w:sz w:val="24"/>
          <w:szCs w:val="24"/>
        </w:rPr>
        <w:t>.1. 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8 к настоящему Договору).</w:t>
      </w:r>
    </w:p>
    <w:p w14:paraId="2EAE501F" w14:textId="70447C71" w:rsidR="006506F4" w:rsidRDefault="006506F4" w:rsidP="007462B1">
      <w:pPr>
        <w:spacing w:after="0" w:line="240" w:lineRule="auto"/>
        <w:ind w:firstLine="567"/>
        <w:jc w:val="both"/>
        <w:rPr>
          <w:rFonts w:ascii="Times New Roman" w:hAnsi="Times New Roman"/>
          <w:color w:val="000000"/>
          <w:sz w:val="24"/>
          <w:szCs w:val="24"/>
        </w:rPr>
      </w:pPr>
    </w:p>
    <w:p w14:paraId="5EDCAD20" w14:textId="0C87347E" w:rsidR="00A03F60" w:rsidRPr="006506F4" w:rsidRDefault="002E2F18" w:rsidP="006506F4">
      <w:pPr>
        <w:spacing w:after="0" w:line="240" w:lineRule="auto"/>
        <w:ind w:firstLine="567"/>
        <w:rPr>
          <w:rFonts w:ascii="Times New Roman" w:eastAsia="Times New Roman" w:hAnsi="Times New Roman"/>
          <w:b/>
          <w:color w:val="000000"/>
          <w:sz w:val="24"/>
          <w:szCs w:val="24"/>
          <w:lang w:eastAsia="ar-SA"/>
        </w:rPr>
      </w:pPr>
      <w:r w:rsidRPr="006506F4">
        <w:rPr>
          <w:rFonts w:ascii="Times New Roman" w:eastAsia="Times New Roman" w:hAnsi="Times New Roman"/>
          <w:b/>
          <w:color w:val="000000"/>
          <w:sz w:val="24"/>
          <w:szCs w:val="24"/>
          <w:lang w:eastAsia="ar-SA"/>
        </w:rPr>
        <w:t>7</w:t>
      </w:r>
      <w:r w:rsidR="006506F4">
        <w:rPr>
          <w:rFonts w:ascii="Times New Roman" w:eastAsia="Times New Roman" w:hAnsi="Times New Roman"/>
          <w:b/>
          <w:color w:val="000000"/>
          <w:sz w:val="24"/>
          <w:szCs w:val="24"/>
          <w:lang w:eastAsia="ar-SA"/>
        </w:rPr>
        <w:t>.</w:t>
      </w:r>
      <w:r w:rsidR="00A03F60" w:rsidRPr="006506F4">
        <w:rPr>
          <w:rFonts w:ascii="Times New Roman" w:eastAsia="Times New Roman" w:hAnsi="Times New Roman"/>
          <w:b/>
          <w:color w:val="000000"/>
          <w:sz w:val="24"/>
          <w:szCs w:val="24"/>
          <w:lang w:eastAsia="ar-SA"/>
        </w:rPr>
        <w:t xml:space="preserve"> Обстоятельства непр</w:t>
      </w:r>
      <w:r w:rsidR="007462B1" w:rsidRPr="006506F4">
        <w:rPr>
          <w:rFonts w:ascii="Times New Roman" w:eastAsia="Times New Roman" w:hAnsi="Times New Roman"/>
          <w:b/>
          <w:color w:val="000000"/>
          <w:sz w:val="24"/>
          <w:szCs w:val="24"/>
          <w:lang w:eastAsia="ar-SA"/>
        </w:rPr>
        <w:t>е</w:t>
      </w:r>
      <w:r w:rsidR="00A03F60" w:rsidRPr="006506F4">
        <w:rPr>
          <w:rFonts w:ascii="Times New Roman" w:eastAsia="Times New Roman" w:hAnsi="Times New Roman"/>
          <w:b/>
          <w:color w:val="000000"/>
          <w:sz w:val="24"/>
          <w:szCs w:val="24"/>
          <w:lang w:eastAsia="ar-SA"/>
        </w:rPr>
        <w:t>од</w:t>
      </w:r>
      <w:r w:rsidR="007462B1" w:rsidRPr="006506F4">
        <w:rPr>
          <w:rFonts w:ascii="Times New Roman" w:eastAsia="Times New Roman" w:hAnsi="Times New Roman"/>
          <w:b/>
          <w:color w:val="000000"/>
          <w:sz w:val="24"/>
          <w:szCs w:val="24"/>
          <w:lang w:eastAsia="ar-SA"/>
        </w:rPr>
        <w:t>о</w:t>
      </w:r>
      <w:r w:rsidR="00A03F60" w:rsidRPr="006506F4">
        <w:rPr>
          <w:rFonts w:ascii="Times New Roman" w:eastAsia="Times New Roman" w:hAnsi="Times New Roman"/>
          <w:b/>
          <w:color w:val="000000"/>
          <w:sz w:val="24"/>
          <w:szCs w:val="24"/>
          <w:lang w:eastAsia="ar-SA"/>
        </w:rPr>
        <w:t>лимой силы (</w:t>
      </w:r>
      <w:r w:rsidR="007462B1" w:rsidRPr="006506F4">
        <w:rPr>
          <w:rFonts w:ascii="Times New Roman" w:eastAsia="Times New Roman" w:hAnsi="Times New Roman"/>
          <w:b/>
          <w:color w:val="000000"/>
          <w:sz w:val="24"/>
          <w:szCs w:val="24"/>
          <w:lang w:eastAsia="ar-SA"/>
        </w:rPr>
        <w:t>форс-мажор)</w:t>
      </w:r>
    </w:p>
    <w:p w14:paraId="52EA867B" w14:textId="77777777" w:rsidR="007462B1" w:rsidRPr="006506F4" w:rsidRDefault="007462B1" w:rsidP="00A03F60">
      <w:pPr>
        <w:suppressAutoHyphens/>
        <w:spacing w:after="0" w:line="240" w:lineRule="auto"/>
        <w:ind w:firstLine="567"/>
        <w:jc w:val="both"/>
        <w:rPr>
          <w:rFonts w:ascii="Times New Roman" w:eastAsia="Times New Roman" w:hAnsi="Times New Roman"/>
          <w:b/>
          <w:color w:val="000000"/>
          <w:sz w:val="24"/>
          <w:szCs w:val="24"/>
          <w:lang w:eastAsia="ar-SA"/>
        </w:rPr>
      </w:pPr>
    </w:p>
    <w:p w14:paraId="0A35FF11" w14:textId="77777777" w:rsidR="007462B1" w:rsidRPr="006506F4" w:rsidRDefault="002E2F18" w:rsidP="00326A13">
      <w:pPr>
        <w:suppressAutoHyphens/>
        <w:spacing w:after="0" w:line="240" w:lineRule="auto"/>
        <w:ind w:firstLine="540"/>
        <w:jc w:val="both"/>
        <w:rPr>
          <w:rFonts w:ascii="Times New Roman" w:hAnsi="Times New Roman"/>
          <w:color w:val="000000"/>
          <w:sz w:val="24"/>
          <w:szCs w:val="24"/>
        </w:rPr>
      </w:pPr>
      <w:r w:rsidRPr="006506F4">
        <w:rPr>
          <w:rFonts w:ascii="Times New Roman" w:hAnsi="Times New Roman"/>
          <w:color w:val="000000"/>
          <w:sz w:val="24"/>
          <w:szCs w:val="24"/>
        </w:rPr>
        <w:t>7</w:t>
      </w:r>
      <w:r w:rsidR="007462B1" w:rsidRPr="006506F4">
        <w:rPr>
          <w:rFonts w:ascii="Times New Roman" w:hAnsi="Times New Roman"/>
          <w:color w:val="000000"/>
          <w:sz w:val="24"/>
          <w:szCs w:val="24"/>
        </w:rPr>
        <w:t xml:space="preserve">.1 </w:t>
      </w:r>
      <w:r w:rsidR="009C57D8" w:rsidRPr="006506F4">
        <w:rPr>
          <w:rFonts w:ascii="Times New Roman" w:hAnsi="Times New Roman"/>
          <w:color w:val="000000"/>
          <w:sz w:val="24"/>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 за исключением мер воздействия (противодействия), которые могут быть введены Правительством Российской Федерации по решению Президента Российской Федерации.</w:t>
      </w:r>
    </w:p>
    <w:p w14:paraId="5486F59C" w14:textId="77777777" w:rsidR="007462B1" w:rsidRPr="006506F4" w:rsidRDefault="002E2F18" w:rsidP="00326A13">
      <w:pPr>
        <w:suppressAutoHyphens/>
        <w:spacing w:after="0" w:line="240" w:lineRule="auto"/>
        <w:ind w:firstLine="540"/>
        <w:jc w:val="both"/>
        <w:rPr>
          <w:rFonts w:ascii="Times New Roman" w:hAnsi="Times New Roman"/>
          <w:color w:val="000000"/>
          <w:sz w:val="24"/>
          <w:szCs w:val="24"/>
        </w:rPr>
      </w:pPr>
      <w:r w:rsidRPr="006506F4">
        <w:rPr>
          <w:rFonts w:ascii="Times New Roman" w:hAnsi="Times New Roman"/>
          <w:color w:val="000000"/>
          <w:sz w:val="24"/>
          <w:szCs w:val="24"/>
        </w:rPr>
        <w:t>7</w:t>
      </w:r>
      <w:r w:rsidR="007462B1" w:rsidRPr="006506F4">
        <w:rPr>
          <w:rFonts w:ascii="Times New Roman" w:hAnsi="Times New Roman"/>
          <w:color w:val="000000"/>
          <w:sz w:val="24"/>
          <w:szCs w:val="24"/>
        </w:rPr>
        <w:t xml:space="preserve">.2. </w:t>
      </w:r>
      <w:r w:rsidR="009C57D8" w:rsidRPr="006506F4">
        <w:rPr>
          <w:rFonts w:ascii="Times New Roman" w:hAnsi="Times New Roman"/>
          <w:color w:val="000000"/>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r w:rsidR="007462B1" w:rsidRPr="006506F4">
        <w:rPr>
          <w:rFonts w:ascii="Times New Roman" w:hAnsi="Times New Roman"/>
          <w:color w:val="000000"/>
          <w:sz w:val="24"/>
          <w:szCs w:val="24"/>
        </w:rPr>
        <w:t>.</w:t>
      </w:r>
    </w:p>
    <w:p w14:paraId="5889319F" w14:textId="77777777" w:rsidR="007462B1" w:rsidRPr="006506F4" w:rsidRDefault="002E2F18" w:rsidP="00326A13">
      <w:pPr>
        <w:suppressAutoHyphens/>
        <w:spacing w:after="0" w:line="240" w:lineRule="auto"/>
        <w:ind w:firstLine="540"/>
        <w:jc w:val="both"/>
        <w:rPr>
          <w:rFonts w:ascii="Times New Roman" w:hAnsi="Times New Roman"/>
          <w:color w:val="000000"/>
          <w:sz w:val="24"/>
          <w:szCs w:val="24"/>
        </w:rPr>
      </w:pPr>
      <w:r w:rsidRPr="006506F4">
        <w:rPr>
          <w:rFonts w:ascii="Times New Roman" w:hAnsi="Times New Roman"/>
          <w:color w:val="000000"/>
          <w:sz w:val="24"/>
          <w:szCs w:val="24"/>
        </w:rPr>
        <w:lastRenderedPageBreak/>
        <w:t>7</w:t>
      </w:r>
      <w:r w:rsidR="007462B1" w:rsidRPr="006506F4">
        <w:rPr>
          <w:rFonts w:ascii="Times New Roman" w:hAnsi="Times New Roman"/>
          <w:color w:val="000000"/>
          <w:sz w:val="24"/>
          <w:szCs w:val="24"/>
        </w:rPr>
        <w:t xml:space="preserve">.3. </w:t>
      </w:r>
      <w:r w:rsidR="009C57D8" w:rsidRPr="006506F4">
        <w:rPr>
          <w:rFonts w:ascii="Times New Roman" w:hAnsi="Times New Roman"/>
          <w:color w:val="000000"/>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r w:rsidR="007462B1" w:rsidRPr="006506F4">
        <w:rPr>
          <w:rFonts w:ascii="Times New Roman" w:hAnsi="Times New Roman"/>
          <w:color w:val="000000"/>
          <w:sz w:val="24"/>
          <w:szCs w:val="24"/>
        </w:rPr>
        <w:t>.</w:t>
      </w:r>
    </w:p>
    <w:p w14:paraId="22417356" w14:textId="77777777" w:rsidR="007462B1" w:rsidRPr="006506F4" w:rsidRDefault="002E2F18" w:rsidP="00326A13">
      <w:pPr>
        <w:suppressAutoHyphens/>
        <w:spacing w:after="0" w:line="240" w:lineRule="auto"/>
        <w:ind w:firstLine="540"/>
        <w:jc w:val="both"/>
        <w:rPr>
          <w:rFonts w:ascii="Times New Roman" w:hAnsi="Times New Roman"/>
          <w:color w:val="000000"/>
          <w:sz w:val="24"/>
          <w:szCs w:val="24"/>
        </w:rPr>
      </w:pPr>
      <w:r w:rsidRPr="006506F4">
        <w:rPr>
          <w:rFonts w:ascii="Times New Roman" w:hAnsi="Times New Roman"/>
          <w:color w:val="000000"/>
          <w:sz w:val="24"/>
          <w:szCs w:val="24"/>
        </w:rPr>
        <w:t>7.4</w:t>
      </w:r>
      <w:r w:rsidR="007462B1" w:rsidRPr="006506F4">
        <w:rPr>
          <w:rFonts w:ascii="Times New Roman" w:hAnsi="Times New Roman"/>
          <w:color w:val="000000"/>
          <w:sz w:val="24"/>
          <w:szCs w:val="24"/>
        </w:rPr>
        <w:t xml:space="preserve">. </w:t>
      </w:r>
      <w:r w:rsidR="009C57D8" w:rsidRPr="006506F4">
        <w:rPr>
          <w:rFonts w:ascii="Times New Roman" w:hAnsi="Times New Roman"/>
          <w:color w:val="000000"/>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43F26429" w14:textId="77777777" w:rsidR="007462B1" w:rsidRPr="006506F4" w:rsidRDefault="007462B1" w:rsidP="00326A13">
      <w:pPr>
        <w:suppressAutoHyphens/>
        <w:spacing w:after="0" w:line="240" w:lineRule="auto"/>
        <w:ind w:firstLine="540"/>
        <w:jc w:val="both"/>
        <w:rPr>
          <w:rFonts w:ascii="Times New Roman" w:eastAsia="Times New Roman" w:hAnsi="Times New Roman"/>
          <w:color w:val="000000"/>
          <w:sz w:val="24"/>
          <w:szCs w:val="24"/>
          <w:lang w:eastAsia="ar-SA"/>
        </w:rPr>
      </w:pPr>
    </w:p>
    <w:p w14:paraId="44F96265" w14:textId="77777777" w:rsidR="007462B1" w:rsidRPr="006506F4" w:rsidRDefault="002E2F18" w:rsidP="00326A13">
      <w:pPr>
        <w:suppressAutoHyphens/>
        <w:spacing w:after="0" w:line="240" w:lineRule="auto"/>
        <w:ind w:firstLine="540"/>
        <w:jc w:val="both"/>
        <w:rPr>
          <w:rFonts w:ascii="Times New Roman" w:eastAsia="Times New Roman" w:hAnsi="Times New Roman"/>
          <w:b/>
          <w:color w:val="000000"/>
          <w:sz w:val="24"/>
          <w:szCs w:val="24"/>
          <w:lang w:eastAsia="ar-SA"/>
        </w:rPr>
      </w:pPr>
      <w:r w:rsidRPr="006506F4">
        <w:rPr>
          <w:rFonts w:ascii="Times New Roman" w:eastAsia="Times New Roman" w:hAnsi="Times New Roman"/>
          <w:b/>
          <w:color w:val="000000"/>
          <w:sz w:val="24"/>
          <w:szCs w:val="24"/>
          <w:lang w:eastAsia="ar-SA"/>
        </w:rPr>
        <w:t>8</w:t>
      </w:r>
      <w:r w:rsidR="000172D1" w:rsidRPr="006506F4">
        <w:rPr>
          <w:rFonts w:ascii="Times New Roman" w:eastAsia="Times New Roman" w:hAnsi="Times New Roman"/>
          <w:b/>
          <w:color w:val="000000"/>
          <w:sz w:val="24"/>
          <w:szCs w:val="24"/>
          <w:lang w:eastAsia="ar-SA"/>
        </w:rPr>
        <w:t>. Уведомления.</w:t>
      </w:r>
    </w:p>
    <w:p w14:paraId="2E408CF1" w14:textId="77777777" w:rsidR="00324D22" w:rsidRPr="006506F4" w:rsidRDefault="00324D22" w:rsidP="00326A13">
      <w:pPr>
        <w:suppressAutoHyphens/>
        <w:spacing w:after="0" w:line="240" w:lineRule="auto"/>
        <w:ind w:firstLine="540"/>
        <w:jc w:val="both"/>
        <w:rPr>
          <w:rFonts w:ascii="Times New Roman" w:eastAsia="Times New Roman" w:hAnsi="Times New Roman"/>
          <w:b/>
          <w:color w:val="000000"/>
          <w:sz w:val="24"/>
          <w:szCs w:val="24"/>
          <w:lang w:eastAsia="ar-SA"/>
        </w:rPr>
      </w:pPr>
    </w:p>
    <w:p w14:paraId="7D6BC1A1" w14:textId="77777777" w:rsidR="00861ECF" w:rsidRPr="006506F4" w:rsidRDefault="002E2F18" w:rsidP="00861ECF">
      <w:pPr>
        <w:widowControl w:val="0"/>
        <w:tabs>
          <w:tab w:val="left" w:pos="851"/>
        </w:tabs>
        <w:spacing w:after="0" w:line="240" w:lineRule="auto"/>
        <w:ind w:firstLine="567"/>
        <w:jc w:val="both"/>
        <w:rPr>
          <w:rFonts w:ascii="Times New Roman" w:hAnsi="Times New Roman"/>
          <w:color w:val="000000"/>
          <w:sz w:val="24"/>
          <w:szCs w:val="24"/>
        </w:rPr>
      </w:pPr>
      <w:r w:rsidRPr="006506F4">
        <w:rPr>
          <w:rFonts w:ascii="Times New Roman" w:hAnsi="Times New Roman"/>
          <w:color w:val="000000"/>
          <w:sz w:val="24"/>
          <w:szCs w:val="24"/>
        </w:rPr>
        <w:t>8</w:t>
      </w:r>
      <w:r w:rsidR="000172D1" w:rsidRPr="006506F4">
        <w:rPr>
          <w:rFonts w:ascii="Times New Roman" w:hAnsi="Times New Roman"/>
          <w:color w:val="000000"/>
          <w:sz w:val="24"/>
          <w:szCs w:val="24"/>
        </w:rPr>
        <w:t xml:space="preserve">.1. </w:t>
      </w:r>
      <w:r w:rsidR="00861ECF" w:rsidRPr="006506F4">
        <w:rPr>
          <w:rFonts w:ascii="Times New Roman" w:hAnsi="Times New Roman"/>
          <w:color w:val="000000"/>
          <w:sz w:val="24"/>
          <w:szCs w:val="24"/>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14:paraId="29F033A7" w14:textId="77777777" w:rsidR="000172D1" w:rsidRPr="006506F4" w:rsidRDefault="00861ECF" w:rsidP="00861ECF">
      <w:pPr>
        <w:pStyle w:val="ad"/>
        <w:widowControl w:val="0"/>
        <w:suppressAutoHyphens/>
        <w:spacing w:before="120"/>
        <w:ind w:left="0" w:firstLine="567"/>
        <w:jc w:val="both"/>
        <w:rPr>
          <w:rFonts w:eastAsia="Calibri"/>
          <w:color w:val="000000"/>
        </w:rPr>
      </w:pPr>
      <w:r w:rsidRPr="006506F4">
        <w:rPr>
          <w:rFonts w:eastAsia="Calibri"/>
          <w:color w:val="000000"/>
        </w:rPr>
        <w:t>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адресу http://www.rostelecom.ru/about/disclosure/. Датой получения документов будет считаться дата получения документа в системе электронного документооборота.</w:t>
      </w:r>
    </w:p>
    <w:p w14:paraId="7EFA5260" w14:textId="77777777" w:rsidR="000172D1" w:rsidRPr="006506F4" w:rsidRDefault="002E2F18" w:rsidP="00F40544">
      <w:pPr>
        <w:pStyle w:val="ad"/>
        <w:widowControl w:val="0"/>
        <w:suppressAutoHyphens/>
        <w:spacing w:before="120"/>
        <w:ind w:left="0" w:firstLine="567"/>
        <w:jc w:val="both"/>
        <w:rPr>
          <w:rFonts w:eastAsia="Calibri"/>
        </w:rPr>
      </w:pPr>
      <w:r w:rsidRPr="006506F4">
        <w:rPr>
          <w:rFonts w:eastAsia="Calibri"/>
        </w:rPr>
        <w:t>8</w:t>
      </w:r>
      <w:r w:rsidR="00EE7E7E" w:rsidRPr="006506F4">
        <w:rPr>
          <w:rFonts w:eastAsia="Calibri"/>
        </w:rPr>
        <w:t xml:space="preserve">.2. </w:t>
      </w:r>
      <w:r w:rsidR="000172D1" w:rsidRPr="006506F4">
        <w:rPr>
          <w:rFonts w:eastAsia="Calibri"/>
        </w:rPr>
        <w:t xml:space="preserve">Если по какой-либо причине извещение о необходимости получения уведомления, направленное почтовой службой по адресу, указанному в разделе </w:t>
      </w:r>
      <w:r w:rsidR="00C370CA" w:rsidRPr="006506F4">
        <w:rPr>
          <w:rFonts w:eastAsia="Calibri"/>
        </w:rPr>
        <w:t>11</w:t>
      </w:r>
      <w:r w:rsidR="000172D1" w:rsidRPr="006506F4">
        <w:rPr>
          <w:rFonts w:eastAsia="Calibri"/>
        </w:rPr>
        <w:t xml:space="preserve">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14:paraId="64371C5E" w14:textId="77777777" w:rsidR="004915D8" w:rsidRPr="006506F4" w:rsidRDefault="002E2F18" w:rsidP="004915D8">
      <w:pPr>
        <w:pStyle w:val="ad"/>
        <w:widowControl w:val="0"/>
        <w:suppressAutoHyphens/>
        <w:spacing w:before="120"/>
        <w:ind w:left="0" w:firstLine="567"/>
        <w:jc w:val="both"/>
        <w:rPr>
          <w:rFonts w:eastAsia="Calibri"/>
        </w:rPr>
      </w:pPr>
      <w:r w:rsidRPr="006506F4">
        <w:t>8</w:t>
      </w:r>
      <w:r w:rsidR="00EE7E7E" w:rsidRPr="006506F4">
        <w:t xml:space="preserve">.3 </w:t>
      </w:r>
      <w:r w:rsidR="00EE7E7E" w:rsidRPr="006506F4">
        <w:rPr>
          <w:rFonts w:eastAsia="Calibri"/>
        </w:rPr>
        <w:t>Использование электронной почты Сторонами допустимо исключительно в случаях, прямо предусмотренных для выполнения конкретных обязательств по Договору.</w:t>
      </w:r>
    </w:p>
    <w:p w14:paraId="314826C7" w14:textId="77777777" w:rsidR="000172D1" w:rsidRPr="006506F4" w:rsidRDefault="004915D8" w:rsidP="004915D8">
      <w:pPr>
        <w:pStyle w:val="ad"/>
        <w:widowControl w:val="0"/>
        <w:suppressAutoHyphens/>
        <w:spacing w:before="120"/>
        <w:ind w:left="0" w:firstLine="567"/>
        <w:jc w:val="both"/>
        <w:rPr>
          <w:rFonts w:eastAsia="Calibri"/>
        </w:rPr>
      </w:pPr>
      <w:proofErr w:type="gramStart"/>
      <w:r w:rsidRPr="006506F4">
        <w:rPr>
          <w:rFonts w:eastAsia="Calibri"/>
        </w:rPr>
        <w:t xml:space="preserve">8.4 </w:t>
      </w:r>
      <w:r w:rsidR="00EE7E7E" w:rsidRPr="006506F4">
        <w:t xml:space="preserve"> Контактная</w:t>
      </w:r>
      <w:proofErr w:type="gramEnd"/>
      <w:r w:rsidR="00EE7E7E" w:rsidRPr="006506F4">
        <w:t xml:space="preserve"> информация и ответственные лица Заказчика</w:t>
      </w:r>
      <w:r w:rsidR="000172D1" w:rsidRPr="006506F4">
        <w:t xml:space="preserve">: </w:t>
      </w:r>
    </w:p>
    <w:p w14:paraId="6AE78CBD" w14:textId="3F176BAA" w:rsidR="00E75650" w:rsidRPr="006506F4" w:rsidRDefault="00E75650" w:rsidP="00E75650">
      <w:pPr>
        <w:spacing w:after="0"/>
        <w:ind w:firstLine="426"/>
        <w:rPr>
          <w:rFonts w:ascii="Times New Roman" w:hAnsi="Times New Roman"/>
          <w:sz w:val="24"/>
          <w:szCs w:val="24"/>
          <w:u w:val="single"/>
        </w:rPr>
      </w:pPr>
    </w:p>
    <w:p w14:paraId="500F1862" w14:textId="77777777" w:rsidR="004915D8" w:rsidRPr="006506F4" w:rsidRDefault="004915D8" w:rsidP="00E75650">
      <w:pPr>
        <w:spacing w:after="0"/>
        <w:ind w:firstLine="426"/>
        <w:rPr>
          <w:rFonts w:ascii="Times New Roman" w:hAnsi="Times New Roman"/>
          <w:sz w:val="24"/>
          <w:szCs w:val="24"/>
          <w:u w:val="single"/>
        </w:rPr>
      </w:pPr>
    </w:p>
    <w:p w14:paraId="6E274CD4" w14:textId="77777777" w:rsidR="000172D1" w:rsidRPr="006506F4" w:rsidRDefault="00E75650" w:rsidP="00E75650">
      <w:pPr>
        <w:spacing w:after="0"/>
        <w:ind w:firstLine="426"/>
        <w:rPr>
          <w:rFonts w:ascii="Times New Roman" w:hAnsi="Times New Roman"/>
          <w:sz w:val="24"/>
          <w:szCs w:val="24"/>
          <w:u w:val="single"/>
        </w:rPr>
      </w:pPr>
      <w:r w:rsidRPr="006506F4">
        <w:rPr>
          <w:rFonts w:ascii="Times New Roman" w:hAnsi="Times New Roman"/>
          <w:sz w:val="24"/>
          <w:szCs w:val="24"/>
        </w:rPr>
        <w:t>8.5</w:t>
      </w:r>
      <w:r w:rsidR="004915D8" w:rsidRPr="006506F4">
        <w:rPr>
          <w:rFonts w:ascii="Times New Roman" w:hAnsi="Times New Roman"/>
          <w:sz w:val="24"/>
          <w:szCs w:val="24"/>
        </w:rPr>
        <w:t xml:space="preserve"> </w:t>
      </w:r>
      <w:r w:rsidR="00EE7E7E" w:rsidRPr="006506F4">
        <w:rPr>
          <w:rFonts w:ascii="Times New Roman" w:hAnsi="Times New Roman"/>
          <w:sz w:val="24"/>
          <w:szCs w:val="24"/>
        </w:rPr>
        <w:t xml:space="preserve">Контактная информация и ответственные лица </w:t>
      </w:r>
      <w:r w:rsidR="001B460D" w:rsidRPr="006506F4">
        <w:rPr>
          <w:rFonts w:ascii="Times New Roman" w:hAnsi="Times New Roman"/>
          <w:sz w:val="24"/>
          <w:szCs w:val="24"/>
        </w:rPr>
        <w:t>Подрядчика</w:t>
      </w:r>
      <w:r w:rsidR="000172D1" w:rsidRPr="006506F4">
        <w:rPr>
          <w:rFonts w:ascii="Times New Roman" w:hAnsi="Times New Roman"/>
          <w:sz w:val="24"/>
          <w:szCs w:val="24"/>
        </w:rPr>
        <w:t>:</w:t>
      </w:r>
    </w:p>
    <w:p w14:paraId="7A96742A" w14:textId="77777777" w:rsidR="004915D8" w:rsidRPr="006506F4" w:rsidRDefault="004915D8" w:rsidP="004915D8">
      <w:pPr>
        <w:tabs>
          <w:tab w:val="left" w:pos="0"/>
        </w:tabs>
        <w:suppressAutoHyphens/>
        <w:spacing w:after="0"/>
        <w:ind w:firstLine="425"/>
        <w:rPr>
          <w:rFonts w:ascii="Times New Roman" w:hAnsi="Times New Roman"/>
          <w:sz w:val="24"/>
          <w:szCs w:val="24"/>
        </w:rPr>
      </w:pPr>
    </w:p>
    <w:p w14:paraId="78F378F9" w14:textId="77777777" w:rsidR="000172D1" w:rsidRPr="006506F4" w:rsidRDefault="000172D1" w:rsidP="00F40544">
      <w:pPr>
        <w:tabs>
          <w:tab w:val="left" w:pos="0"/>
        </w:tabs>
        <w:suppressAutoHyphens/>
        <w:spacing w:after="0" w:line="240" w:lineRule="auto"/>
        <w:ind w:firstLine="426"/>
        <w:jc w:val="both"/>
        <w:rPr>
          <w:rFonts w:ascii="Times New Roman" w:hAnsi="Times New Roman"/>
          <w:sz w:val="24"/>
          <w:szCs w:val="24"/>
        </w:rPr>
      </w:pPr>
      <w:r w:rsidRPr="006506F4">
        <w:rPr>
          <w:rFonts w:ascii="Times New Roman" w:hAnsi="Times New Roman"/>
          <w:sz w:val="24"/>
          <w:szCs w:val="24"/>
        </w:rPr>
        <w:t>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w:t>
      </w:r>
    </w:p>
    <w:p w14:paraId="2F74E344" w14:textId="77777777" w:rsidR="000172D1" w:rsidRPr="006506F4" w:rsidRDefault="002E2F18" w:rsidP="00F40544">
      <w:pPr>
        <w:pStyle w:val="Default"/>
        <w:ind w:firstLine="426"/>
        <w:jc w:val="both"/>
        <w:rPr>
          <w:color w:val="auto"/>
        </w:rPr>
      </w:pPr>
      <w:r w:rsidRPr="006506F4">
        <w:rPr>
          <w:color w:val="auto"/>
        </w:rPr>
        <w:t>8</w:t>
      </w:r>
      <w:r w:rsidR="000172D1" w:rsidRPr="006506F4">
        <w:rPr>
          <w:color w:val="auto"/>
        </w:rPr>
        <w:t>.</w:t>
      </w:r>
      <w:r w:rsidR="00EE7E7E" w:rsidRPr="006506F4">
        <w:rPr>
          <w:color w:val="auto"/>
        </w:rPr>
        <w:t>5</w:t>
      </w:r>
      <w:r w:rsidR="000172D1" w:rsidRPr="006506F4">
        <w:rPr>
          <w:color w:val="auto"/>
        </w:rPr>
        <w:t>.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14:paraId="323F7674" w14:textId="77777777" w:rsidR="001A179F" w:rsidRPr="006506F4" w:rsidRDefault="001A179F" w:rsidP="00326A13">
      <w:pPr>
        <w:suppressAutoHyphens/>
        <w:spacing w:after="0" w:line="240" w:lineRule="auto"/>
        <w:ind w:firstLine="540"/>
        <w:jc w:val="both"/>
        <w:rPr>
          <w:rFonts w:ascii="Times New Roman" w:eastAsia="Times New Roman" w:hAnsi="Times New Roman"/>
          <w:b/>
          <w:color w:val="000000"/>
          <w:sz w:val="24"/>
          <w:szCs w:val="24"/>
          <w:lang w:eastAsia="ar-SA"/>
        </w:rPr>
      </w:pPr>
    </w:p>
    <w:p w14:paraId="47B0164F" w14:textId="77777777" w:rsidR="00326A13" w:rsidRPr="006506F4" w:rsidRDefault="002E2F18" w:rsidP="00326A13">
      <w:pPr>
        <w:suppressAutoHyphens/>
        <w:spacing w:after="0" w:line="240" w:lineRule="auto"/>
        <w:ind w:firstLine="540"/>
        <w:jc w:val="both"/>
        <w:rPr>
          <w:rFonts w:ascii="Times New Roman" w:eastAsia="Times New Roman" w:hAnsi="Times New Roman"/>
          <w:b/>
          <w:color w:val="000000"/>
          <w:sz w:val="24"/>
          <w:szCs w:val="24"/>
          <w:lang w:eastAsia="ar-SA"/>
        </w:rPr>
      </w:pPr>
      <w:r w:rsidRPr="006506F4">
        <w:rPr>
          <w:rFonts w:ascii="Times New Roman" w:eastAsia="Times New Roman" w:hAnsi="Times New Roman"/>
          <w:b/>
          <w:color w:val="000000"/>
          <w:sz w:val="24"/>
          <w:szCs w:val="24"/>
          <w:lang w:eastAsia="ar-SA"/>
        </w:rPr>
        <w:t>9</w:t>
      </w:r>
      <w:r w:rsidR="00326A13" w:rsidRPr="006506F4">
        <w:rPr>
          <w:rFonts w:ascii="Times New Roman" w:eastAsia="Times New Roman" w:hAnsi="Times New Roman"/>
          <w:b/>
          <w:color w:val="000000"/>
          <w:sz w:val="24"/>
          <w:szCs w:val="24"/>
          <w:lang w:eastAsia="ar-SA"/>
        </w:rPr>
        <w:t>. Срок действия договора.</w:t>
      </w:r>
    </w:p>
    <w:p w14:paraId="4954AA31" w14:textId="77777777" w:rsidR="007462B1" w:rsidRPr="006506F4" w:rsidRDefault="007462B1" w:rsidP="00326A13">
      <w:pPr>
        <w:suppressAutoHyphens/>
        <w:spacing w:after="0" w:line="240" w:lineRule="auto"/>
        <w:ind w:firstLine="540"/>
        <w:jc w:val="both"/>
        <w:rPr>
          <w:rFonts w:ascii="Times New Roman" w:eastAsia="Times New Roman" w:hAnsi="Times New Roman"/>
          <w:b/>
          <w:color w:val="000000"/>
          <w:sz w:val="24"/>
          <w:szCs w:val="24"/>
          <w:lang w:eastAsia="ar-SA"/>
        </w:rPr>
      </w:pPr>
    </w:p>
    <w:p w14:paraId="5011FD4E" w14:textId="0D8F65D9" w:rsidR="00326A13" w:rsidRPr="006506F4" w:rsidRDefault="002E2F18" w:rsidP="00367AEA">
      <w:pPr>
        <w:suppressAutoHyphens/>
        <w:spacing w:after="0" w:line="240" w:lineRule="auto"/>
        <w:ind w:firstLine="540"/>
        <w:jc w:val="both"/>
        <w:rPr>
          <w:rFonts w:ascii="Times New Roman" w:hAnsi="Times New Roman"/>
          <w:sz w:val="24"/>
          <w:szCs w:val="24"/>
        </w:rPr>
      </w:pPr>
      <w:r w:rsidRPr="006506F4">
        <w:rPr>
          <w:rFonts w:ascii="Times New Roman" w:eastAsia="Times New Roman" w:hAnsi="Times New Roman"/>
          <w:color w:val="000000"/>
          <w:sz w:val="24"/>
          <w:szCs w:val="24"/>
          <w:lang w:eastAsia="ar-SA"/>
        </w:rPr>
        <w:lastRenderedPageBreak/>
        <w:t>9</w:t>
      </w:r>
      <w:r w:rsidR="00326A13" w:rsidRPr="006506F4">
        <w:rPr>
          <w:rFonts w:ascii="Times New Roman" w:eastAsia="Times New Roman" w:hAnsi="Times New Roman"/>
          <w:color w:val="000000"/>
          <w:sz w:val="24"/>
          <w:szCs w:val="24"/>
          <w:lang w:eastAsia="ar-SA"/>
        </w:rPr>
        <w:t>.1</w:t>
      </w:r>
      <w:r w:rsidR="006506F4">
        <w:rPr>
          <w:rFonts w:ascii="Times New Roman" w:eastAsia="Times New Roman" w:hAnsi="Times New Roman"/>
          <w:color w:val="000000"/>
          <w:sz w:val="24"/>
          <w:szCs w:val="24"/>
          <w:lang w:eastAsia="ar-SA"/>
        </w:rPr>
        <w:t xml:space="preserve">. </w:t>
      </w:r>
      <w:r w:rsidR="0004339F" w:rsidRPr="006506F4">
        <w:rPr>
          <w:rFonts w:ascii="Times New Roman" w:hAnsi="Times New Roman"/>
          <w:sz w:val="24"/>
          <w:szCs w:val="24"/>
        </w:rPr>
        <w:t xml:space="preserve">Договор вступает в силу с момента </w:t>
      </w:r>
      <w:r w:rsidR="007565E8" w:rsidRPr="006506F4">
        <w:rPr>
          <w:rFonts w:ascii="Times New Roman" w:hAnsi="Times New Roman"/>
          <w:sz w:val="24"/>
          <w:szCs w:val="24"/>
        </w:rPr>
        <w:t xml:space="preserve">его </w:t>
      </w:r>
      <w:r w:rsidR="0004339F" w:rsidRPr="006506F4">
        <w:rPr>
          <w:rFonts w:ascii="Times New Roman" w:hAnsi="Times New Roman"/>
          <w:sz w:val="24"/>
          <w:szCs w:val="24"/>
        </w:rPr>
        <w:t>подписания</w:t>
      </w:r>
      <w:r w:rsidR="007565E8" w:rsidRPr="006506F4">
        <w:rPr>
          <w:rFonts w:ascii="Times New Roman" w:hAnsi="Times New Roman"/>
          <w:sz w:val="24"/>
          <w:szCs w:val="24"/>
        </w:rPr>
        <w:t xml:space="preserve"> Сторонами</w:t>
      </w:r>
      <w:r w:rsidR="0004339F" w:rsidRPr="006506F4">
        <w:rPr>
          <w:rFonts w:ascii="Times New Roman" w:hAnsi="Times New Roman"/>
          <w:sz w:val="24"/>
          <w:szCs w:val="24"/>
        </w:rPr>
        <w:t xml:space="preserve"> и действует </w:t>
      </w:r>
      <w:r w:rsidR="006506F4">
        <w:rPr>
          <w:rFonts w:ascii="Times New Roman" w:hAnsi="Times New Roman"/>
          <w:sz w:val="24"/>
          <w:szCs w:val="24"/>
        </w:rPr>
        <w:t>1 (один) год с даты заключения</w:t>
      </w:r>
      <w:r w:rsidR="0004339F" w:rsidRPr="006506F4">
        <w:rPr>
          <w:rFonts w:ascii="Times New Roman" w:hAnsi="Times New Roman"/>
          <w:sz w:val="24"/>
          <w:szCs w:val="24"/>
        </w:rPr>
        <w:t xml:space="preserve">, а в части оплаты </w:t>
      </w:r>
      <w:r w:rsidR="006506F4">
        <w:rPr>
          <w:rFonts w:ascii="Times New Roman" w:hAnsi="Times New Roman"/>
          <w:sz w:val="24"/>
          <w:szCs w:val="24"/>
        </w:rPr>
        <w:t xml:space="preserve">- </w:t>
      </w:r>
      <w:r w:rsidR="0004339F" w:rsidRPr="006506F4">
        <w:rPr>
          <w:rFonts w:ascii="Times New Roman" w:hAnsi="Times New Roman"/>
          <w:sz w:val="24"/>
          <w:szCs w:val="24"/>
        </w:rPr>
        <w:t>до полного исполнения своих обязательств.</w:t>
      </w:r>
    </w:p>
    <w:p w14:paraId="5D2F7B91" w14:textId="5142F1A0" w:rsidR="00A110AC" w:rsidRDefault="00A110AC" w:rsidP="00326A13">
      <w:pPr>
        <w:suppressAutoHyphens/>
        <w:spacing w:after="0" w:line="240" w:lineRule="auto"/>
        <w:jc w:val="both"/>
        <w:rPr>
          <w:rFonts w:ascii="Times New Roman" w:eastAsia="Times New Roman" w:hAnsi="Times New Roman"/>
          <w:sz w:val="24"/>
          <w:szCs w:val="24"/>
          <w:lang w:eastAsia="ar-SA"/>
        </w:rPr>
      </w:pPr>
    </w:p>
    <w:p w14:paraId="103C5F05" w14:textId="7715F8C3" w:rsidR="006506F4" w:rsidRDefault="006506F4" w:rsidP="00326A13">
      <w:pPr>
        <w:suppressAutoHyphens/>
        <w:spacing w:after="0" w:line="240" w:lineRule="auto"/>
        <w:jc w:val="both"/>
        <w:rPr>
          <w:rFonts w:ascii="Times New Roman" w:eastAsia="Times New Roman" w:hAnsi="Times New Roman"/>
          <w:sz w:val="24"/>
          <w:szCs w:val="24"/>
          <w:lang w:eastAsia="ar-SA"/>
        </w:rPr>
      </w:pPr>
    </w:p>
    <w:p w14:paraId="20F548A7" w14:textId="77777777" w:rsidR="006506F4" w:rsidRPr="006506F4" w:rsidRDefault="006506F4" w:rsidP="00326A13">
      <w:pPr>
        <w:suppressAutoHyphens/>
        <w:spacing w:after="0" w:line="240" w:lineRule="auto"/>
        <w:jc w:val="both"/>
        <w:rPr>
          <w:rFonts w:ascii="Times New Roman" w:eastAsia="Times New Roman" w:hAnsi="Times New Roman"/>
          <w:sz w:val="24"/>
          <w:szCs w:val="24"/>
          <w:lang w:eastAsia="ar-SA"/>
        </w:rPr>
      </w:pPr>
    </w:p>
    <w:p w14:paraId="01A4488A" w14:textId="77777777" w:rsidR="00E70467" w:rsidRPr="006506F4" w:rsidRDefault="002E2F18" w:rsidP="00E70467">
      <w:pPr>
        <w:suppressAutoHyphens/>
        <w:spacing w:after="0" w:line="240" w:lineRule="auto"/>
        <w:ind w:firstLine="567"/>
        <w:jc w:val="both"/>
        <w:rPr>
          <w:rFonts w:ascii="Times New Roman" w:eastAsia="Times New Roman" w:hAnsi="Times New Roman"/>
          <w:b/>
          <w:color w:val="000000"/>
          <w:sz w:val="24"/>
          <w:szCs w:val="24"/>
          <w:lang w:eastAsia="ar-SA"/>
        </w:rPr>
      </w:pPr>
      <w:r w:rsidRPr="006506F4">
        <w:rPr>
          <w:rFonts w:ascii="Times New Roman" w:eastAsia="Times New Roman" w:hAnsi="Times New Roman"/>
          <w:b/>
          <w:color w:val="000000"/>
          <w:sz w:val="24"/>
          <w:szCs w:val="24"/>
          <w:lang w:eastAsia="ar-SA"/>
        </w:rPr>
        <w:t>10</w:t>
      </w:r>
      <w:r w:rsidR="0044595D" w:rsidRPr="006506F4">
        <w:rPr>
          <w:rFonts w:ascii="Times New Roman" w:eastAsia="Times New Roman" w:hAnsi="Times New Roman"/>
          <w:b/>
          <w:color w:val="000000"/>
          <w:sz w:val="24"/>
          <w:szCs w:val="24"/>
          <w:lang w:eastAsia="ar-SA"/>
        </w:rPr>
        <w:t>. Применимое право и порядок разрешения.</w:t>
      </w:r>
    </w:p>
    <w:p w14:paraId="167F87F7" w14:textId="77777777" w:rsidR="001A179F" w:rsidRPr="006506F4" w:rsidRDefault="001A179F" w:rsidP="0044595D">
      <w:pPr>
        <w:suppressAutoHyphens/>
        <w:spacing w:after="0" w:line="240" w:lineRule="auto"/>
        <w:ind w:firstLine="567"/>
        <w:jc w:val="both"/>
        <w:rPr>
          <w:rFonts w:ascii="Times New Roman" w:eastAsia="Times New Roman" w:hAnsi="Times New Roman"/>
          <w:b/>
          <w:color w:val="000000"/>
          <w:sz w:val="24"/>
          <w:szCs w:val="24"/>
          <w:lang w:eastAsia="ar-SA"/>
        </w:rPr>
      </w:pPr>
    </w:p>
    <w:p w14:paraId="358FBA31" w14:textId="77777777" w:rsidR="0044595D" w:rsidRPr="006506F4" w:rsidRDefault="002E2F18" w:rsidP="0044595D">
      <w:pPr>
        <w:pStyle w:val="ad"/>
        <w:widowControl w:val="0"/>
        <w:suppressAutoHyphens/>
        <w:spacing w:before="120"/>
        <w:ind w:left="0" w:firstLine="426"/>
        <w:jc w:val="both"/>
        <w:rPr>
          <w:rFonts w:eastAsia="Calibri"/>
        </w:rPr>
      </w:pPr>
      <w:r w:rsidRPr="006506F4">
        <w:rPr>
          <w:rFonts w:eastAsia="Calibri"/>
        </w:rPr>
        <w:t>10</w:t>
      </w:r>
      <w:r w:rsidR="0044595D" w:rsidRPr="006506F4">
        <w:rPr>
          <w:rFonts w:eastAsia="Calibri"/>
        </w:rPr>
        <w:t>.1. Отношения, возникающие из настоящего Договора, регулируются правом Российской Федерации.</w:t>
      </w:r>
    </w:p>
    <w:p w14:paraId="65E6B643" w14:textId="77777777" w:rsidR="0044595D" w:rsidRPr="006506F4" w:rsidRDefault="002E2F18" w:rsidP="0044595D">
      <w:pPr>
        <w:pStyle w:val="ad"/>
        <w:widowControl w:val="0"/>
        <w:suppressAutoHyphens/>
        <w:spacing w:before="120"/>
        <w:ind w:left="0" w:firstLine="426"/>
        <w:jc w:val="both"/>
        <w:rPr>
          <w:rFonts w:eastAsia="Calibri"/>
        </w:rPr>
      </w:pPr>
      <w:r w:rsidRPr="006506F4">
        <w:rPr>
          <w:rFonts w:eastAsia="Calibri"/>
        </w:rPr>
        <w:t>10</w:t>
      </w:r>
      <w:r w:rsidR="0044595D" w:rsidRPr="006506F4">
        <w:rPr>
          <w:rFonts w:eastAsia="Calibri"/>
        </w:rPr>
        <w:t>.2. Все споры и разногласия по настоящему Договору Стороны будут рассматривать предварительно в претензионном порядке. Срок рассмотрения претензии 10 (десять) рабочих дней с момента ее доставки.</w:t>
      </w:r>
    </w:p>
    <w:p w14:paraId="5EEB235F" w14:textId="77777777" w:rsidR="0044595D" w:rsidRPr="006506F4" w:rsidRDefault="002E2F18" w:rsidP="0044595D">
      <w:pPr>
        <w:pStyle w:val="ad"/>
        <w:widowControl w:val="0"/>
        <w:suppressAutoHyphens/>
        <w:spacing w:before="120"/>
        <w:ind w:left="0" w:firstLine="426"/>
        <w:jc w:val="both"/>
        <w:rPr>
          <w:rFonts w:eastAsia="Calibri"/>
        </w:rPr>
      </w:pPr>
      <w:r w:rsidRPr="006506F4">
        <w:rPr>
          <w:rFonts w:eastAsia="Calibri"/>
        </w:rPr>
        <w:t>10</w:t>
      </w:r>
      <w:r w:rsidR="0044595D" w:rsidRPr="006506F4">
        <w:rPr>
          <w:rFonts w:eastAsia="Calibri"/>
        </w:rPr>
        <w:t>.3. Претензия в рамках настоящего Договора должна быть направлена в по</w:t>
      </w:r>
      <w:r w:rsidR="00706102" w:rsidRPr="006506F4">
        <w:rPr>
          <w:rFonts w:eastAsia="Calibri"/>
        </w:rPr>
        <w:t>рядке, предусмотренном п. 8</w:t>
      </w:r>
      <w:r w:rsidR="0044595D" w:rsidRPr="006506F4">
        <w:rPr>
          <w:rFonts w:eastAsia="Calibri"/>
        </w:rPr>
        <w:t>.1. Договора.</w:t>
      </w:r>
    </w:p>
    <w:p w14:paraId="7DB8D717" w14:textId="6F3CBC25" w:rsidR="00E70467" w:rsidRPr="006506F4" w:rsidRDefault="00E70467" w:rsidP="00E70467">
      <w:pPr>
        <w:pStyle w:val="Default"/>
        <w:ind w:firstLine="426"/>
        <w:jc w:val="both"/>
        <w:rPr>
          <w:color w:val="auto"/>
        </w:rPr>
      </w:pPr>
      <w:r w:rsidRPr="006506F4">
        <w:rPr>
          <w:color w:val="auto"/>
        </w:rPr>
        <w:t>10</w:t>
      </w:r>
      <w:r w:rsidR="0044595D" w:rsidRPr="006506F4">
        <w:rPr>
          <w:color w:val="auto"/>
        </w:rPr>
        <w:t>.4. В случае если споры и разногласия не урегулированы в претензионном поря</w:t>
      </w:r>
      <w:r w:rsidR="00706102" w:rsidRPr="006506F4">
        <w:rPr>
          <w:color w:val="auto"/>
        </w:rPr>
        <w:t>дке в сроки, определенные в п. 10</w:t>
      </w:r>
      <w:r w:rsidR="0044595D" w:rsidRPr="006506F4">
        <w:rPr>
          <w:color w:val="auto"/>
        </w:rPr>
        <w:t xml:space="preserve">.2. Договора, каждая из Сторон вправе обратиться с иском о разрешении спора в Арбитражный суд </w:t>
      </w:r>
      <w:r w:rsidR="009A3008" w:rsidRPr="006506F4">
        <w:rPr>
          <w:color w:val="auto"/>
        </w:rPr>
        <w:t>Республик</w:t>
      </w:r>
      <w:r w:rsidR="00CF2871" w:rsidRPr="006506F4">
        <w:rPr>
          <w:color w:val="auto"/>
        </w:rPr>
        <w:t>и</w:t>
      </w:r>
      <w:r w:rsidR="009A3008" w:rsidRPr="006506F4">
        <w:rPr>
          <w:color w:val="auto"/>
        </w:rPr>
        <w:t xml:space="preserve"> </w:t>
      </w:r>
      <w:r w:rsidR="006506F4" w:rsidRPr="006506F4">
        <w:rPr>
          <w:color w:val="auto"/>
        </w:rPr>
        <w:t>Башкортостан.</w:t>
      </w:r>
    </w:p>
    <w:p w14:paraId="3720768E" w14:textId="77777777" w:rsidR="00E70467" w:rsidRPr="006506F4" w:rsidRDefault="00E70467" w:rsidP="00E70467">
      <w:pPr>
        <w:pStyle w:val="Default"/>
        <w:ind w:firstLine="426"/>
        <w:jc w:val="both"/>
        <w:rPr>
          <w:color w:val="auto"/>
        </w:rPr>
      </w:pPr>
    </w:p>
    <w:p w14:paraId="73710052" w14:textId="77777777" w:rsidR="00E70467" w:rsidRPr="006506F4" w:rsidRDefault="00E70467" w:rsidP="006506F4">
      <w:pPr>
        <w:autoSpaceDE w:val="0"/>
        <w:autoSpaceDN w:val="0"/>
        <w:adjustRightInd w:val="0"/>
        <w:ind w:firstLine="567"/>
        <w:rPr>
          <w:rFonts w:ascii="Times New Roman" w:eastAsia="Times New Roman" w:hAnsi="Times New Roman"/>
          <w:b/>
          <w:bCs/>
          <w:sz w:val="24"/>
          <w:szCs w:val="24"/>
        </w:rPr>
      </w:pPr>
      <w:r w:rsidRPr="006506F4">
        <w:rPr>
          <w:rFonts w:ascii="Times New Roman" w:eastAsia="Times New Roman" w:hAnsi="Times New Roman"/>
          <w:b/>
          <w:color w:val="000000"/>
          <w:sz w:val="24"/>
          <w:szCs w:val="24"/>
          <w:lang w:eastAsia="ar-SA"/>
        </w:rPr>
        <w:t xml:space="preserve">11. </w:t>
      </w:r>
      <w:r w:rsidRPr="006506F4">
        <w:rPr>
          <w:rFonts w:ascii="Times New Roman" w:hAnsi="Times New Roman"/>
          <w:b/>
          <w:bCs/>
          <w:iCs/>
          <w:sz w:val="24"/>
          <w:szCs w:val="24"/>
        </w:rPr>
        <w:t>Условия ЭДО.</w:t>
      </w:r>
    </w:p>
    <w:p w14:paraId="512648B8" w14:textId="2D764652" w:rsidR="00094086" w:rsidRPr="006506F4" w:rsidRDefault="00094086" w:rsidP="00094086">
      <w:pPr>
        <w:spacing w:after="0" w:line="240" w:lineRule="auto"/>
        <w:ind w:firstLine="426"/>
        <w:jc w:val="both"/>
        <w:rPr>
          <w:rFonts w:ascii="Times New Roman" w:eastAsia="Times New Roman" w:hAnsi="Times New Roman"/>
          <w:color w:val="000000"/>
          <w:sz w:val="24"/>
          <w:szCs w:val="24"/>
          <w:lang w:eastAsia="ar-SA"/>
        </w:rPr>
      </w:pPr>
      <w:r w:rsidRPr="006506F4">
        <w:rPr>
          <w:rFonts w:ascii="Times New Roman" w:eastAsia="Times New Roman" w:hAnsi="Times New Roman"/>
          <w:color w:val="000000"/>
          <w:sz w:val="24"/>
          <w:szCs w:val="24"/>
          <w:lang w:eastAsia="ar-SA"/>
        </w:rPr>
        <w:t xml:space="preserve">11.1.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w:t>
      </w:r>
      <w:hyperlink r:id="rId9" w:history="1">
        <w:r w:rsidR="004377D3" w:rsidRPr="00F44529">
          <w:rPr>
            <w:rStyle w:val="aa"/>
          </w:rPr>
          <w:t xml:space="preserve"> </w:t>
        </w:r>
        <w:r w:rsidR="004377D3" w:rsidRPr="00F44529">
          <w:rPr>
            <w:rStyle w:val="aa"/>
            <w:rFonts w:ascii="Times New Roman" w:eastAsia="Times New Roman" w:hAnsi="Times New Roman"/>
            <w:sz w:val="24"/>
            <w:szCs w:val="24"/>
            <w:lang w:eastAsia="ar-SA"/>
          </w:rPr>
          <w:t>http://www.bashtel.ru/dokumenty/</w:t>
        </w:r>
      </w:hyperlink>
      <w:r w:rsidRPr="006506F4">
        <w:rPr>
          <w:rFonts w:ascii="Times New Roman" w:eastAsia="Times New Roman" w:hAnsi="Times New Roman"/>
          <w:color w:val="000000"/>
          <w:sz w:val="24"/>
          <w:szCs w:val="24"/>
          <w:lang w:eastAsia="ar-SA"/>
        </w:rPr>
        <w:t>.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44C0894B" w14:textId="1245B5CC" w:rsidR="00094086" w:rsidRPr="006506F4" w:rsidRDefault="00094086" w:rsidP="00094086">
      <w:pPr>
        <w:suppressAutoHyphens/>
        <w:spacing w:after="0" w:line="240" w:lineRule="auto"/>
        <w:ind w:firstLine="540"/>
        <w:jc w:val="both"/>
        <w:rPr>
          <w:rFonts w:ascii="Times New Roman" w:eastAsia="Times New Roman" w:hAnsi="Times New Roman"/>
          <w:color w:val="000000"/>
          <w:sz w:val="24"/>
          <w:szCs w:val="24"/>
          <w:lang w:eastAsia="ar-SA"/>
        </w:rPr>
      </w:pPr>
      <w:r w:rsidRPr="006506F4">
        <w:rPr>
          <w:rFonts w:ascii="Times New Roman" w:eastAsia="Times New Roman" w:hAnsi="Times New Roman"/>
          <w:color w:val="000000"/>
          <w:sz w:val="24"/>
          <w:szCs w:val="24"/>
          <w:lang w:eastAsia="ar-SA"/>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w:t>
      </w:r>
      <w:proofErr w:type="gramStart"/>
      <w:r w:rsidRPr="006506F4">
        <w:rPr>
          <w:rFonts w:ascii="Times New Roman" w:eastAsia="Times New Roman" w:hAnsi="Times New Roman"/>
          <w:color w:val="000000"/>
          <w:sz w:val="24"/>
          <w:szCs w:val="24"/>
          <w:lang w:eastAsia="ar-SA"/>
        </w:rPr>
        <w:t>документами  Поставщик</w:t>
      </w:r>
      <w:proofErr w:type="gramEnd"/>
      <w:r w:rsidRPr="006506F4">
        <w:rPr>
          <w:rFonts w:ascii="Times New Roman" w:eastAsia="Times New Roman" w:hAnsi="Times New Roman"/>
          <w:color w:val="000000"/>
          <w:sz w:val="24"/>
          <w:szCs w:val="24"/>
          <w:lang w:eastAsia="ar-SA"/>
        </w:rPr>
        <w:t xml:space="preserve"> присоединяется к соглашению об использовании электронных документов, размещенном по адресу </w:t>
      </w:r>
      <w:hyperlink r:id="rId10" w:history="1">
        <w:r w:rsidR="004377D3" w:rsidRPr="00F44529">
          <w:rPr>
            <w:rStyle w:val="aa"/>
          </w:rPr>
          <w:t xml:space="preserve"> </w:t>
        </w:r>
        <w:r w:rsidR="004377D3" w:rsidRPr="00F44529">
          <w:rPr>
            <w:rStyle w:val="aa"/>
            <w:rFonts w:ascii="Times New Roman" w:eastAsia="Times New Roman" w:hAnsi="Times New Roman"/>
            <w:sz w:val="24"/>
            <w:szCs w:val="24"/>
            <w:lang w:eastAsia="ar-SA"/>
          </w:rPr>
          <w:t>http://www.bashtel.ru/dokumenty/</w:t>
        </w:r>
      </w:hyperlink>
      <w:r w:rsidRPr="006506F4">
        <w:rPr>
          <w:rFonts w:ascii="Times New Roman" w:eastAsia="Times New Roman" w:hAnsi="Times New Roman"/>
          <w:color w:val="000000"/>
          <w:sz w:val="24"/>
          <w:szCs w:val="24"/>
          <w:lang w:eastAsia="ar-SA"/>
        </w:rPr>
        <w:t>.</w:t>
      </w:r>
    </w:p>
    <w:p w14:paraId="295FE2E8" w14:textId="77777777" w:rsidR="00E70467" w:rsidRPr="006506F4" w:rsidRDefault="00E70467" w:rsidP="00E70467">
      <w:pPr>
        <w:tabs>
          <w:tab w:val="left" w:pos="851"/>
        </w:tabs>
        <w:spacing w:after="0" w:line="240" w:lineRule="auto"/>
        <w:ind w:firstLine="567"/>
        <w:jc w:val="both"/>
        <w:rPr>
          <w:rFonts w:ascii="Times New Roman" w:hAnsi="Times New Roman"/>
          <w:color w:val="000000"/>
          <w:sz w:val="24"/>
          <w:szCs w:val="24"/>
        </w:rPr>
      </w:pPr>
    </w:p>
    <w:p w14:paraId="5E909DE5" w14:textId="77777777" w:rsidR="007462B1" w:rsidRPr="006506F4" w:rsidRDefault="007462B1" w:rsidP="00326A13">
      <w:pPr>
        <w:suppressAutoHyphens/>
        <w:spacing w:after="0" w:line="240" w:lineRule="auto"/>
        <w:jc w:val="both"/>
        <w:rPr>
          <w:rFonts w:ascii="Times New Roman" w:eastAsia="Times New Roman" w:hAnsi="Times New Roman"/>
          <w:b/>
          <w:sz w:val="24"/>
          <w:szCs w:val="24"/>
          <w:lang w:eastAsia="ar-SA"/>
        </w:rPr>
      </w:pPr>
    </w:p>
    <w:p w14:paraId="6D063C32" w14:textId="77777777" w:rsidR="00326A13" w:rsidRPr="006506F4" w:rsidRDefault="00E70467" w:rsidP="006506F4">
      <w:pPr>
        <w:suppressAutoHyphens/>
        <w:spacing w:after="0" w:line="240" w:lineRule="auto"/>
        <w:ind w:firstLine="540"/>
        <w:rPr>
          <w:rFonts w:ascii="Times New Roman" w:eastAsia="Times New Roman" w:hAnsi="Times New Roman"/>
          <w:b/>
          <w:sz w:val="24"/>
          <w:szCs w:val="24"/>
          <w:lang w:eastAsia="ar-SA"/>
        </w:rPr>
      </w:pPr>
      <w:r w:rsidRPr="006506F4">
        <w:rPr>
          <w:rFonts w:ascii="Times New Roman" w:eastAsia="Times New Roman" w:hAnsi="Times New Roman"/>
          <w:b/>
          <w:sz w:val="24"/>
          <w:szCs w:val="24"/>
          <w:lang w:eastAsia="ar-SA"/>
        </w:rPr>
        <w:t>12</w:t>
      </w:r>
      <w:r w:rsidR="00326A13" w:rsidRPr="006506F4">
        <w:rPr>
          <w:rFonts w:ascii="Times New Roman" w:eastAsia="Times New Roman" w:hAnsi="Times New Roman"/>
          <w:b/>
          <w:sz w:val="24"/>
          <w:szCs w:val="24"/>
          <w:lang w:eastAsia="ar-SA"/>
        </w:rPr>
        <w:t>. Прочие условия</w:t>
      </w:r>
      <w:r w:rsidR="001A179F" w:rsidRPr="006506F4">
        <w:rPr>
          <w:rFonts w:ascii="Times New Roman" w:eastAsia="Times New Roman" w:hAnsi="Times New Roman"/>
          <w:b/>
          <w:sz w:val="24"/>
          <w:szCs w:val="24"/>
          <w:lang w:eastAsia="ar-SA"/>
        </w:rPr>
        <w:t>.</w:t>
      </w:r>
    </w:p>
    <w:p w14:paraId="23403A7C" w14:textId="77777777" w:rsidR="001A179F" w:rsidRPr="006506F4" w:rsidRDefault="001A179F" w:rsidP="00326A13">
      <w:pPr>
        <w:suppressAutoHyphens/>
        <w:spacing w:after="0" w:line="240" w:lineRule="auto"/>
        <w:ind w:firstLine="540"/>
        <w:jc w:val="both"/>
        <w:rPr>
          <w:rFonts w:ascii="Times New Roman" w:eastAsia="Times New Roman" w:hAnsi="Times New Roman"/>
          <w:b/>
          <w:sz w:val="24"/>
          <w:szCs w:val="24"/>
          <w:lang w:eastAsia="ar-SA"/>
        </w:rPr>
      </w:pPr>
    </w:p>
    <w:p w14:paraId="7210654F" w14:textId="77777777" w:rsidR="00326A13" w:rsidRPr="006506F4" w:rsidRDefault="00E70467" w:rsidP="00326A13">
      <w:pPr>
        <w:suppressAutoHyphens/>
        <w:spacing w:after="0" w:line="240" w:lineRule="auto"/>
        <w:ind w:firstLine="540"/>
        <w:jc w:val="both"/>
        <w:rPr>
          <w:rFonts w:ascii="Times New Roman" w:eastAsia="Times New Roman" w:hAnsi="Times New Roman"/>
          <w:sz w:val="24"/>
          <w:szCs w:val="24"/>
          <w:lang w:eastAsia="ar-SA"/>
        </w:rPr>
      </w:pPr>
      <w:r w:rsidRPr="006506F4">
        <w:rPr>
          <w:rFonts w:ascii="Times New Roman" w:eastAsia="Times New Roman" w:hAnsi="Times New Roman"/>
          <w:sz w:val="24"/>
          <w:szCs w:val="24"/>
          <w:lang w:eastAsia="ar-SA"/>
        </w:rPr>
        <w:t>12</w:t>
      </w:r>
      <w:r w:rsidR="00326A13" w:rsidRPr="006506F4">
        <w:rPr>
          <w:rFonts w:ascii="Times New Roman" w:eastAsia="Times New Roman" w:hAnsi="Times New Roman"/>
          <w:sz w:val="24"/>
          <w:szCs w:val="24"/>
          <w:lang w:eastAsia="ar-SA"/>
        </w:rPr>
        <w:t xml:space="preserve">.1. Во всем, что не урегулировано положениями настоящего </w:t>
      </w:r>
      <w:r w:rsidR="009737AE" w:rsidRPr="006506F4">
        <w:rPr>
          <w:rFonts w:ascii="Times New Roman" w:eastAsia="Times New Roman" w:hAnsi="Times New Roman"/>
          <w:sz w:val="24"/>
          <w:szCs w:val="24"/>
          <w:lang w:eastAsia="ar-SA"/>
        </w:rPr>
        <w:t>Договора</w:t>
      </w:r>
      <w:r w:rsidR="00326A13" w:rsidRPr="006506F4">
        <w:rPr>
          <w:rFonts w:ascii="Times New Roman" w:eastAsia="Times New Roman" w:hAnsi="Times New Roman"/>
          <w:sz w:val="24"/>
          <w:szCs w:val="24"/>
          <w:lang w:eastAsia="ar-SA"/>
        </w:rPr>
        <w:t>, стороны руководствуются действующим законодательством</w:t>
      </w:r>
      <w:r w:rsidR="009737AE" w:rsidRPr="006506F4">
        <w:rPr>
          <w:rFonts w:ascii="Times New Roman" w:eastAsia="Times New Roman" w:hAnsi="Times New Roman"/>
          <w:sz w:val="24"/>
          <w:szCs w:val="24"/>
          <w:lang w:eastAsia="ar-SA"/>
        </w:rPr>
        <w:t xml:space="preserve"> РФ</w:t>
      </w:r>
      <w:r w:rsidR="00326A13" w:rsidRPr="006506F4">
        <w:rPr>
          <w:rFonts w:ascii="Times New Roman" w:eastAsia="Times New Roman" w:hAnsi="Times New Roman"/>
          <w:sz w:val="24"/>
          <w:szCs w:val="24"/>
          <w:lang w:eastAsia="ar-SA"/>
        </w:rPr>
        <w:t>.</w:t>
      </w:r>
    </w:p>
    <w:p w14:paraId="7A0B85BA" w14:textId="77777777" w:rsidR="00C370CA" w:rsidRPr="006506F4" w:rsidRDefault="00E70467" w:rsidP="00326A13">
      <w:pPr>
        <w:suppressAutoHyphens/>
        <w:spacing w:after="0" w:line="240" w:lineRule="auto"/>
        <w:ind w:firstLine="540"/>
        <w:jc w:val="both"/>
        <w:rPr>
          <w:rFonts w:ascii="Times New Roman" w:eastAsia="Times New Roman" w:hAnsi="Times New Roman"/>
          <w:sz w:val="24"/>
          <w:szCs w:val="24"/>
          <w:lang w:eastAsia="ar-SA"/>
        </w:rPr>
      </w:pPr>
      <w:r w:rsidRPr="006506F4">
        <w:rPr>
          <w:rFonts w:ascii="Times New Roman" w:eastAsia="Times New Roman" w:hAnsi="Times New Roman"/>
          <w:sz w:val="24"/>
          <w:szCs w:val="24"/>
          <w:lang w:eastAsia="ar-SA"/>
        </w:rPr>
        <w:t>12</w:t>
      </w:r>
      <w:r w:rsidR="00C370CA" w:rsidRPr="006506F4">
        <w:rPr>
          <w:rFonts w:ascii="Times New Roman" w:eastAsia="Times New Roman" w:hAnsi="Times New Roman"/>
          <w:sz w:val="24"/>
          <w:szCs w:val="24"/>
          <w:lang w:eastAsia="ar-SA"/>
        </w:rPr>
        <w:t>.2. Настоящий Договор составлен в двух экземплярах, имеющих равную юридическую силу, по одному для каждой из Сторон, 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p>
    <w:p w14:paraId="27161E7E" w14:textId="77777777" w:rsidR="0004339F" w:rsidRPr="006506F4" w:rsidRDefault="00E70467" w:rsidP="0004339F">
      <w:pPr>
        <w:suppressAutoHyphens/>
        <w:spacing w:after="0" w:line="240" w:lineRule="auto"/>
        <w:ind w:firstLine="540"/>
        <w:jc w:val="both"/>
        <w:rPr>
          <w:rFonts w:ascii="Times New Roman" w:eastAsia="Times New Roman" w:hAnsi="Times New Roman"/>
          <w:sz w:val="24"/>
          <w:szCs w:val="24"/>
          <w:lang w:eastAsia="ar-SA"/>
        </w:rPr>
      </w:pPr>
      <w:r w:rsidRPr="006506F4">
        <w:rPr>
          <w:rFonts w:ascii="Times New Roman" w:eastAsia="Times New Roman" w:hAnsi="Times New Roman"/>
          <w:sz w:val="24"/>
          <w:szCs w:val="24"/>
          <w:lang w:eastAsia="ar-SA"/>
        </w:rPr>
        <w:t>12</w:t>
      </w:r>
      <w:r w:rsidR="0004339F" w:rsidRPr="006506F4">
        <w:rPr>
          <w:rFonts w:ascii="Times New Roman" w:eastAsia="Times New Roman" w:hAnsi="Times New Roman"/>
          <w:color w:val="000000"/>
          <w:sz w:val="24"/>
          <w:szCs w:val="24"/>
          <w:lang w:eastAsia="ar-SA"/>
        </w:rPr>
        <w:t>.</w:t>
      </w:r>
      <w:r w:rsidR="00C370CA" w:rsidRPr="006506F4">
        <w:rPr>
          <w:rFonts w:ascii="Times New Roman" w:eastAsia="Times New Roman" w:hAnsi="Times New Roman"/>
          <w:color w:val="000000"/>
          <w:sz w:val="24"/>
          <w:szCs w:val="24"/>
          <w:lang w:eastAsia="ar-SA"/>
        </w:rPr>
        <w:t>3</w:t>
      </w:r>
      <w:r w:rsidR="0004339F" w:rsidRPr="006506F4">
        <w:rPr>
          <w:rFonts w:ascii="Times New Roman" w:eastAsia="Times New Roman" w:hAnsi="Times New Roman"/>
          <w:color w:val="000000"/>
          <w:sz w:val="24"/>
          <w:szCs w:val="24"/>
          <w:lang w:eastAsia="ar-SA"/>
        </w:rPr>
        <w:t xml:space="preserve">. </w:t>
      </w:r>
      <w:r w:rsidR="00861ECF" w:rsidRPr="006506F4">
        <w:rPr>
          <w:rFonts w:ascii="Times New Roman" w:eastAsia="Times New Roman" w:hAnsi="Times New Roman"/>
          <w:sz w:val="24"/>
          <w:szCs w:val="24"/>
          <w:lang w:eastAsia="ar-SA"/>
        </w:rPr>
        <w:t>Любые изменения и дополнения к Договору оформляются по письменному соглашению Сторон, в том числе дополнительными соглашениями, являющимися его неотъемлемой частью, которые будут действительны лишь при условии, что они совершены в письменной форме и подписаны обеими Сторонами</w:t>
      </w:r>
      <w:r w:rsidR="0004339F" w:rsidRPr="006506F4">
        <w:rPr>
          <w:rFonts w:ascii="Times New Roman" w:eastAsia="Times New Roman" w:hAnsi="Times New Roman"/>
          <w:sz w:val="24"/>
          <w:szCs w:val="24"/>
          <w:lang w:eastAsia="ar-SA"/>
        </w:rPr>
        <w:t>.</w:t>
      </w:r>
    </w:p>
    <w:p w14:paraId="169C8D3C" w14:textId="77777777" w:rsidR="0004339F" w:rsidRPr="006506F4" w:rsidRDefault="00E70467" w:rsidP="0004339F">
      <w:pPr>
        <w:suppressAutoHyphens/>
        <w:spacing w:after="0" w:line="240" w:lineRule="auto"/>
        <w:ind w:firstLine="540"/>
        <w:jc w:val="both"/>
        <w:rPr>
          <w:rFonts w:ascii="Times New Roman" w:eastAsia="Times New Roman" w:hAnsi="Times New Roman"/>
          <w:sz w:val="24"/>
          <w:szCs w:val="24"/>
          <w:lang w:eastAsia="ar-SA"/>
        </w:rPr>
      </w:pPr>
      <w:r w:rsidRPr="006506F4">
        <w:rPr>
          <w:rFonts w:ascii="Times New Roman" w:eastAsia="Times New Roman" w:hAnsi="Times New Roman"/>
          <w:sz w:val="24"/>
          <w:szCs w:val="24"/>
          <w:lang w:eastAsia="ar-SA"/>
        </w:rPr>
        <w:t>12</w:t>
      </w:r>
      <w:r w:rsidR="0004339F" w:rsidRPr="006506F4">
        <w:rPr>
          <w:rFonts w:ascii="Times New Roman" w:eastAsia="Times New Roman" w:hAnsi="Times New Roman"/>
          <w:color w:val="000000"/>
          <w:sz w:val="24"/>
          <w:szCs w:val="24"/>
          <w:lang w:eastAsia="ar-SA"/>
        </w:rPr>
        <w:t>.</w:t>
      </w:r>
      <w:r w:rsidR="00C370CA" w:rsidRPr="006506F4">
        <w:rPr>
          <w:rFonts w:ascii="Times New Roman" w:eastAsia="Times New Roman" w:hAnsi="Times New Roman"/>
          <w:color w:val="000000"/>
          <w:sz w:val="24"/>
          <w:szCs w:val="24"/>
          <w:lang w:eastAsia="ar-SA"/>
        </w:rPr>
        <w:t>4</w:t>
      </w:r>
      <w:r w:rsidR="0004339F" w:rsidRPr="006506F4">
        <w:rPr>
          <w:rFonts w:ascii="Times New Roman" w:eastAsia="Times New Roman" w:hAnsi="Times New Roman"/>
          <w:color w:val="000000"/>
          <w:sz w:val="24"/>
          <w:szCs w:val="24"/>
          <w:lang w:eastAsia="ar-SA"/>
        </w:rPr>
        <w:t xml:space="preserve">. </w:t>
      </w:r>
      <w:r w:rsidR="0004339F" w:rsidRPr="006506F4">
        <w:rPr>
          <w:rFonts w:ascii="Times New Roman" w:eastAsia="Times New Roman" w:hAnsi="Times New Roman"/>
          <w:sz w:val="24"/>
          <w:szCs w:val="24"/>
          <w:lang w:eastAsia="ar-SA"/>
        </w:rPr>
        <w:t xml:space="preserve">Заказчик вправе в любое время отказаться от исполнения настоящего Договора при условии оплаты </w:t>
      </w:r>
      <w:r w:rsidR="001B460D" w:rsidRPr="006506F4">
        <w:rPr>
          <w:rFonts w:ascii="Times New Roman" w:eastAsia="Times New Roman" w:hAnsi="Times New Roman"/>
          <w:sz w:val="24"/>
          <w:szCs w:val="24"/>
          <w:lang w:eastAsia="ar-SA"/>
        </w:rPr>
        <w:t xml:space="preserve">Подрядчику </w:t>
      </w:r>
      <w:r w:rsidR="0004339F" w:rsidRPr="006506F4">
        <w:rPr>
          <w:rFonts w:ascii="Times New Roman" w:eastAsia="Times New Roman" w:hAnsi="Times New Roman"/>
          <w:sz w:val="24"/>
          <w:szCs w:val="24"/>
          <w:lang w:eastAsia="ar-SA"/>
        </w:rPr>
        <w:t>фактически понесенных им расходов.</w:t>
      </w:r>
    </w:p>
    <w:p w14:paraId="0EE2F8E3" w14:textId="77777777" w:rsidR="0004339F" w:rsidRPr="006506F4" w:rsidRDefault="00E70467" w:rsidP="0004339F">
      <w:pPr>
        <w:suppressAutoHyphens/>
        <w:spacing w:after="0" w:line="240" w:lineRule="auto"/>
        <w:ind w:firstLine="540"/>
        <w:jc w:val="both"/>
        <w:rPr>
          <w:rFonts w:ascii="Times New Roman" w:eastAsia="Times New Roman" w:hAnsi="Times New Roman"/>
          <w:sz w:val="24"/>
          <w:szCs w:val="24"/>
          <w:lang w:eastAsia="ar-SA"/>
        </w:rPr>
      </w:pPr>
      <w:r w:rsidRPr="006506F4">
        <w:rPr>
          <w:rFonts w:ascii="Times New Roman" w:eastAsia="Times New Roman" w:hAnsi="Times New Roman"/>
          <w:sz w:val="24"/>
          <w:szCs w:val="24"/>
          <w:lang w:eastAsia="ar-SA"/>
        </w:rPr>
        <w:lastRenderedPageBreak/>
        <w:t>12</w:t>
      </w:r>
      <w:r w:rsidR="0004339F" w:rsidRPr="006506F4">
        <w:rPr>
          <w:rFonts w:ascii="Times New Roman" w:eastAsia="Times New Roman" w:hAnsi="Times New Roman"/>
          <w:sz w:val="24"/>
          <w:szCs w:val="24"/>
          <w:lang w:eastAsia="ar-SA"/>
        </w:rPr>
        <w:t>.</w:t>
      </w:r>
      <w:r w:rsidR="00C370CA" w:rsidRPr="006506F4">
        <w:rPr>
          <w:rFonts w:ascii="Times New Roman" w:eastAsia="Times New Roman" w:hAnsi="Times New Roman"/>
          <w:sz w:val="24"/>
          <w:szCs w:val="24"/>
          <w:lang w:eastAsia="ar-SA"/>
        </w:rPr>
        <w:t>5</w:t>
      </w:r>
      <w:r w:rsidR="0004339F" w:rsidRPr="006506F4">
        <w:rPr>
          <w:rFonts w:ascii="Times New Roman" w:eastAsia="Times New Roman" w:hAnsi="Times New Roman"/>
          <w:sz w:val="24"/>
          <w:szCs w:val="24"/>
          <w:lang w:eastAsia="ar-SA"/>
        </w:rPr>
        <w:t xml:space="preserve">. </w:t>
      </w:r>
      <w:r w:rsidR="001B460D" w:rsidRPr="006506F4">
        <w:rPr>
          <w:rFonts w:ascii="Times New Roman" w:eastAsia="Times New Roman" w:hAnsi="Times New Roman"/>
          <w:sz w:val="24"/>
          <w:szCs w:val="24"/>
          <w:lang w:eastAsia="ar-SA"/>
        </w:rPr>
        <w:t xml:space="preserve">Подрядчик </w:t>
      </w:r>
      <w:r w:rsidR="0004339F" w:rsidRPr="006506F4">
        <w:rPr>
          <w:rFonts w:ascii="Times New Roman" w:eastAsia="Times New Roman" w:hAnsi="Times New Roman"/>
          <w:sz w:val="24"/>
          <w:szCs w:val="24"/>
          <w:lang w:eastAsia="ar-SA"/>
        </w:rPr>
        <w:t>вправе</w:t>
      </w:r>
      <w:r w:rsidR="00012CD1" w:rsidRPr="006506F4">
        <w:rPr>
          <w:rFonts w:ascii="Times New Roman" w:eastAsia="Times New Roman" w:hAnsi="Times New Roman"/>
          <w:sz w:val="24"/>
          <w:szCs w:val="24"/>
          <w:lang w:eastAsia="ar-SA"/>
        </w:rPr>
        <w:t xml:space="preserve"> </w:t>
      </w:r>
      <w:r w:rsidR="00FF5410" w:rsidRPr="006506F4">
        <w:rPr>
          <w:rFonts w:ascii="Times New Roman" w:eastAsia="Times New Roman" w:hAnsi="Times New Roman"/>
          <w:sz w:val="24"/>
          <w:szCs w:val="24"/>
          <w:lang w:eastAsia="ar-SA"/>
        </w:rPr>
        <w:t>в любое время</w:t>
      </w:r>
      <w:r w:rsidR="00012CD1" w:rsidRPr="006506F4">
        <w:rPr>
          <w:rFonts w:ascii="Times New Roman" w:eastAsia="Times New Roman" w:hAnsi="Times New Roman"/>
          <w:sz w:val="24"/>
          <w:szCs w:val="24"/>
          <w:lang w:eastAsia="ar-SA"/>
        </w:rPr>
        <w:t xml:space="preserve"> </w:t>
      </w:r>
      <w:r w:rsidR="0004339F" w:rsidRPr="006506F4">
        <w:rPr>
          <w:rFonts w:ascii="Times New Roman" w:eastAsia="Times New Roman" w:hAnsi="Times New Roman"/>
          <w:sz w:val="24"/>
          <w:szCs w:val="24"/>
          <w:lang w:eastAsia="ar-SA"/>
        </w:rPr>
        <w:t xml:space="preserve">отказаться от исполнения </w:t>
      </w:r>
      <w:r w:rsidR="00FF5410" w:rsidRPr="006506F4">
        <w:rPr>
          <w:rFonts w:ascii="Times New Roman" w:eastAsia="Times New Roman" w:hAnsi="Times New Roman"/>
          <w:sz w:val="24"/>
          <w:szCs w:val="24"/>
          <w:lang w:eastAsia="ar-SA"/>
        </w:rPr>
        <w:t>настоящего Договора</w:t>
      </w:r>
      <w:r w:rsidR="0004339F" w:rsidRPr="006506F4">
        <w:rPr>
          <w:rFonts w:ascii="Times New Roman" w:eastAsia="Times New Roman" w:hAnsi="Times New Roman"/>
          <w:sz w:val="24"/>
          <w:szCs w:val="24"/>
          <w:lang w:eastAsia="ar-SA"/>
        </w:rPr>
        <w:t xml:space="preserve"> при условии полного возмещения Заказчику </w:t>
      </w:r>
      <w:r w:rsidR="00FF5410" w:rsidRPr="006506F4">
        <w:rPr>
          <w:rFonts w:ascii="Times New Roman" w:eastAsia="Times New Roman" w:hAnsi="Times New Roman"/>
          <w:sz w:val="24"/>
          <w:szCs w:val="24"/>
          <w:lang w:eastAsia="ar-SA"/>
        </w:rPr>
        <w:t>фактически</w:t>
      </w:r>
      <w:r w:rsidR="00012CD1" w:rsidRPr="006506F4">
        <w:rPr>
          <w:rFonts w:ascii="Times New Roman" w:eastAsia="Times New Roman" w:hAnsi="Times New Roman"/>
          <w:sz w:val="24"/>
          <w:szCs w:val="24"/>
          <w:lang w:eastAsia="ar-SA"/>
        </w:rPr>
        <w:t xml:space="preserve"> </w:t>
      </w:r>
      <w:r w:rsidR="00FF5410" w:rsidRPr="006506F4">
        <w:rPr>
          <w:rFonts w:ascii="Times New Roman" w:eastAsia="Times New Roman" w:hAnsi="Times New Roman"/>
          <w:sz w:val="24"/>
          <w:szCs w:val="24"/>
          <w:lang w:eastAsia="ar-SA"/>
        </w:rPr>
        <w:t>понесенных им расходов в связи с исполнением Договора.</w:t>
      </w:r>
    </w:p>
    <w:p w14:paraId="3472D7E2" w14:textId="77777777" w:rsidR="00156C4E" w:rsidRPr="006506F4" w:rsidRDefault="00E70467" w:rsidP="005F048B">
      <w:pPr>
        <w:suppressAutoHyphens/>
        <w:spacing w:after="0" w:line="240" w:lineRule="auto"/>
        <w:ind w:firstLine="540"/>
        <w:jc w:val="both"/>
        <w:rPr>
          <w:rFonts w:ascii="Times New Roman" w:eastAsia="Times New Roman" w:hAnsi="Times New Roman"/>
          <w:color w:val="000000"/>
          <w:sz w:val="24"/>
          <w:szCs w:val="24"/>
          <w:lang w:eastAsia="ar-SA"/>
        </w:rPr>
      </w:pPr>
      <w:r w:rsidRPr="006506F4">
        <w:rPr>
          <w:rFonts w:ascii="Times New Roman" w:eastAsia="Times New Roman" w:hAnsi="Times New Roman"/>
          <w:color w:val="000000"/>
          <w:sz w:val="24"/>
          <w:szCs w:val="24"/>
          <w:lang w:eastAsia="ar-SA"/>
        </w:rPr>
        <w:t>12</w:t>
      </w:r>
      <w:r w:rsidR="00156C4E" w:rsidRPr="006506F4">
        <w:rPr>
          <w:rFonts w:ascii="Times New Roman" w:eastAsia="Times New Roman" w:hAnsi="Times New Roman"/>
          <w:color w:val="000000"/>
          <w:sz w:val="24"/>
          <w:szCs w:val="24"/>
          <w:lang w:eastAsia="ar-SA"/>
        </w:rPr>
        <w:t>.</w:t>
      </w:r>
      <w:r w:rsidR="00C370CA" w:rsidRPr="006506F4">
        <w:rPr>
          <w:rFonts w:ascii="Times New Roman" w:eastAsia="Times New Roman" w:hAnsi="Times New Roman"/>
          <w:color w:val="000000"/>
          <w:sz w:val="24"/>
          <w:szCs w:val="24"/>
          <w:lang w:eastAsia="ar-SA"/>
        </w:rPr>
        <w:t xml:space="preserve">6. </w:t>
      </w:r>
      <w:r w:rsidR="001B460D" w:rsidRPr="006506F4">
        <w:rPr>
          <w:rFonts w:ascii="Times New Roman" w:eastAsia="Times New Roman" w:hAnsi="Times New Roman"/>
          <w:color w:val="000000"/>
          <w:sz w:val="24"/>
          <w:szCs w:val="24"/>
          <w:lang w:eastAsia="ar-SA"/>
        </w:rPr>
        <w:t xml:space="preserve">Подрядчик </w:t>
      </w:r>
      <w:r w:rsidR="005F048B" w:rsidRPr="006506F4">
        <w:rPr>
          <w:rFonts w:ascii="Times New Roman" w:eastAsia="Times New Roman" w:hAnsi="Times New Roman"/>
          <w:color w:val="000000"/>
          <w:sz w:val="24"/>
          <w:szCs w:val="24"/>
          <w:lang w:eastAsia="ar-SA"/>
        </w:rPr>
        <w:t xml:space="preserve">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w:t>
      </w:r>
      <w:r w:rsidR="001B460D" w:rsidRPr="006506F4">
        <w:rPr>
          <w:rFonts w:ascii="Times New Roman" w:eastAsia="Times New Roman" w:hAnsi="Times New Roman"/>
          <w:color w:val="000000"/>
          <w:sz w:val="24"/>
          <w:szCs w:val="24"/>
          <w:lang w:eastAsia="ar-SA"/>
        </w:rPr>
        <w:t xml:space="preserve">Подрядчик </w:t>
      </w:r>
      <w:r w:rsidR="005F048B" w:rsidRPr="006506F4">
        <w:rPr>
          <w:rFonts w:ascii="Times New Roman" w:eastAsia="Times New Roman" w:hAnsi="Times New Roman"/>
          <w:color w:val="000000"/>
          <w:sz w:val="24"/>
          <w:szCs w:val="24"/>
          <w:lang w:eastAsia="ar-SA"/>
        </w:rPr>
        <w:t>обязан выплатить Заказчику штраф в размере 10 %(десять) процентов от общей цены Договора, указанной в п. 3.1. Договора.</w:t>
      </w:r>
    </w:p>
    <w:p w14:paraId="34D0D484" w14:textId="77777777" w:rsidR="00FE6A31" w:rsidRPr="006506F4" w:rsidRDefault="00E70467" w:rsidP="00E70467">
      <w:pPr>
        <w:shd w:val="clear" w:color="auto" w:fill="FFFFFF"/>
        <w:suppressAutoHyphens/>
        <w:spacing w:after="0" w:line="240" w:lineRule="auto"/>
        <w:ind w:firstLine="540"/>
        <w:jc w:val="both"/>
        <w:rPr>
          <w:rFonts w:ascii="Times New Roman" w:eastAsia="Times New Roman" w:hAnsi="Times New Roman"/>
          <w:color w:val="000000"/>
          <w:spacing w:val="-1"/>
          <w:sz w:val="24"/>
          <w:szCs w:val="24"/>
          <w:lang w:eastAsia="ar-SA"/>
        </w:rPr>
      </w:pPr>
      <w:r w:rsidRPr="006506F4">
        <w:rPr>
          <w:rFonts w:ascii="Times New Roman" w:eastAsia="Times New Roman" w:hAnsi="Times New Roman"/>
          <w:sz w:val="24"/>
          <w:szCs w:val="24"/>
          <w:lang w:eastAsia="ar-SA"/>
        </w:rPr>
        <w:t>12</w:t>
      </w:r>
      <w:r w:rsidR="00EA16EC" w:rsidRPr="006506F4">
        <w:rPr>
          <w:rFonts w:ascii="Times New Roman" w:eastAsia="Times New Roman" w:hAnsi="Times New Roman"/>
          <w:color w:val="000000"/>
          <w:spacing w:val="-1"/>
          <w:sz w:val="24"/>
          <w:szCs w:val="24"/>
          <w:lang w:eastAsia="ar-SA"/>
        </w:rPr>
        <w:t>.</w:t>
      </w:r>
      <w:r w:rsidR="00C370CA" w:rsidRPr="006506F4">
        <w:rPr>
          <w:rFonts w:ascii="Times New Roman" w:eastAsia="Times New Roman" w:hAnsi="Times New Roman"/>
          <w:color w:val="000000"/>
          <w:spacing w:val="-1"/>
          <w:sz w:val="24"/>
          <w:szCs w:val="24"/>
          <w:lang w:eastAsia="ar-SA"/>
        </w:rPr>
        <w:t>7</w:t>
      </w:r>
      <w:r w:rsidR="007614A1" w:rsidRPr="006506F4">
        <w:rPr>
          <w:rFonts w:ascii="Times New Roman" w:eastAsia="Times New Roman" w:hAnsi="Times New Roman"/>
          <w:color w:val="000000"/>
          <w:spacing w:val="-1"/>
          <w:sz w:val="24"/>
          <w:szCs w:val="24"/>
          <w:lang w:eastAsia="ar-SA"/>
        </w:rPr>
        <w:t>.</w:t>
      </w:r>
      <w:r w:rsidR="00326A13" w:rsidRPr="006506F4">
        <w:rPr>
          <w:rFonts w:ascii="Times New Roman" w:eastAsia="Times New Roman" w:hAnsi="Times New Roman"/>
          <w:color w:val="000000"/>
          <w:spacing w:val="-1"/>
          <w:sz w:val="24"/>
          <w:szCs w:val="24"/>
          <w:lang w:eastAsia="ar-SA"/>
        </w:rPr>
        <w:t xml:space="preserve">К настоящему </w:t>
      </w:r>
      <w:r w:rsidR="009737AE" w:rsidRPr="006506F4">
        <w:rPr>
          <w:rFonts w:ascii="Times New Roman" w:eastAsia="Times New Roman" w:hAnsi="Times New Roman"/>
          <w:color w:val="000000"/>
          <w:spacing w:val="-1"/>
          <w:sz w:val="24"/>
          <w:szCs w:val="24"/>
          <w:lang w:eastAsia="ar-SA"/>
        </w:rPr>
        <w:t xml:space="preserve">Договору </w:t>
      </w:r>
      <w:r w:rsidRPr="006506F4">
        <w:rPr>
          <w:rFonts w:ascii="Times New Roman" w:eastAsia="Times New Roman" w:hAnsi="Times New Roman"/>
          <w:color w:val="000000"/>
          <w:spacing w:val="-1"/>
          <w:sz w:val="24"/>
          <w:szCs w:val="24"/>
          <w:lang w:eastAsia="ar-SA"/>
        </w:rPr>
        <w:t>прилагаются:</w:t>
      </w:r>
    </w:p>
    <w:p w14:paraId="4A759682" w14:textId="77777777" w:rsidR="00C93C9C" w:rsidRPr="006506F4" w:rsidRDefault="00C93C9C" w:rsidP="00E70467">
      <w:pPr>
        <w:shd w:val="clear" w:color="auto" w:fill="FFFFFF"/>
        <w:suppressAutoHyphens/>
        <w:spacing w:after="0" w:line="240" w:lineRule="auto"/>
        <w:ind w:firstLine="540"/>
        <w:jc w:val="both"/>
        <w:rPr>
          <w:rFonts w:ascii="Times New Roman" w:eastAsia="Times New Roman" w:hAnsi="Times New Roman"/>
          <w:color w:val="000000"/>
          <w:spacing w:val="-1"/>
          <w:sz w:val="24"/>
          <w:szCs w:val="24"/>
          <w:lang w:eastAsia="ar-SA"/>
        </w:rPr>
      </w:pPr>
    </w:p>
    <w:p w14:paraId="1C1BC8CE" w14:textId="77777777" w:rsidR="00C93C9C" w:rsidRPr="006506F4" w:rsidRDefault="00C93C9C" w:rsidP="00C93C9C">
      <w:pPr>
        <w:shd w:val="clear" w:color="auto" w:fill="FFFFFF"/>
        <w:suppressAutoHyphens/>
        <w:spacing w:after="0" w:line="240" w:lineRule="auto"/>
        <w:jc w:val="both"/>
        <w:rPr>
          <w:rFonts w:ascii="Times New Roman" w:eastAsia="Times New Roman" w:hAnsi="Times New Roman"/>
          <w:color w:val="000000"/>
          <w:spacing w:val="-1"/>
          <w:sz w:val="24"/>
          <w:szCs w:val="24"/>
          <w:lang w:eastAsia="ar-SA"/>
        </w:rPr>
      </w:pPr>
      <w:r w:rsidRPr="006506F4">
        <w:rPr>
          <w:rFonts w:ascii="Times New Roman" w:eastAsia="Times New Roman" w:hAnsi="Times New Roman"/>
          <w:color w:val="000000"/>
          <w:spacing w:val="-1"/>
          <w:sz w:val="24"/>
          <w:szCs w:val="24"/>
          <w:lang w:eastAsia="ar-SA"/>
        </w:rPr>
        <w:t>Приложение 1. Перечень домофонных систем.</w:t>
      </w:r>
    </w:p>
    <w:p w14:paraId="70F33690" w14:textId="77777777" w:rsidR="00C93C9C" w:rsidRPr="006506F4" w:rsidRDefault="00C93C9C" w:rsidP="00C93C9C">
      <w:pPr>
        <w:shd w:val="clear" w:color="auto" w:fill="FFFFFF"/>
        <w:suppressAutoHyphens/>
        <w:spacing w:after="0" w:line="240" w:lineRule="auto"/>
        <w:jc w:val="both"/>
        <w:rPr>
          <w:rFonts w:ascii="Times New Roman" w:eastAsia="Times New Roman" w:hAnsi="Times New Roman"/>
          <w:color w:val="000000"/>
          <w:spacing w:val="-1"/>
          <w:sz w:val="24"/>
          <w:szCs w:val="24"/>
          <w:lang w:eastAsia="ar-SA"/>
        </w:rPr>
      </w:pPr>
      <w:r w:rsidRPr="006506F4">
        <w:rPr>
          <w:rFonts w:ascii="Times New Roman" w:eastAsia="Times New Roman" w:hAnsi="Times New Roman"/>
          <w:color w:val="000000"/>
          <w:spacing w:val="-1"/>
          <w:sz w:val="24"/>
          <w:szCs w:val="24"/>
          <w:lang w:eastAsia="ar-SA"/>
        </w:rPr>
        <w:t>Приложение 2. Акт технического освидетельствования двери.</w:t>
      </w:r>
    </w:p>
    <w:p w14:paraId="3D812733" w14:textId="77777777" w:rsidR="00C93C9C" w:rsidRPr="006506F4" w:rsidRDefault="00C93C9C" w:rsidP="00C93C9C">
      <w:pPr>
        <w:shd w:val="clear" w:color="auto" w:fill="FFFFFF"/>
        <w:suppressAutoHyphens/>
        <w:spacing w:after="0" w:line="240" w:lineRule="auto"/>
        <w:jc w:val="both"/>
        <w:rPr>
          <w:rFonts w:ascii="Times New Roman" w:eastAsia="Times New Roman" w:hAnsi="Times New Roman"/>
          <w:color w:val="000000"/>
          <w:spacing w:val="-1"/>
          <w:sz w:val="24"/>
          <w:szCs w:val="24"/>
          <w:lang w:eastAsia="ar-SA"/>
        </w:rPr>
      </w:pPr>
      <w:r w:rsidRPr="006506F4">
        <w:rPr>
          <w:rFonts w:ascii="Times New Roman" w:eastAsia="Times New Roman" w:hAnsi="Times New Roman"/>
          <w:color w:val="000000"/>
          <w:spacing w:val="-1"/>
          <w:sz w:val="24"/>
          <w:szCs w:val="24"/>
          <w:lang w:eastAsia="ar-SA"/>
        </w:rPr>
        <w:t>Приложение 3. Перечень работ по техническому обслуживанию Домофонных систем.</w:t>
      </w:r>
    </w:p>
    <w:p w14:paraId="1EC9B728" w14:textId="77777777" w:rsidR="00C93C9C" w:rsidRPr="006506F4" w:rsidRDefault="00C93C9C" w:rsidP="00C93C9C">
      <w:pPr>
        <w:shd w:val="clear" w:color="auto" w:fill="FFFFFF"/>
        <w:suppressAutoHyphens/>
        <w:spacing w:after="0" w:line="240" w:lineRule="auto"/>
        <w:jc w:val="both"/>
        <w:rPr>
          <w:rFonts w:ascii="Times New Roman" w:eastAsia="Times New Roman" w:hAnsi="Times New Roman"/>
          <w:color w:val="000000"/>
          <w:spacing w:val="-1"/>
          <w:sz w:val="24"/>
          <w:szCs w:val="24"/>
          <w:lang w:eastAsia="ar-SA"/>
        </w:rPr>
      </w:pPr>
      <w:r w:rsidRPr="006506F4">
        <w:rPr>
          <w:rFonts w:ascii="Times New Roman" w:eastAsia="Times New Roman" w:hAnsi="Times New Roman"/>
          <w:color w:val="000000"/>
          <w:spacing w:val="-1"/>
          <w:sz w:val="24"/>
          <w:szCs w:val="24"/>
          <w:lang w:eastAsia="ar-SA"/>
        </w:rPr>
        <w:t>Приложение 4. Акт приема-передачи оборудования.</w:t>
      </w:r>
    </w:p>
    <w:p w14:paraId="3B843506" w14:textId="77777777" w:rsidR="00C93C9C" w:rsidRPr="006506F4" w:rsidRDefault="00C93C9C" w:rsidP="00C93C9C">
      <w:pPr>
        <w:shd w:val="clear" w:color="auto" w:fill="FFFFFF"/>
        <w:suppressAutoHyphens/>
        <w:spacing w:after="0" w:line="240" w:lineRule="auto"/>
        <w:jc w:val="both"/>
        <w:rPr>
          <w:rFonts w:ascii="Times New Roman" w:eastAsia="Times New Roman" w:hAnsi="Times New Roman"/>
          <w:color w:val="000000"/>
          <w:spacing w:val="-1"/>
          <w:sz w:val="24"/>
          <w:szCs w:val="24"/>
          <w:lang w:eastAsia="ar-SA"/>
        </w:rPr>
      </w:pPr>
      <w:r w:rsidRPr="006506F4">
        <w:rPr>
          <w:rFonts w:ascii="Times New Roman" w:eastAsia="Times New Roman" w:hAnsi="Times New Roman"/>
          <w:color w:val="000000"/>
          <w:spacing w:val="-1"/>
          <w:sz w:val="24"/>
          <w:szCs w:val="24"/>
          <w:lang w:eastAsia="ar-SA"/>
        </w:rPr>
        <w:t>Приложение 5. Акт возврата оборудования.</w:t>
      </w:r>
    </w:p>
    <w:p w14:paraId="59F3098F" w14:textId="77777777" w:rsidR="00C93C9C" w:rsidRPr="006506F4" w:rsidRDefault="00C93C9C" w:rsidP="00C93C9C">
      <w:pPr>
        <w:shd w:val="clear" w:color="auto" w:fill="FFFFFF"/>
        <w:suppressAutoHyphens/>
        <w:spacing w:after="0" w:line="240" w:lineRule="auto"/>
        <w:jc w:val="both"/>
        <w:rPr>
          <w:rFonts w:ascii="Times New Roman" w:eastAsia="Times New Roman" w:hAnsi="Times New Roman"/>
          <w:color w:val="000000"/>
          <w:spacing w:val="-1"/>
          <w:sz w:val="24"/>
          <w:szCs w:val="24"/>
          <w:lang w:eastAsia="ar-SA"/>
        </w:rPr>
      </w:pPr>
      <w:r w:rsidRPr="006506F4">
        <w:rPr>
          <w:rFonts w:ascii="Times New Roman" w:eastAsia="Times New Roman" w:hAnsi="Times New Roman"/>
          <w:color w:val="000000"/>
          <w:spacing w:val="-1"/>
          <w:sz w:val="24"/>
          <w:szCs w:val="24"/>
          <w:lang w:eastAsia="ar-SA"/>
        </w:rPr>
        <w:t xml:space="preserve">Приложение 6. Порядок действий при замене </w:t>
      </w:r>
      <w:proofErr w:type="spellStart"/>
      <w:r w:rsidRPr="006506F4">
        <w:rPr>
          <w:rFonts w:ascii="Times New Roman" w:eastAsia="Times New Roman" w:hAnsi="Times New Roman"/>
          <w:color w:val="000000"/>
          <w:spacing w:val="-1"/>
          <w:sz w:val="24"/>
          <w:szCs w:val="24"/>
          <w:lang w:eastAsia="ar-SA"/>
        </w:rPr>
        <w:t>домофонной</w:t>
      </w:r>
      <w:proofErr w:type="spellEnd"/>
      <w:r w:rsidRPr="006506F4">
        <w:rPr>
          <w:rFonts w:ascii="Times New Roman" w:eastAsia="Times New Roman" w:hAnsi="Times New Roman"/>
          <w:color w:val="000000"/>
          <w:spacing w:val="-1"/>
          <w:sz w:val="24"/>
          <w:szCs w:val="24"/>
          <w:lang w:eastAsia="ar-SA"/>
        </w:rPr>
        <w:t xml:space="preserve"> панели.</w:t>
      </w:r>
    </w:p>
    <w:p w14:paraId="5BC29FBE" w14:textId="77777777" w:rsidR="00C93C9C" w:rsidRPr="006506F4" w:rsidRDefault="00C93C9C" w:rsidP="00C93C9C">
      <w:pPr>
        <w:shd w:val="clear" w:color="auto" w:fill="FFFFFF"/>
        <w:suppressAutoHyphens/>
        <w:spacing w:after="0" w:line="240" w:lineRule="auto"/>
        <w:jc w:val="both"/>
        <w:rPr>
          <w:rFonts w:ascii="Times New Roman" w:eastAsia="Times New Roman" w:hAnsi="Times New Roman"/>
          <w:color w:val="000000"/>
          <w:spacing w:val="-1"/>
          <w:sz w:val="24"/>
          <w:szCs w:val="24"/>
          <w:lang w:eastAsia="ar-SA"/>
        </w:rPr>
      </w:pPr>
      <w:r w:rsidRPr="006506F4">
        <w:rPr>
          <w:rFonts w:ascii="Times New Roman" w:eastAsia="Times New Roman" w:hAnsi="Times New Roman"/>
          <w:color w:val="000000"/>
          <w:spacing w:val="-1"/>
          <w:sz w:val="24"/>
          <w:szCs w:val="24"/>
          <w:lang w:eastAsia="ar-SA"/>
        </w:rPr>
        <w:t>Приложение 7. Антикоррупционная оговорка.</w:t>
      </w:r>
    </w:p>
    <w:p w14:paraId="54773256" w14:textId="77777777" w:rsidR="00C93C9C" w:rsidRPr="006506F4" w:rsidRDefault="00B83270" w:rsidP="00C93C9C">
      <w:pPr>
        <w:shd w:val="clear" w:color="auto" w:fill="FFFFFF"/>
        <w:suppressAutoHyphens/>
        <w:spacing w:after="0" w:line="240" w:lineRule="auto"/>
        <w:jc w:val="both"/>
        <w:rPr>
          <w:rFonts w:ascii="Times New Roman" w:eastAsia="Times New Roman" w:hAnsi="Times New Roman"/>
          <w:color w:val="000000"/>
          <w:spacing w:val="-1"/>
          <w:sz w:val="24"/>
          <w:szCs w:val="24"/>
          <w:lang w:eastAsia="ar-SA"/>
        </w:rPr>
      </w:pPr>
      <w:r w:rsidRPr="006506F4">
        <w:rPr>
          <w:rFonts w:ascii="Times New Roman" w:eastAsia="Times New Roman" w:hAnsi="Times New Roman"/>
          <w:color w:val="000000"/>
          <w:spacing w:val="-1"/>
          <w:sz w:val="24"/>
          <w:szCs w:val="24"/>
          <w:lang w:eastAsia="ar-SA"/>
        </w:rPr>
        <w:t>Приложение 8. Соглашение о конфиденциальности.</w:t>
      </w:r>
    </w:p>
    <w:p w14:paraId="7BD2DFCF" w14:textId="77777777" w:rsidR="00012CD1" w:rsidRPr="006506F4" w:rsidRDefault="00012CD1" w:rsidP="00326A13">
      <w:pPr>
        <w:suppressAutoHyphens/>
        <w:spacing w:after="0" w:line="240" w:lineRule="auto"/>
        <w:ind w:firstLine="540"/>
        <w:jc w:val="both"/>
        <w:rPr>
          <w:rFonts w:ascii="Times New Roman" w:hAnsi="Times New Roman"/>
          <w:b/>
          <w:sz w:val="24"/>
          <w:szCs w:val="24"/>
        </w:rPr>
      </w:pPr>
    </w:p>
    <w:p w14:paraId="63E10ED8" w14:textId="77777777" w:rsidR="00E92C55" w:rsidRPr="006506F4" w:rsidRDefault="00E70467" w:rsidP="00FE6A31">
      <w:pPr>
        <w:shd w:val="clear" w:color="auto" w:fill="FFFFFF"/>
        <w:tabs>
          <w:tab w:val="left" w:pos="62"/>
        </w:tabs>
        <w:ind w:firstLine="1418"/>
        <w:rPr>
          <w:rFonts w:ascii="Times New Roman" w:hAnsi="Times New Roman"/>
          <w:b/>
          <w:sz w:val="24"/>
          <w:szCs w:val="24"/>
        </w:rPr>
      </w:pPr>
      <w:r w:rsidRPr="006506F4">
        <w:rPr>
          <w:rFonts w:ascii="Times New Roman" w:hAnsi="Times New Roman"/>
          <w:b/>
          <w:sz w:val="24"/>
          <w:szCs w:val="24"/>
        </w:rPr>
        <w:t>13</w:t>
      </w:r>
      <w:r w:rsidR="00E92C55" w:rsidRPr="006506F4">
        <w:rPr>
          <w:rFonts w:ascii="Times New Roman" w:hAnsi="Times New Roman"/>
          <w:b/>
          <w:sz w:val="24"/>
          <w:szCs w:val="24"/>
        </w:rPr>
        <w:t>. АДРЕСА И ПЛАТЕЖНЫЕ РЕКВИЗИТЫ СТОРОН</w:t>
      </w:r>
    </w:p>
    <w:tbl>
      <w:tblPr>
        <w:tblW w:w="9965" w:type="dxa"/>
        <w:tblInd w:w="-669" w:type="dxa"/>
        <w:tblLayout w:type="fixed"/>
        <w:tblCellMar>
          <w:left w:w="40" w:type="dxa"/>
          <w:right w:w="40" w:type="dxa"/>
        </w:tblCellMar>
        <w:tblLook w:val="04A0" w:firstRow="1" w:lastRow="0" w:firstColumn="1" w:lastColumn="0" w:noHBand="0" w:noVBand="1"/>
      </w:tblPr>
      <w:tblGrid>
        <w:gridCol w:w="5121"/>
        <w:gridCol w:w="4844"/>
      </w:tblGrid>
      <w:tr w:rsidR="00E92C55" w:rsidRPr="006506F4" w14:paraId="5D7501CF" w14:textId="77777777" w:rsidTr="006506F4">
        <w:trPr>
          <w:trHeight w:val="4541"/>
        </w:trPr>
        <w:tc>
          <w:tcPr>
            <w:tcW w:w="5121" w:type="dxa"/>
          </w:tcPr>
          <w:p w14:paraId="4C035E0B" w14:textId="77777777" w:rsidR="00805050" w:rsidRPr="006506F4" w:rsidRDefault="008221CF" w:rsidP="00FE6A31">
            <w:pPr>
              <w:keepNext/>
              <w:keepLines/>
              <w:spacing w:after="0" w:line="240" w:lineRule="auto"/>
              <w:rPr>
                <w:rFonts w:ascii="Times New Roman" w:hAnsi="Times New Roman"/>
                <w:b/>
                <w:sz w:val="24"/>
                <w:szCs w:val="24"/>
              </w:rPr>
            </w:pPr>
            <w:r w:rsidRPr="006506F4">
              <w:rPr>
                <w:rFonts w:ascii="Times New Roman" w:hAnsi="Times New Roman"/>
                <w:b/>
                <w:sz w:val="24"/>
                <w:szCs w:val="24"/>
              </w:rPr>
              <w:t>«</w:t>
            </w:r>
            <w:r w:rsidR="001B460D" w:rsidRPr="006506F4">
              <w:rPr>
                <w:rFonts w:ascii="Times New Roman" w:hAnsi="Times New Roman"/>
                <w:b/>
                <w:sz w:val="24"/>
                <w:szCs w:val="24"/>
              </w:rPr>
              <w:t>Подрядчик</w:t>
            </w:r>
            <w:r w:rsidR="00FE6A31" w:rsidRPr="006506F4">
              <w:rPr>
                <w:rFonts w:ascii="Times New Roman" w:hAnsi="Times New Roman"/>
                <w:b/>
                <w:sz w:val="24"/>
                <w:szCs w:val="24"/>
              </w:rPr>
              <w:t>»</w:t>
            </w:r>
          </w:p>
          <w:p w14:paraId="383BA337" w14:textId="77777777" w:rsidR="00FE6A31" w:rsidRPr="006506F4" w:rsidRDefault="00FE6A31" w:rsidP="00FE6A31">
            <w:pPr>
              <w:keepNext/>
              <w:keepLines/>
              <w:spacing w:after="0" w:line="240" w:lineRule="auto"/>
              <w:rPr>
                <w:rFonts w:ascii="Times New Roman" w:hAnsi="Times New Roman"/>
                <w:b/>
                <w:sz w:val="24"/>
                <w:szCs w:val="24"/>
              </w:rPr>
            </w:pPr>
          </w:p>
          <w:p w14:paraId="62F138F0" w14:textId="77777777" w:rsidR="00FE6A31" w:rsidRPr="006506F4" w:rsidRDefault="00FE6A31" w:rsidP="00FE6A31">
            <w:pPr>
              <w:keepNext/>
              <w:keepLines/>
              <w:spacing w:after="0" w:line="240" w:lineRule="auto"/>
              <w:rPr>
                <w:rFonts w:ascii="Times New Roman" w:hAnsi="Times New Roman"/>
                <w:b/>
                <w:sz w:val="24"/>
                <w:szCs w:val="24"/>
              </w:rPr>
            </w:pPr>
          </w:p>
          <w:p w14:paraId="3094F323" w14:textId="77777777" w:rsidR="00801072" w:rsidRDefault="00801072" w:rsidP="00A4312C">
            <w:pPr>
              <w:rPr>
                <w:rFonts w:ascii="Times New Roman" w:hAnsi="Times New Roman"/>
                <w:b/>
                <w:sz w:val="24"/>
                <w:szCs w:val="24"/>
              </w:rPr>
            </w:pPr>
          </w:p>
          <w:p w14:paraId="0856EB01" w14:textId="77777777" w:rsidR="006506F4" w:rsidRDefault="006506F4" w:rsidP="00A4312C">
            <w:pPr>
              <w:rPr>
                <w:rFonts w:ascii="Times New Roman" w:hAnsi="Times New Roman"/>
                <w:b/>
                <w:sz w:val="24"/>
                <w:szCs w:val="24"/>
              </w:rPr>
            </w:pPr>
          </w:p>
          <w:p w14:paraId="65245242" w14:textId="77777777" w:rsidR="006506F4" w:rsidRDefault="006506F4" w:rsidP="00A4312C">
            <w:pPr>
              <w:rPr>
                <w:rFonts w:ascii="Times New Roman" w:hAnsi="Times New Roman"/>
                <w:b/>
                <w:sz w:val="24"/>
                <w:szCs w:val="24"/>
              </w:rPr>
            </w:pPr>
          </w:p>
          <w:p w14:paraId="3B1AE822" w14:textId="77777777" w:rsidR="006506F4" w:rsidRDefault="006506F4" w:rsidP="00A4312C">
            <w:pPr>
              <w:rPr>
                <w:rFonts w:ascii="Times New Roman" w:hAnsi="Times New Roman"/>
                <w:b/>
                <w:sz w:val="24"/>
                <w:szCs w:val="24"/>
              </w:rPr>
            </w:pPr>
          </w:p>
          <w:p w14:paraId="5341E077" w14:textId="77777777" w:rsidR="006506F4" w:rsidRPr="006506F4" w:rsidRDefault="006506F4" w:rsidP="006506F4">
            <w:pPr>
              <w:spacing w:after="0" w:line="240" w:lineRule="auto"/>
              <w:rPr>
                <w:rFonts w:ascii="Times New Roman" w:hAnsi="Times New Roman"/>
                <w:sz w:val="24"/>
                <w:szCs w:val="24"/>
              </w:rPr>
            </w:pPr>
            <w:r w:rsidRPr="006506F4">
              <w:rPr>
                <w:rFonts w:ascii="Times New Roman" w:hAnsi="Times New Roman"/>
                <w:sz w:val="24"/>
                <w:szCs w:val="24"/>
              </w:rPr>
              <w:t>ОКПО</w:t>
            </w:r>
          </w:p>
          <w:p w14:paraId="3B091A9C" w14:textId="4D0C93FD" w:rsidR="006506F4" w:rsidRPr="006506F4" w:rsidRDefault="006506F4" w:rsidP="006506F4">
            <w:pPr>
              <w:spacing w:after="0" w:line="240" w:lineRule="auto"/>
              <w:rPr>
                <w:rFonts w:ascii="Times New Roman" w:hAnsi="Times New Roman"/>
                <w:sz w:val="24"/>
                <w:szCs w:val="24"/>
              </w:rPr>
            </w:pPr>
            <w:r w:rsidRPr="006506F4">
              <w:rPr>
                <w:rFonts w:ascii="Times New Roman" w:hAnsi="Times New Roman"/>
                <w:sz w:val="24"/>
                <w:szCs w:val="24"/>
              </w:rPr>
              <w:t>Телефон</w:t>
            </w:r>
          </w:p>
          <w:p w14:paraId="36D8BF61" w14:textId="182A35BF" w:rsidR="006506F4" w:rsidRPr="006506F4" w:rsidRDefault="006506F4" w:rsidP="006506F4">
            <w:pPr>
              <w:spacing w:after="0" w:line="240" w:lineRule="auto"/>
              <w:rPr>
                <w:rFonts w:ascii="Times New Roman" w:hAnsi="Times New Roman"/>
                <w:b/>
                <w:sz w:val="24"/>
                <w:szCs w:val="24"/>
              </w:rPr>
            </w:pPr>
            <w:r w:rsidRPr="006506F4">
              <w:rPr>
                <w:rFonts w:ascii="Times New Roman" w:hAnsi="Times New Roman"/>
                <w:sz w:val="24"/>
                <w:szCs w:val="24"/>
                <w:lang w:val="en-US"/>
              </w:rPr>
              <w:t>e</w:t>
            </w:r>
            <w:r w:rsidRPr="004377D3">
              <w:rPr>
                <w:rFonts w:ascii="Times New Roman" w:hAnsi="Times New Roman"/>
                <w:sz w:val="24"/>
                <w:szCs w:val="24"/>
              </w:rPr>
              <w:t>-</w:t>
            </w:r>
            <w:r w:rsidRPr="006506F4">
              <w:rPr>
                <w:rFonts w:ascii="Times New Roman" w:hAnsi="Times New Roman"/>
                <w:sz w:val="24"/>
                <w:szCs w:val="24"/>
                <w:lang w:val="en-US"/>
              </w:rPr>
              <w:t>mail</w:t>
            </w:r>
            <w:r w:rsidRPr="006506F4">
              <w:rPr>
                <w:rFonts w:ascii="Times New Roman" w:hAnsi="Times New Roman"/>
                <w:sz w:val="24"/>
                <w:szCs w:val="24"/>
              </w:rPr>
              <w:t>:</w:t>
            </w:r>
          </w:p>
        </w:tc>
        <w:tc>
          <w:tcPr>
            <w:tcW w:w="4844" w:type="dxa"/>
            <w:hideMark/>
          </w:tcPr>
          <w:p w14:paraId="3432C46E" w14:textId="77777777" w:rsidR="00F61D22" w:rsidRPr="006506F4" w:rsidRDefault="00F61D22" w:rsidP="00FE6A31">
            <w:pPr>
              <w:keepNext/>
              <w:keepLines/>
              <w:rPr>
                <w:rFonts w:ascii="Times New Roman" w:hAnsi="Times New Roman"/>
                <w:b/>
                <w:sz w:val="24"/>
                <w:szCs w:val="24"/>
              </w:rPr>
            </w:pPr>
            <w:r w:rsidRPr="006506F4">
              <w:rPr>
                <w:rFonts w:ascii="Times New Roman" w:hAnsi="Times New Roman"/>
                <w:b/>
                <w:sz w:val="24"/>
                <w:szCs w:val="24"/>
              </w:rPr>
              <w:t>«Заказчик»</w:t>
            </w:r>
          </w:p>
          <w:p w14:paraId="1AA681C9" w14:textId="77777777" w:rsidR="00805050" w:rsidRPr="006506F4" w:rsidRDefault="00AE68E0" w:rsidP="00A110AC">
            <w:pPr>
              <w:widowControl w:val="0"/>
              <w:autoSpaceDE w:val="0"/>
              <w:autoSpaceDN w:val="0"/>
              <w:adjustRightInd w:val="0"/>
              <w:spacing w:after="0" w:line="240" w:lineRule="auto"/>
              <w:ind w:left="87"/>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ПАО «Башинформсвязь»</w:t>
            </w:r>
          </w:p>
          <w:p w14:paraId="00CDBCFD" w14:textId="77777777" w:rsidR="00F662BF" w:rsidRPr="006506F4" w:rsidRDefault="00F662BF" w:rsidP="00F662BF">
            <w:pPr>
              <w:contextualSpacing/>
              <w:jc w:val="both"/>
              <w:rPr>
                <w:rFonts w:ascii="Times New Roman" w:hAnsi="Times New Roman"/>
                <w:sz w:val="24"/>
                <w:szCs w:val="24"/>
              </w:rPr>
            </w:pPr>
            <w:r w:rsidRPr="006506F4">
              <w:rPr>
                <w:rFonts w:ascii="Times New Roman" w:hAnsi="Times New Roman"/>
                <w:sz w:val="24"/>
                <w:szCs w:val="24"/>
              </w:rPr>
              <w:t>ИНН/КПП 0274018377/027401001</w:t>
            </w:r>
          </w:p>
          <w:p w14:paraId="6FD7D587" w14:textId="77777777" w:rsidR="00F662BF" w:rsidRPr="006506F4" w:rsidRDefault="00F662BF" w:rsidP="00F662BF">
            <w:pPr>
              <w:contextualSpacing/>
              <w:jc w:val="both"/>
              <w:rPr>
                <w:rFonts w:ascii="Times New Roman" w:hAnsi="Times New Roman"/>
                <w:sz w:val="24"/>
                <w:szCs w:val="24"/>
              </w:rPr>
            </w:pPr>
            <w:r w:rsidRPr="006506F4">
              <w:rPr>
                <w:rFonts w:ascii="Times New Roman" w:hAnsi="Times New Roman"/>
                <w:sz w:val="24"/>
                <w:szCs w:val="24"/>
              </w:rPr>
              <w:t>ОГРН 1020202561686</w:t>
            </w:r>
          </w:p>
          <w:p w14:paraId="46278EE9" w14:textId="77777777" w:rsidR="00F662BF" w:rsidRPr="006506F4" w:rsidRDefault="00F662BF" w:rsidP="00F662BF">
            <w:pPr>
              <w:contextualSpacing/>
              <w:jc w:val="both"/>
              <w:rPr>
                <w:rFonts w:ascii="Times New Roman" w:hAnsi="Times New Roman"/>
                <w:sz w:val="24"/>
                <w:szCs w:val="24"/>
              </w:rPr>
            </w:pPr>
            <w:r w:rsidRPr="006506F4">
              <w:rPr>
                <w:rFonts w:ascii="Times New Roman" w:hAnsi="Times New Roman"/>
                <w:sz w:val="24"/>
                <w:szCs w:val="24"/>
              </w:rPr>
              <w:t>Адрес: 450077, г. Уфа, ул. Ленина, д.30.</w:t>
            </w:r>
          </w:p>
          <w:p w14:paraId="76A25130" w14:textId="77777777" w:rsidR="00F662BF" w:rsidRPr="006506F4" w:rsidRDefault="00F662BF" w:rsidP="00F662BF">
            <w:pPr>
              <w:contextualSpacing/>
              <w:jc w:val="both"/>
              <w:rPr>
                <w:rFonts w:ascii="Times New Roman" w:hAnsi="Times New Roman"/>
                <w:sz w:val="24"/>
                <w:szCs w:val="24"/>
              </w:rPr>
            </w:pPr>
            <w:r w:rsidRPr="006506F4">
              <w:rPr>
                <w:rFonts w:ascii="Times New Roman" w:hAnsi="Times New Roman"/>
                <w:sz w:val="24"/>
                <w:szCs w:val="24"/>
              </w:rPr>
              <w:t>Почтовый адрес: 450077, г. Уфа, ул. Ленина, д.30.</w:t>
            </w:r>
          </w:p>
          <w:p w14:paraId="4C11A8C1" w14:textId="77777777" w:rsidR="00F662BF" w:rsidRPr="006506F4" w:rsidRDefault="00F662BF" w:rsidP="00F662BF">
            <w:pPr>
              <w:contextualSpacing/>
              <w:jc w:val="both"/>
              <w:rPr>
                <w:rFonts w:ascii="Times New Roman" w:hAnsi="Times New Roman"/>
                <w:sz w:val="24"/>
                <w:szCs w:val="24"/>
              </w:rPr>
            </w:pPr>
            <w:r w:rsidRPr="006506F4">
              <w:rPr>
                <w:rFonts w:ascii="Times New Roman" w:hAnsi="Times New Roman"/>
                <w:sz w:val="24"/>
                <w:szCs w:val="24"/>
              </w:rPr>
              <w:t>Р/с № 40702810900000005674</w:t>
            </w:r>
          </w:p>
          <w:p w14:paraId="5C83D9F0" w14:textId="77777777" w:rsidR="00F662BF" w:rsidRPr="006506F4" w:rsidRDefault="00F662BF" w:rsidP="00F662BF">
            <w:pPr>
              <w:contextualSpacing/>
              <w:jc w:val="both"/>
              <w:rPr>
                <w:rFonts w:ascii="Times New Roman" w:hAnsi="Times New Roman"/>
                <w:sz w:val="24"/>
                <w:szCs w:val="24"/>
              </w:rPr>
            </w:pPr>
            <w:r w:rsidRPr="006506F4">
              <w:rPr>
                <w:rFonts w:ascii="Times New Roman" w:hAnsi="Times New Roman"/>
                <w:sz w:val="24"/>
                <w:szCs w:val="24"/>
              </w:rPr>
              <w:t>К/с №30101810800000000861 в Северо-Западном Главном Управлении Банка России</w:t>
            </w:r>
          </w:p>
          <w:p w14:paraId="494CC69F" w14:textId="77777777" w:rsidR="00F662BF" w:rsidRPr="006506F4" w:rsidRDefault="00F662BF" w:rsidP="00F662BF">
            <w:pPr>
              <w:contextualSpacing/>
              <w:jc w:val="both"/>
              <w:rPr>
                <w:rFonts w:ascii="Times New Roman" w:hAnsi="Times New Roman"/>
                <w:sz w:val="24"/>
                <w:szCs w:val="24"/>
              </w:rPr>
            </w:pPr>
            <w:r w:rsidRPr="006506F4">
              <w:rPr>
                <w:rFonts w:ascii="Times New Roman" w:hAnsi="Times New Roman"/>
                <w:sz w:val="24"/>
                <w:szCs w:val="24"/>
              </w:rPr>
              <w:t>БИК 044030861</w:t>
            </w:r>
          </w:p>
          <w:p w14:paraId="216C93F6" w14:textId="77777777" w:rsidR="000D50BF" w:rsidRPr="006506F4" w:rsidRDefault="00F662BF" w:rsidP="000D50BF">
            <w:pPr>
              <w:spacing w:after="0"/>
              <w:rPr>
                <w:rFonts w:ascii="Times New Roman" w:hAnsi="Times New Roman"/>
                <w:sz w:val="24"/>
                <w:szCs w:val="24"/>
                <w:u w:val="single"/>
              </w:rPr>
            </w:pPr>
            <w:r w:rsidRPr="006506F4">
              <w:rPr>
                <w:rFonts w:ascii="Times New Roman" w:hAnsi="Times New Roman"/>
                <w:sz w:val="24"/>
                <w:szCs w:val="24"/>
              </w:rPr>
              <w:t>ОКПО 01150144</w:t>
            </w:r>
          </w:p>
        </w:tc>
      </w:tr>
    </w:tbl>
    <w:p w14:paraId="6CD339F0" w14:textId="77777777" w:rsidR="00A33E80" w:rsidRPr="006506F4" w:rsidRDefault="00A33E80" w:rsidP="00A33E80">
      <w:pPr>
        <w:pStyle w:val="af0"/>
        <w:ind w:left="360" w:hanging="360"/>
        <w:jc w:val="right"/>
        <w:rPr>
          <w:bCs/>
          <w:sz w:val="24"/>
          <w:szCs w:val="24"/>
        </w:rPr>
      </w:pPr>
    </w:p>
    <w:tbl>
      <w:tblPr>
        <w:tblW w:w="982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9825"/>
      </w:tblGrid>
      <w:tr w:rsidR="00FE6A31" w:rsidRPr="006506F4" w14:paraId="16B2BEA8" w14:textId="77777777" w:rsidTr="00C10AFC">
        <w:tc>
          <w:tcPr>
            <w:tcW w:w="9825" w:type="dxa"/>
            <w:tcBorders>
              <w:top w:val="single" w:sz="4" w:space="0" w:color="FFFFFF"/>
              <w:left w:val="single" w:sz="4" w:space="0" w:color="FFFFFF"/>
              <w:bottom w:val="single" w:sz="4" w:space="0" w:color="FFFFFF"/>
              <w:right w:val="single" w:sz="4" w:space="0" w:color="FFFFFF"/>
            </w:tcBorders>
          </w:tcPr>
          <w:tbl>
            <w:tblPr>
              <w:tblW w:w="9639" w:type="dxa"/>
              <w:tblLayout w:type="fixed"/>
              <w:tblCellMar>
                <w:left w:w="40" w:type="dxa"/>
                <w:right w:w="40" w:type="dxa"/>
              </w:tblCellMar>
              <w:tblLook w:val="04A0" w:firstRow="1" w:lastRow="0" w:firstColumn="1" w:lastColumn="0" w:noHBand="0" w:noVBand="1"/>
            </w:tblPr>
            <w:tblGrid>
              <w:gridCol w:w="4678"/>
              <w:gridCol w:w="4961"/>
            </w:tblGrid>
            <w:tr w:rsidR="00FE6A31" w:rsidRPr="006506F4" w14:paraId="03100C72" w14:textId="77777777" w:rsidTr="00C10AFC">
              <w:trPr>
                <w:trHeight w:val="2855"/>
              </w:trPr>
              <w:tc>
                <w:tcPr>
                  <w:tcW w:w="4678" w:type="dxa"/>
                  <w:shd w:val="clear" w:color="auto" w:fill="auto"/>
                </w:tcPr>
                <w:p w14:paraId="7E62A0EC" w14:textId="77777777" w:rsidR="00FE6A31" w:rsidRPr="006506F4" w:rsidRDefault="00FE6A31" w:rsidP="00C10AFC">
                  <w:pPr>
                    <w:widowControl w:val="0"/>
                    <w:autoSpaceDE w:val="0"/>
                    <w:autoSpaceDN w:val="0"/>
                    <w:adjustRightInd w:val="0"/>
                    <w:spacing w:after="0" w:line="240" w:lineRule="auto"/>
                    <w:rPr>
                      <w:rFonts w:ascii="Times New Roman" w:eastAsia="Times New Roman" w:hAnsi="Times New Roman"/>
                      <w:b/>
                      <w:sz w:val="24"/>
                      <w:szCs w:val="24"/>
                      <w:lang w:eastAsia="ru-RU"/>
                    </w:rPr>
                  </w:pPr>
                  <w:r w:rsidRPr="006506F4">
                    <w:rPr>
                      <w:rFonts w:ascii="Times New Roman" w:eastAsia="Times New Roman" w:hAnsi="Times New Roman"/>
                      <w:b/>
                      <w:sz w:val="24"/>
                      <w:szCs w:val="24"/>
                      <w:lang w:eastAsia="ru-RU"/>
                    </w:rPr>
                    <w:t>От Подрядчика</w:t>
                  </w:r>
                </w:p>
                <w:p w14:paraId="0F287E2F" w14:textId="77777777" w:rsidR="00E97385" w:rsidRPr="006506F4" w:rsidRDefault="00E97385" w:rsidP="00C10AFC">
                  <w:pPr>
                    <w:widowControl w:val="0"/>
                    <w:autoSpaceDE w:val="0"/>
                    <w:autoSpaceDN w:val="0"/>
                    <w:adjustRightInd w:val="0"/>
                    <w:spacing w:after="0" w:line="240" w:lineRule="auto"/>
                    <w:rPr>
                      <w:rFonts w:ascii="Times New Roman" w:eastAsia="Times New Roman" w:hAnsi="Times New Roman"/>
                      <w:sz w:val="24"/>
                      <w:szCs w:val="24"/>
                      <w:lang w:eastAsia="ru-RU"/>
                    </w:rPr>
                  </w:pPr>
                </w:p>
                <w:p w14:paraId="1F7D9B2E" w14:textId="77777777" w:rsidR="00E97385" w:rsidRPr="006506F4" w:rsidRDefault="00E97385" w:rsidP="00C10AFC">
                  <w:pPr>
                    <w:widowControl w:val="0"/>
                    <w:autoSpaceDE w:val="0"/>
                    <w:autoSpaceDN w:val="0"/>
                    <w:adjustRightInd w:val="0"/>
                    <w:spacing w:after="0" w:line="240" w:lineRule="auto"/>
                    <w:rPr>
                      <w:rFonts w:ascii="Times New Roman" w:eastAsia="Times New Roman" w:hAnsi="Times New Roman"/>
                      <w:sz w:val="24"/>
                      <w:szCs w:val="24"/>
                      <w:lang w:eastAsia="ru-RU"/>
                    </w:rPr>
                  </w:pPr>
                </w:p>
                <w:p w14:paraId="30B6FFD7" w14:textId="08E3FDF9" w:rsidR="00FE6A31" w:rsidRPr="006506F4" w:rsidRDefault="00FE6A31" w:rsidP="00C10AFC">
                  <w:pPr>
                    <w:widowControl w:val="0"/>
                    <w:autoSpaceDE w:val="0"/>
                    <w:autoSpaceDN w:val="0"/>
                    <w:adjustRightInd w:val="0"/>
                    <w:spacing w:after="0" w:line="240" w:lineRule="auto"/>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_____________/</w:t>
                  </w:r>
                  <w:r w:rsidR="006506F4">
                    <w:rPr>
                      <w:rFonts w:ascii="Times New Roman" w:eastAsia="Times New Roman" w:hAnsi="Times New Roman"/>
                      <w:sz w:val="24"/>
                      <w:szCs w:val="24"/>
                      <w:lang w:eastAsia="ru-RU"/>
                    </w:rPr>
                    <w:t>___________</w:t>
                  </w:r>
                  <w:r w:rsidR="00F662BF" w:rsidRPr="006506F4" w:rsidDel="00F662BF">
                    <w:rPr>
                      <w:rFonts w:ascii="Times New Roman" w:eastAsia="Times New Roman" w:hAnsi="Times New Roman"/>
                      <w:sz w:val="24"/>
                      <w:szCs w:val="24"/>
                      <w:u w:val="single"/>
                      <w:lang w:eastAsia="ru-RU"/>
                    </w:rPr>
                    <w:t xml:space="preserve"> </w:t>
                  </w:r>
                  <w:r w:rsidRPr="006506F4">
                    <w:rPr>
                      <w:rFonts w:ascii="Times New Roman" w:eastAsia="Times New Roman" w:hAnsi="Times New Roman"/>
                      <w:sz w:val="24"/>
                      <w:szCs w:val="24"/>
                      <w:lang w:eastAsia="ru-RU"/>
                    </w:rPr>
                    <w:t>/</w:t>
                  </w:r>
                </w:p>
              </w:tc>
              <w:tc>
                <w:tcPr>
                  <w:tcW w:w="4961" w:type="dxa"/>
                  <w:shd w:val="clear" w:color="auto" w:fill="auto"/>
                </w:tcPr>
                <w:p w14:paraId="7781A38F" w14:textId="77777777" w:rsidR="009A3537" w:rsidRPr="006506F4" w:rsidRDefault="00C6342B" w:rsidP="00C6342B">
                  <w:pPr>
                    <w:widowControl w:val="0"/>
                    <w:autoSpaceDE w:val="0"/>
                    <w:autoSpaceDN w:val="0"/>
                    <w:adjustRightInd w:val="0"/>
                    <w:spacing w:after="0" w:line="240" w:lineRule="auto"/>
                    <w:rPr>
                      <w:rFonts w:ascii="Times New Roman" w:eastAsia="Times New Roman" w:hAnsi="Times New Roman"/>
                      <w:b/>
                      <w:sz w:val="24"/>
                      <w:szCs w:val="24"/>
                      <w:lang w:eastAsia="ru-RU"/>
                    </w:rPr>
                  </w:pPr>
                  <w:r w:rsidRPr="006506F4">
                    <w:rPr>
                      <w:rFonts w:ascii="Times New Roman" w:eastAsia="Times New Roman" w:hAnsi="Times New Roman"/>
                      <w:b/>
                      <w:sz w:val="24"/>
                      <w:szCs w:val="24"/>
                      <w:lang w:eastAsia="ru-RU"/>
                    </w:rPr>
                    <w:t>От Заказчика</w:t>
                  </w:r>
                </w:p>
                <w:p w14:paraId="436C9797" w14:textId="77777777" w:rsidR="00C6342B" w:rsidRPr="006506F4" w:rsidRDefault="00C6342B" w:rsidP="00C6342B">
                  <w:pPr>
                    <w:widowControl w:val="0"/>
                    <w:autoSpaceDE w:val="0"/>
                    <w:autoSpaceDN w:val="0"/>
                    <w:adjustRightInd w:val="0"/>
                    <w:spacing w:after="0" w:line="240" w:lineRule="auto"/>
                    <w:rPr>
                      <w:rFonts w:ascii="Times New Roman" w:eastAsia="Times New Roman" w:hAnsi="Times New Roman"/>
                      <w:sz w:val="24"/>
                      <w:szCs w:val="24"/>
                      <w:lang w:eastAsia="ru-RU"/>
                    </w:rPr>
                  </w:pPr>
                </w:p>
                <w:p w14:paraId="38005266" w14:textId="77777777" w:rsidR="009A3537" w:rsidRPr="006506F4" w:rsidRDefault="009A3537" w:rsidP="00C6342B">
                  <w:pPr>
                    <w:widowControl w:val="0"/>
                    <w:autoSpaceDE w:val="0"/>
                    <w:autoSpaceDN w:val="0"/>
                    <w:adjustRightInd w:val="0"/>
                    <w:spacing w:after="0" w:line="240" w:lineRule="auto"/>
                    <w:rPr>
                      <w:rFonts w:ascii="Times New Roman" w:eastAsia="Times New Roman" w:hAnsi="Times New Roman"/>
                      <w:sz w:val="24"/>
                      <w:szCs w:val="24"/>
                      <w:lang w:eastAsia="ru-RU"/>
                    </w:rPr>
                  </w:pPr>
                </w:p>
                <w:p w14:paraId="7F65E506" w14:textId="6C41D65B" w:rsidR="00FE6A31" w:rsidRPr="006506F4" w:rsidRDefault="00C6342B" w:rsidP="00C10AFC">
                  <w:pPr>
                    <w:widowControl w:val="0"/>
                    <w:autoSpaceDE w:val="0"/>
                    <w:autoSpaceDN w:val="0"/>
                    <w:adjustRightInd w:val="0"/>
                    <w:spacing w:after="0" w:line="240" w:lineRule="auto"/>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__________________/</w:t>
                  </w:r>
                  <w:r w:rsidR="006506F4">
                    <w:rPr>
                      <w:rFonts w:ascii="Times New Roman" w:eastAsia="Times New Roman" w:hAnsi="Times New Roman"/>
                      <w:sz w:val="24"/>
                      <w:szCs w:val="24"/>
                      <w:lang w:eastAsia="ru-RU"/>
                    </w:rPr>
                    <w:t>______________/</w:t>
                  </w:r>
                </w:p>
              </w:tc>
            </w:tr>
          </w:tbl>
          <w:p w14:paraId="19BA2F3C" w14:textId="77777777" w:rsidR="00FE6A31" w:rsidRPr="006506F4" w:rsidRDefault="00FE6A31" w:rsidP="00C10AFC">
            <w:pPr>
              <w:spacing w:after="0" w:line="240" w:lineRule="auto"/>
              <w:jc w:val="center"/>
              <w:rPr>
                <w:rFonts w:ascii="Times New Roman" w:eastAsia="Times New Roman" w:hAnsi="Times New Roman"/>
                <w:b/>
                <w:sz w:val="24"/>
                <w:szCs w:val="24"/>
                <w:lang w:eastAsia="ru-RU"/>
              </w:rPr>
            </w:pPr>
          </w:p>
        </w:tc>
      </w:tr>
    </w:tbl>
    <w:p w14:paraId="624903CD" w14:textId="77777777" w:rsidR="00CC0E50" w:rsidRPr="006506F4" w:rsidRDefault="00CC0E50" w:rsidP="00E70467">
      <w:pPr>
        <w:pStyle w:val="af0"/>
        <w:rPr>
          <w:bCs/>
          <w:sz w:val="24"/>
          <w:szCs w:val="24"/>
        </w:rPr>
      </w:pPr>
    </w:p>
    <w:p w14:paraId="2623C855" w14:textId="77777777" w:rsidR="00C93C9C" w:rsidRPr="006506F4" w:rsidRDefault="00C93C9C" w:rsidP="00E70467">
      <w:pPr>
        <w:pStyle w:val="af0"/>
        <w:rPr>
          <w:bCs/>
          <w:sz w:val="24"/>
          <w:szCs w:val="24"/>
        </w:rPr>
      </w:pPr>
    </w:p>
    <w:p w14:paraId="45C93E32" w14:textId="77777777" w:rsidR="00A33E80" w:rsidRPr="006506F4" w:rsidRDefault="00CC0E50" w:rsidP="00CC0E50">
      <w:pPr>
        <w:spacing w:after="0" w:line="240" w:lineRule="auto"/>
        <w:rPr>
          <w:rFonts w:ascii="Times New Roman" w:eastAsia="Times New Roman" w:hAnsi="Times New Roman"/>
          <w:bCs/>
          <w:sz w:val="24"/>
          <w:szCs w:val="24"/>
        </w:rPr>
      </w:pPr>
      <w:r w:rsidRPr="006506F4">
        <w:rPr>
          <w:rFonts w:ascii="Times New Roman" w:hAnsi="Times New Roman"/>
          <w:bCs/>
          <w:sz w:val="24"/>
          <w:szCs w:val="24"/>
        </w:rPr>
        <w:br w:type="page"/>
      </w:r>
    </w:p>
    <w:p w14:paraId="5463CB6C" w14:textId="77777777" w:rsidR="00A33E80" w:rsidRPr="006506F4" w:rsidRDefault="00A33E80" w:rsidP="00A33E80">
      <w:pPr>
        <w:pStyle w:val="af0"/>
        <w:ind w:left="360" w:hanging="360"/>
        <w:jc w:val="right"/>
        <w:rPr>
          <w:bCs/>
          <w:sz w:val="24"/>
          <w:szCs w:val="24"/>
        </w:rPr>
      </w:pPr>
      <w:r w:rsidRPr="006506F4">
        <w:rPr>
          <w:bCs/>
          <w:sz w:val="24"/>
          <w:szCs w:val="24"/>
        </w:rPr>
        <w:lastRenderedPageBreak/>
        <w:t>Приложение №1</w:t>
      </w:r>
    </w:p>
    <w:p w14:paraId="137FBE1C" w14:textId="1DD98FA4" w:rsidR="00A33E80" w:rsidRPr="006506F4" w:rsidRDefault="00A33E80" w:rsidP="00A33E80">
      <w:pPr>
        <w:pStyle w:val="af0"/>
        <w:ind w:left="360" w:hanging="360"/>
        <w:jc w:val="right"/>
        <w:rPr>
          <w:bCs/>
          <w:sz w:val="24"/>
          <w:szCs w:val="24"/>
        </w:rPr>
      </w:pPr>
      <w:r w:rsidRPr="006506F4">
        <w:rPr>
          <w:bCs/>
          <w:sz w:val="24"/>
          <w:szCs w:val="24"/>
        </w:rPr>
        <w:t xml:space="preserve">к </w:t>
      </w:r>
      <w:r w:rsidR="006506F4" w:rsidRPr="006506F4">
        <w:rPr>
          <w:bCs/>
          <w:sz w:val="24"/>
          <w:szCs w:val="24"/>
        </w:rPr>
        <w:t>Договору №</w:t>
      </w:r>
      <w:r w:rsidRPr="006506F4">
        <w:rPr>
          <w:bCs/>
          <w:sz w:val="24"/>
          <w:szCs w:val="24"/>
        </w:rPr>
        <w:t>_______от ___ ____________ 202</w:t>
      </w:r>
      <w:r w:rsidR="006506F4">
        <w:rPr>
          <w:bCs/>
          <w:sz w:val="24"/>
          <w:szCs w:val="24"/>
        </w:rPr>
        <w:t>1</w:t>
      </w:r>
      <w:r w:rsidRPr="006506F4">
        <w:rPr>
          <w:bCs/>
          <w:sz w:val="24"/>
          <w:szCs w:val="24"/>
        </w:rPr>
        <w:t xml:space="preserve"> года </w:t>
      </w:r>
    </w:p>
    <w:p w14:paraId="26AD03C7" w14:textId="77777777" w:rsidR="00A33E80" w:rsidRPr="006506F4" w:rsidRDefault="00A33E80" w:rsidP="00A33E80">
      <w:pPr>
        <w:spacing w:line="240" w:lineRule="auto"/>
        <w:rPr>
          <w:rFonts w:ascii="Times New Roman" w:hAnsi="Times New Roman"/>
          <w:sz w:val="24"/>
          <w:szCs w:val="24"/>
        </w:rPr>
      </w:pPr>
    </w:p>
    <w:p w14:paraId="5676A755" w14:textId="77777777" w:rsidR="00A33E80" w:rsidRPr="006506F4" w:rsidRDefault="00A33E80" w:rsidP="00A33E80">
      <w:pPr>
        <w:spacing w:line="240" w:lineRule="auto"/>
        <w:jc w:val="center"/>
        <w:rPr>
          <w:rFonts w:ascii="Times New Roman" w:hAnsi="Times New Roman"/>
          <w:b/>
          <w:sz w:val="24"/>
          <w:szCs w:val="24"/>
        </w:rPr>
      </w:pPr>
      <w:r w:rsidRPr="006506F4">
        <w:rPr>
          <w:rFonts w:ascii="Times New Roman" w:hAnsi="Times New Roman"/>
          <w:b/>
          <w:sz w:val="24"/>
          <w:szCs w:val="24"/>
        </w:rPr>
        <w:t>Перечень домофонных систем.</w:t>
      </w:r>
    </w:p>
    <w:tbl>
      <w:tblPr>
        <w:tblW w:w="9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69"/>
        <w:gridCol w:w="2074"/>
        <w:gridCol w:w="128"/>
        <w:gridCol w:w="2046"/>
        <w:gridCol w:w="1688"/>
        <w:gridCol w:w="646"/>
        <w:gridCol w:w="874"/>
      </w:tblGrid>
      <w:tr w:rsidR="006758C6" w:rsidRPr="006506F4" w14:paraId="2996E58E" w14:textId="77777777" w:rsidTr="006506F4">
        <w:trPr>
          <w:trHeight w:val="611"/>
          <w:jc w:val="center"/>
        </w:trPr>
        <w:tc>
          <w:tcPr>
            <w:tcW w:w="2455" w:type="dxa"/>
            <w:shd w:val="clear" w:color="auto" w:fill="auto"/>
            <w:tcMar>
              <w:top w:w="0" w:type="dxa"/>
              <w:left w:w="108" w:type="dxa"/>
              <w:bottom w:w="0" w:type="dxa"/>
              <w:right w:w="108" w:type="dxa"/>
            </w:tcMar>
            <w:vAlign w:val="center"/>
            <w:hideMark/>
          </w:tcPr>
          <w:p w14:paraId="745F6009" w14:textId="22FBF12F" w:rsidR="006758C6" w:rsidRPr="006506F4" w:rsidRDefault="006758C6" w:rsidP="006758C6">
            <w:pPr>
              <w:jc w:val="center"/>
              <w:rPr>
                <w:rFonts w:ascii="Times New Roman" w:eastAsiaTheme="minorHAnsi" w:hAnsi="Times New Roman"/>
                <w:b/>
                <w:bCs/>
                <w:color w:val="000000"/>
                <w:sz w:val="24"/>
                <w:szCs w:val="24"/>
                <w:lang w:eastAsia="ru-RU"/>
              </w:rPr>
            </w:pPr>
            <w:r w:rsidRPr="006506F4">
              <w:rPr>
                <w:rFonts w:ascii="Times New Roman" w:hAnsi="Times New Roman"/>
                <w:b/>
                <w:bCs/>
                <w:color w:val="000000"/>
                <w:sz w:val="24"/>
                <w:szCs w:val="24"/>
                <w:lang w:eastAsia="ru-RU"/>
              </w:rPr>
              <w:t>Город</w:t>
            </w:r>
          </w:p>
        </w:tc>
        <w:tc>
          <w:tcPr>
            <w:tcW w:w="2042" w:type="dxa"/>
            <w:gridSpan w:val="2"/>
            <w:shd w:val="clear" w:color="auto" w:fill="auto"/>
            <w:tcMar>
              <w:top w:w="0" w:type="dxa"/>
              <w:left w:w="108" w:type="dxa"/>
              <w:bottom w:w="0" w:type="dxa"/>
              <w:right w:w="108" w:type="dxa"/>
            </w:tcMar>
            <w:vAlign w:val="center"/>
            <w:hideMark/>
          </w:tcPr>
          <w:p w14:paraId="09F42D90" w14:textId="36605FC8" w:rsidR="006758C6" w:rsidRPr="006506F4" w:rsidRDefault="006758C6" w:rsidP="006758C6">
            <w:pPr>
              <w:jc w:val="center"/>
              <w:rPr>
                <w:rFonts w:ascii="Times New Roman" w:eastAsiaTheme="minorHAnsi" w:hAnsi="Times New Roman"/>
                <w:b/>
                <w:bCs/>
                <w:color w:val="000000"/>
                <w:sz w:val="24"/>
                <w:szCs w:val="24"/>
                <w:lang w:eastAsia="ru-RU"/>
              </w:rPr>
            </w:pPr>
            <w:r w:rsidRPr="006506F4">
              <w:rPr>
                <w:rFonts w:ascii="Times New Roman" w:hAnsi="Times New Roman"/>
                <w:b/>
                <w:bCs/>
                <w:color w:val="000000"/>
                <w:sz w:val="24"/>
                <w:szCs w:val="24"/>
                <w:lang w:eastAsia="ru-RU"/>
              </w:rPr>
              <w:t>Улица/проспект и т.д.</w:t>
            </w:r>
          </w:p>
        </w:tc>
        <w:tc>
          <w:tcPr>
            <w:tcW w:w="2094" w:type="dxa"/>
            <w:shd w:val="clear" w:color="auto" w:fill="auto"/>
            <w:tcMar>
              <w:top w:w="0" w:type="dxa"/>
              <w:left w:w="108" w:type="dxa"/>
              <w:bottom w:w="0" w:type="dxa"/>
              <w:right w:w="108" w:type="dxa"/>
            </w:tcMar>
            <w:vAlign w:val="center"/>
            <w:hideMark/>
          </w:tcPr>
          <w:p w14:paraId="77849D30" w14:textId="2A474EFA" w:rsidR="006758C6" w:rsidRPr="006506F4" w:rsidRDefault="006758C6" w:rsidP="006758C6">
            <w:pPr>
              <w:jc w:val="center"/>
              <w:rPr>
                <w:rFonts w:ascii="Times New Roman" w:eastAsiaTheme="minorHAnsi" w:hAnsi="Times New Roman"/>
                <w:b/>
                <w:bCs/>
                <w:color w:val="000000"/>
                <w:sz w:val="24"/>
                <w:szCs w:val="24"/>
                <w:lang w:eastAsia="ru-RU"/>
              </w:rPr>
            </w:pPr>
            <w:r w:rsidRPr="006506F4">
              <w:rPr>
                <w:rFonts w:ascii="Times New Roman" w:hAnsi="Times New Roman"/>
                <w:b/>
                <w:bCs/>
                <w:color w:val="000000"/>
                <w:sz w:val="24"/>
                <w:szCs w:val="24"/>
                <w:lang w:eastAsia="ru-RU"/>
              </w:rPr>
              <w:t>Номер дома</w:t>
            </w:r>
          </w:p>
        </w:tc>
        <w:tc>
          <w:tcPr>
            <w:tcW w:w="1688" w:type="dxa"/>
          </w:tcPr>
          <w:p w14:paraId="358F3D43" w14:textId="77777777" w:rsidR="006758C6" w:rsidRPr="006506F4" w:rsidRDefault="006758C6" w:rsidP="006758C6">
            <w:pPr>
              <w:jc w:val="center"/>
              <w:rPr>
                <w:rFonts w:ascii="Times New Roman" w:hAnsi="Times New Roman"/>
                <w:b/>
                <w:bCs/>
                <w:color w:val="000000"/>
                <w:sz w:val="24"/>
                <w:szCs w:val="24"/>
                <w:lang w:eastAsia="ru-RU"/>
              </w:rPr>
            </w:pPr>
            <w:r w:rsidRPr="006506F4">
              <w:rPr>
                <w:rFonts w:ascii="Times New Roman" w:hAnsi="Times New Roman"/>
                <w:b/>
                <w:bCs/>
                <w:color w:val="000000"/>
                <w:sz w:val="24"/>
                <w:szCs w:val="24"/>
                <w:lang w:eastAsia="ru-RU"/>
              </w:rPr>
              <w:t>Количество установленных панелей</w:t>
            </w:r>
          </w:p>
        </w:tc>
        <w:tc>
          <w:tcPr>
            <w:tcW w:w="1546" w:type="dxa"/>
            <w:gridSpan w:val="2"/>
          </w:tcPr>
          <w:p w14:paraId="532E12DF" w14:textId="77777777" w:rsidR="006758C6" w:rsidRPr="006506F4" w:rsidRDefault="006758C6" w:rsidP="006758C6">
            <w:pPr>
              <w:jc w:val="center"/>
              <w:rPr>
                <w:rFonts w:ascii="Times New Roman" w:hAnsi="Times New Roman"/>
                <w:b/>
                <w:bCs/>
                <w:color w:val="000000"/>
                <w:sz w:val="24"/>
                <w:szCs w:val="24"/>
                <w:lang w:eastAsia="ru-RU"/>
              </w:rPr>
            </w:pPr>
            <w:r w:rsidRPr="006506F4">
              <w:rPr>
                <w:rFonts w:ascii="Times New Roman" w:hAnsi="Times New Roman"/>
                <w:b/>
                <w:bCs/>
                <w:color w:val="000000"/>
                <w:sz w:val="24"/>
                <w:szCs w:val="24"/>
                <w:lang w:eastAsia="ru-RU"/>
              </w:rPr>
              <w:t>Платформа</w:t>
            </w:r>
          </w:p>
        </w:tc>
      </w:tr>
      <w:tr w:rsidR="006758C6" w:rsidRPr="006506F4" w14:paraId="0EB6343B" w14:textId="77777777" w:rsidTr="006506F4">
        <w:trPr>
          <w:trHeight w:val="266"/>
          <w:jc w:val="center"/>
        </w:trPr>
        <w:tc>
          <w:tcPr>
            <w:tcW w:w="2455" w:type="dxa"/>
            <w:tcMar>
              <w:top w:w="0" w:type="dxa"/>
              <w:left w:w="108" w:type="dxa"/>
              <w:bottom w:w="0" w:type="dxa"/>
              <w:right w:w="108" w:type="dxa"/>
            </w:tcMar>
            <w:vAlign w:val="bottom"/>
            <w:hideMark/>
          </w:tcPr>
          <w:p w14:paraId="1CF14BAF" w14:textId="3545D58F" w:rsidR="006758C6" w:rsidRPr="006506F4" w:rsidRDefault="00364E0E" w:rsidP="006758C6">
            <w:pPr>
              <w:rPr>
                <w:rFonts w:ascii="Times New Roman" w:hAnsi="Times New Roman"/>
                <w:sz w:val="24"/>
                <w:szCs w:val="24"/>
              </w:rPr>
            </w:pPr>
            <w:r w:rsidRPr="006506F4">
              <w:rPr>
                <w:rFonts w:ascii="Times New Roman" w:hAnsi="Times New Roman"/>
                <w:sz w:val="24"/>
                <w:szCs w:val="24"/>
              </w:rPr>
              <w:t>Уфа</w:t>
            </w:r>
          </w:p>
        </w:tc>
        <w:tc>
          <w:tcPr>
            <w:tcW w:w="2042" w:type="dxa"/>
            <w:gridSpan w:val="2"/>
            <w:tcMar>
              <w:top w:w="0" w:type="dxa"/>
              <w:left w:w="108" w:type="dxa"/>
              <w:bottom w:w="0" w:type="dxa"/>
              <w:right w:w="108" w:type="dxa"/>
            </w:tcMar>
            <w:vAlign w:val="bottom"/>
            <w:hideMark/>
          </w:tcPr>
          <w:p w14:paraId="6FF13CE8" w14:textId="41EC5C52" w:rsidR="006758C6" w:rsidRPr="006506F4" w:rsidRDefault="00364E0E" w:rsidP="006758C6">
            <w:pPr>
              <w:rPr>
                <w:rFonts w:ascii="Times New Roman" w:eastAsiaTheme="minorHAnsi" w:hAnsi="Times New Roman"/>
                <w:color w:val="000000"/>
                <w:sz w:val="24"/>
                <w:szCs w:val="24"/>
                <w:lang w:eastAsia="ru-RU"/>
              </w:rPr>
            </w:pPr>
            <w:proofErr w:type="spellStart"/>
            <w:r w:rsidRPr="006506F4">
              <w:rPr>
                <w:rFonts w:ascii="Times New Roman" w:hAnsi="Times New Roman"/>
                <w:sz w:val="24"/>
                <w:szCs w:val="24"/>
              </w:rPr>
              <w:t>Давлеткильдеева</w:t>
            </w:r>
            <w:proofErr w:type="spellEnd"/>
          </w:p>
        </w:tc>
        <w:tc>
          <w:tcPr>
            <w:tcW w:w="2094" w:type="dxa"/>
            <w:tcMar>
              <w:top w:w="0" w:type="dxa"/>
              <w:left w:w="108" w:type="dxa"/>
              <w:bottom w:w="0" w:type="dxa"/>
              <w:right w:w="108" w:type="dxa"/>
            </w:tcMar>
            <w:vAlign w:val="bottom"/>
            <w:hideMark/>
          </w:tcPr>
          <w:p w14:paraId="14BA834D" w14:textId="70D8FAFA" w:rsidR="006758C6" w:rsidRPr="006506F4" w:rsidRDefault="00364E0E" w:rsidP="006758C6">
            <w:pPr>
              <w:jc w:val="center"/>
              <w:rPr>
                <w:rFonts w:ascii="Times New Roman" w:eastAsiaTheme="minorHAnsi" w:hAnsi="Times New Roman"/>
                <w:color w:val="000000"/>
                <w:sz w:val="24"/>
                <w:szCs w:val="24"/>
                <w:lang w:eastAsia="ru-RU"/>
              </w:rPr>
            </w:pPr>
            <w:r w:rsidRPr="006506F4">
              <w:rPr>
                <w:rFonts w:ascii="Times New Roman" w:hAnsi="Times New Roman"/>
                <w:color w:val="000000"/>
                <w:sz w:val="24"/>
                <w:szCs w:val="24"/>
              </w:rPr>
              <w:t>18</w:t>
            </w:r>
          </w:p>
        </w:tc>
        <w:tc>
          <w:tcPr>
            <w:tcW w:w="1688" w:type="dxa"/>
            <w:vAlign w:val="bottom"/>
          </w:tcPr>
          <w:p w14:paraId="524BCD8E" w14:textId="478BA480" w:rsidR="006758C6" w:rsidRPr="006506F4" w:rsidRDefault="00364E0E" w:rsidP="006758C6">
            <w:pPr>
              <w:jc w:val="center"/>
              <w:rPr>
                <w:rFonts w:ascii="Times New Roman" w:hAnsi="Times New Roman"/>
                <w:color w:val="000000"/>
                <w:sz w:val="24"/>
                <w:szCs w:val="24"/>
                <w:lang w:eastAsia="ru-RU"/>
              </w:rPr>
            </w:pPr>
            <w:r w:rsidRPr="006506F4">
              <w:rPr>
                <w:rFonts w:ascii="Times New Roman" w:hAnsi="Times New Roman"/>
                <w:color w:val="000000"/>
                <w:sz w:val="24"/>
                <w:szCs w:val="24"/>
              </w:rPr>
              <w:t>2</w:t>
            </w:r>
          </w:p>
        </w:tc>
        <w:tc>
          <w:tcPr>
            <w:tcW w:w="1546" w:type="dxa"/>
            <w:gridSpan w:val="2"/>
          </w:tcPr>
          <w:p w14:paraId="41199D59" w14:textId="121A0990" w:rsidR="006758C6" w:rsidRPr="006506F4" w:rsidRDefault="006500B6" w:rsidP="006758C6">
            <w:pPr>
              <w:jc w:val="center"/>
              <w:rPr>
                <w:rFonts w:ascii="Times New Roman" w:hAnsi="Times New Roman"/>
                <w:color w:val="000000"/>
                <w:sz w:val="24"/>
                <w:szCs w:val="24"/>
                <w:lang w:eastAsia="ru-RU"/>
              </w:rPr>
            </w:pPr>
            <w:proofErr w:type="spellStart"/>
            <w:r w:rsidRPr="006506F4">
              <w:rPr>
                <w:rFonts w:ascii="Times New Roman" w:hAnsi="Times New Roman"/>
                <w:sz w:val="24"/>
                <w:szCs w:val="24"/>
              </w:rPr>
              <w:t>РТК.Ключ</w:t>
            </w:r>
            <w:proofErr w:type="spellEnd"/>
          </w:p>
        </w:tc>
      </w:tr>
      <w:tr w:rsidR="00364E0E" w:rsidRPr="006506F4" w14:paraId="3798EFC4" w14:textId="77777777" w:rsidTr="006506F4">
        <w:trPr>
          <w:trHeight w:val="271"/>
          <w:jc w:val="center"/>
        </w:trPr>
        <w:tc>
          <w:tcPr>
            <w:tcW w:w="2455" w:type="dxa"/>
            <w:tcMar>
              <w:top w:w="0" w:type="dxa"/>
              <w:left w:w="108" w:type="dxa"/>
              <w:bottom w:w="0" w:type="dxa"/>
              <w:right w:w="108" w:type="dxa"/>
            </w:tcMar>
            <w:vAlign w:val="bottom"/>
          </w:tcPr>
          <w:p w14:paraId="7EFE6730" w14:textId="7A310E8C" w:rsidR="00364E0E" w:rsidRPr="006506F4" w:rsidRDefault="00364E0E" w:rsidP="00364E0E">
            <w:pPr>
              <w:rPr>
                <w:rFonts w:ascii="Times New Roman" w:hAnsi="Times New Roman"/>
                <w:color w:val="000000"/>
                <w:sz w:val="24"/>
                <w:szCs w:val="24"/>
                <w:lang w:eastAsia="ru-RU"/>
              </w:rPr>
            </w:pPr>
            <w:r w:rsidRPr="006506F4">
              <w:rPr>
                <w:rFonts w:ascii="Times New Roman" w:hAnsi="Times New Roman"/>
                <w:sz w:val="24"/>
                <w:szCs w:val="24"/>
              </w:rPr>
              <w:t>Уфа</w:t>
            </w:r>
          </w:p>
        </w:tc>
        <w:tc>
          <w:tcPr>
            <w:tcW w:w="2042" w:type="dxa"/>
            <w:gridSpan w:val="2"/>
            <w:tcMar>
              <w:top w:w="0" w:type="dxa"/>
              <w:left w:w="108" w:type="dxa"/>
              <w:bottom w:w="0" w:type="dxa"/>
              <w:right w:w="108" w:type="dxa"/>
            </w:tcMar>
            <w:vAlign w:val="bottom"/>
          </w:tcPr>
          <w:p w14:paraId="00C99FA4" w14:textId="47080632" w:rsidR="00364E0E" w:rsidRPr="006506F4" w:rsidRDefault="00364E0E" w:rsidP="00364E0E">
            <w:pPr>
              <w:rPr>
                <w:rFonts w:ascii="Times New Roman" w:hAnsi="Times New Roman"/>
                <w:color w:val="000000"/>
                <w:sz w:val="24"/>
                <w:szCs w:val="24"/>
                <w:lang w:eastAsia="ru-RU"/>
              </w:rPr>
            </w:pPr>
            <w:proofErr w:type="spellStart"/>
            <w:r w:rsidRPr="006506F4">
              <w:rPr>
                <w:rFonts w:ascii="Times New Roman" w:hAnsi="Times New Roman"/>
                <w:sz w:val="24"/>
                <w:szCs w:val="24"/>
              </w:rPr>
              <w:t>Давлеткильдеева</w:t>
            </w:r>
            <w:proofErr w:type="spellEnd"/>
          </w:p>
        </w:tc>
        <w:tc>
          <w:tcPr>
            <w:tcW w:w="2094" w:type="dxa"/>
            <w:tcMar>
              <w:top w:w="0" w:type="dxa"/>
              <w:left w:w="108" w:type="dxa"/>
              <w:bottom w:w="0" w:type="dxa"/>
              <w:right w:w="108" w:type="dxa"/>
            </w:tcMar>
            <w:vAlign w:val="bottom"/>
          </w:tcPr>
          <w:p w14:paraId="51FE0C27" w14:textId="20D5623A" w:rsidR="00364E0E" w:rsidRPr="006506F4" w:rsidRDefault="00364E0E" w:rsidP="00364E0E">
            <w:pPr>
              <w:jc w:val="center"/>
              <w:rPr>
                <w:rFonts w:ascii="Times New Roman" w:hAnsi="Times New Roman"/>
                <w:color w:val="000000"/>
                <w:sz w:val="24"/>
                <w:szCs w:val="24"/>
                <w:lang w:eastAsia="ru-RU"/>
              </w:rPr>
            </w:pPr>
            <w:r w:rsidRPr="006506F4">
              <w:rPr>
                <w:rFonts w:ascii="Times New Roman" w:hAnsi="Times New Roman"/>
                <w:color w:val="000000"/>
                <w:sz w:val="24"/>
                <w:szCs w:val="24"/>
              </w:rPr>
              <w:t>20</w:t>
            </w:r>
          </w:p>
        </w:tc>
        <w:tc>
          <w:tcPr>
            <w:tcW w:w="1688" w:type="dxa"/>
            <w:vAlign w:val="bottom"/>
          </w:tcPr>
          <w:p w14:paraId="1A250924" w14:textId="109430A7" w:rsidR="00364E0E" w:rsidRPr="006506F4" w:rsidRDefault="00364E0E" w:rsidP="00364E0E">
            <w:pPr>
              <w:jc w:val="center"/>
              <w:rPr>
                <w:rFonts w:ascii="Times New Roman" w:hAnsi="Times New Roman"/>
                <w:color w:val="000000"/>
                <w:sz w:val="24"/>
                <w:szCs w:val="24"/>
                <w:lang w:eastAsia="ru-RU"/>
              </w:rPr>
            </w:pPr>
            <w:r w:rsidRPr="006506F4">
              <w:rPr>
                <w:rFonts w:ascii="Times New Roman" w:hAnsi="Times New Roman"/>
                <w:color w:val="000000"/>
                <w:sz w:val="24"/>
                <w:szCs w:val="24"/>
              </w:rPr>
              <w:t>4</w:t>
            </w:r>
          </w:p>
        </w:tc>
        <w:tc>
          <w:tcPr>
            <w:tcW w:w="1546" w:type="dxa"/>
            <w:gridSpan w:val="2"/>
          </w:tcPr>
          <w:p w14:paraId="19DC6845" w14:textId="79CDA5CB" w:rsidR="00364E0E" w:rsidRPr="006506F4" w:rsidRDefault="006500B6" w:rsidP="00364E0E">
            <w:pPr>
              <w:jc w:val="center"/>
              <w:rPr>
                <w:rFonts w:ascii="Times New Roman" w:hAnsi="Times New Roman"/>
                <w:color w:val="000000"/>
                <w:sz w:val="24"/>
                <w:szCs w:val="24"/>
                <w:lang w:eastAsia="ru-RU"/>
              </w:rPr>
            </w:pPr>
            <w:proofErr w:type="spellStart"/>
            <w:r w:rsidRPr="006506F4">
              <w:rPr>
                <w:rFonts w:ascii="Times New Roman" w:hAnsi="Times New Roman"/>
                <w:sz w:val="24"/>
                <w:szCs w:val="24"/>
              </w:rPr>
              <w:t>РТК.Ключ</w:t>
            </w:r>
            <w:proofErr w:type="spellEnd"/>
          </w:p>
        </w:tc>
      </w:tr>
      <w:tr w:rsidR="00364E0E" w:rsidRPr="006506F4" w14:paraId="0BDE3237" w14:textId="77777777" w:rsidTr="006506F4">
        <w:trPr>
          <w:trHeight w:val="271"/>
          <w:jc w:val="center"/>
        </w:trPr>
        <w:tc>
          <w:tcPr>
            <w:tcW w:w="2455" w:type="dxa"/>
            <w:tcMar>
              <w:top w:w="0" w:type="dxa"/>
              <w:left w:w="108" w:type="dxa"/>
              <w:bottom w:w="0" w:type="dxa"/>
              <w:right w:w="108" w:type="dxa"/>
            </w:tcMar>
            <w:vAlign w:val="bottom"/>
          </w:tcPr>
          <w:p w14:paraId="0132FDBC" w14:textId="6C1890E5" w:rsidR="00364E0E" w:rsidRPr="006506F4" w:rsidRDefault="006500B6" w:rsidP="00364E0E">
            <w:pPr>
              <w:rPr>
                <w:rFonts w:ascii="Times New Roman" w:hAnsi="Times New Roman"/>
                <w:color w:val="000000"/>
                <w:sz w:val="24"/>
                <w:szCs w:val="24"/>
                <w:lang w:eastAsia="ru-RU"/>
              </w:rPr>
            </w:pPr>
            <w:r w:rsidRPr="006506F4">
              <w:rPr>
                <w:rFonts w:ascii="Times New Roman" w:hAnsi="Times New Roman"/>
                <w:sz w:val="24"/>
                <w:szCs w:val="24"/>
              </w:rPr>
              <w:t>Уфа</w:t>
            </w:r>
          </w:p>
        </w:tc>
        <w:tc>
          <w:tcPr>
            <w:tcW w:w="2042" w:type="dxa"/>
            <w:gridSpan w:val="2"/>
            <w:tcMar>
              <w:top w:w="0" w:type="dxa"/>
              <w:left w:w="108" w:type="dxa"/>
              <w:bottom w:w="0" w:type="dxa"/>
              <w:right w:w="108" w:type="dxa"/>
            </w:tcMar>
            <w:vAlign w:val="bottom"/>
          </w:tcPr>
          <w:p w14:paraId="1C3CCC5F" w14:textId="459B8B1A" w:rsidR="00364E0E" w:rsidRPr="006506F4" w:rsidRDefault="009D3F9A" w:rsidP="00364E0E">
            <w:pPr>
              <w:rPr>
                <w:rFonts w:ascii="Times New Roman" w:hAnsi="Times New Roman"/>
                <w:color w:val="000000"/>
                <w:sz w:val="24"/>
                <w:szCs w:val="24"/>
                <w:lang w:eastAsia="ru-RU"/>
              </w:rPr>
            </w:pPr>
            <w:r w:rsidRPr="006506F4">
              <w:rPr>
                <w:rFonts w:ascii="Times New Roman" w:hAnsi="Times New Roman"/>
                <w:sz w:val="24"/>
                <w:szCs w:val="24"/>
              </w:rPr>
              <w:t>Д.  Мурзина</w:t>
            </w:r>
          </w:p>
        </w:tc>
        <w:tc>
          <w:tcPr>
            <w:tcW w:w="2094" w:type="dxa"/>
            <w:tcMar>
              <w:top w:w="0" w:type="dxa"/>
              <w:left w:w="108" w:type="dxa"/>
              <w:bottom w:w="0" w:type="dxa"/>
              <w:right w:w="108" w:type="dxa"/>
            </w:tcMar>
            <w:vAlign w:val="bottom"/>
          </w:tcPr>
          <w:p w14:paraId="63791F65" w14:textId="1F2C3DD9" w:rsidR="00364E0E" w:rsidRPr="006506F4" w:rsidRDefault="009D3F9A" w:rsidP="00364E0E">
            <w:pPr>
              <w:jc w:val="center"/>
              <w:rPr>
                <w:rFonts w:ascii="Times New Roman" w:hAnsi="Times New Roman"/>
                <w:color w:val="000000"/>
                <w:sz w:val="24"/>
                <w:szCs w:val="24"/>
                <w:lang w:eastAsia="ru-RU"/>
              </w:rPr>
            </w:pPr>
            <w:r w:rsidRPr="006506F4">
              <w:rPr>
                <w:rFonts w:ascii="Times New Roman" w:hAnsi="Times New Roman"/>
                <w:color w:val="000000"/>
                <w:sz w:val="24"/>
                <w:szCs w:val="24"/>
                <w:lang w:eastAsia="ru-RU"/>
              </w:rPr>
              <w:t>11</w:t>
            </w:r>
          </w:p>
        </w:tc>
        <w:tc>
          <w:tcPr>
            <w:tcW w:w="1688" w:type="dxa"/>
            <w:vAlign w:val="bottom"/>
          </w:tcPr>
          <w:p w14:paraId="38B64497" w14:textId="58E54AFD" w:rsidR="00364E0E" w:rsidRPr="006506F4" w:rsidRDefault="009D3F9A" w:rsidP="00364E0E">
            <w:pPr>
              <w:jc w:val="center"/>
              <w:rPr>
                <w:rFonts w:ascii="Times New Roman" w:hAnsi="Times New Roman"/>
                <w:color w:val="000000"/>
                <w:sz w:val="24"/>
                <w:szCs w:val="24"/>
                <w:lang w:eastAsia="ru-RU"/>
              </w:rPr>
            </w:pPr>
            <w:r w:rsidRPr="006506F4">
              <w:rPr>
                <w:rFonts w:ascii="Times New Roman" w:hAnsi="Times New Roman"/>
                <w:color w:val="000000"/>
                <w:sz w:val="24"/>
                <w:szCs w:val="24"/>
                <w:lang w:eastAsia="ru-RU"/>
              </w:rPr>
              <w:t>20</w:t>
            </w:r>
          </w:p>
        </w:tc>
        <w:tc>
          <w:tcPr>
            <w:tcW w:w="1546" w:type="dxa"/>
            <w:gridSpan w:val="2"/>
          </w:tcPr>
          <w:p w14:paraId="43721D63" w14:textId="37AA51BD" w:rsidR="00364E0E" w:rsidRPr="006506F4" w:rsidRDefault="006500B6" w:rsidP="00364E0E">
            <w:pPr>
              <w:jc w:val="center"/>
              <w:rPr>
                <w:rFonts w:ascii="Times New Roman" w:hAnsi="Times New Roman"/>
                <w:color w:val="000000"/>
                <w:sz w:val="24"/>
                <w:szCs w:val="24"/>
                <w:lang w:eastAsia="ru-RU"/>
              </w:rPr>
            </w:pPr>
            <w:proofErr w:type="spellStart"/>
            <w:r w:rsidRPr="006506F4">
              <w:rPr>
                <w:rFonts w:ascii="Times New Roman" w:hAnsi="Times New Roman"/>
                <w:sz w:val="24"/>
                <w:szCs w:val="24"/>
              </w:rPr>
              <w:t>РТК.Ключ</w:t>
            </w:r>
            <w:proofErr w:type="spellEnd"/>
          </w:p>
        </w:tc>
      </w:tr>
      <w:tr w:rsidR="00364E0E" w:rsidRPr="006506F4" w14:paraId="3E91E6C5" w14:textId="77777777" w:rsidTr="006506F4">
        <w:trPr>
          <w:trHeight w:val="271"/>
          <w:jc w:val="center"/>
        </w:trPr>
        <w:tc>
          <w:tcPr>
            <w:tcW w:w="2455" w:type="dxa"/>
            <w:tcMar>
              <w:top w:w="0" w:type="dxa"/>
              <w:left w:w="108" w:type="dxa"/>
              <w:bottom w:w="0" w:type="dxa"/>
              <w:right w:w="108" w:type="dxa"/>
            </w:tcMar>
            <w:vAlign w:val="bottom"/>
          </w:tcPr>
          <w:p w14:paraId="663913E3" w14:textId="057B823A" w:rsidR="00364E0E" w:rsidRPr="006506F4" w:rsidRDefault="006500B6" w:rsidP="00364E0E">
            <w:pPr>
              <w:rPr>
                <w:rFonts w:ascii="Times New Roman" w:hAnsi="Times New Roman"/>
                <w:color w:val="000000"/>
                <w:sz w:val="24"/>
                <w:szCs w:val="24"/>
                <w:lang w:eastAsia="ru-RU"/>
              </w:rPr>
            </w:pPr>
            <w:r w:rsidRPr="006506F4">
              <w:rPr>
                <w:rFonts w:ascii="Times New Roman" w:hAnsi="Times New Roman"/>
                <w:sz w:val="24"/>
                <w:szCs w:val="24"/>
              </w:rPr>
              <w:t>Уфа</w:t>
            </w:r>
          </w:p>
        </w:tc>
        <w:tc>
          <w:tcPr>
            <w:tcW w:w="2042" w:type="dxa"/>
            <w:gridSpan w:val="2"/>
            <w:tcMar>
              <w:top w:w="0" w:type="dxa"/>
              <w:left w:w="108" w:type="dxa"/>
              <w:bottom w:w="0" w:type="dxa"/>
              <w:right w:w="108" w:type="dxa"/>
            </w:tcMar>
            <w:vAlign w:val="bottom"/>
          </w:tcPr>
          <w:p w14:paraId="36BCD63D" w14:textId="5D10F3BF" w:rsidR="00364E0E" w:rsidRPr="006506F4" w:rsidRDefault="006500B6" w:rsidP="00364E0E">
            <w:pPr>
              <w:rPr>
                <w:rFonts w:ascii="Times New Roman" w:hAnsi="Times New Roman"/>
                <w:color w:val="000000"/>
                <w:sz w:val="24"/>
                <w:szCs w:val="24"/>
                <w:lang w:eastAsia="ru-RU"/>
              </w:rPr>
            </w:pPr>
            <w:r w:rsidRPr="006506F4">
              <w:rPr>
                <w:rFonts w:ascii="Times New Roman" w:hAnsi="Times New Roman"/>
                <w:sz w:val="24"/>
                <w:szCs w:val="24"/>
              </w:rPr>
              <w:t>Д.  Мурзина</w:t>
            </w:r>
          </w:p>
        </w:tc>
        <w:tc>
          <w:tcPr>
            <w:tcW w:w="2094" w:type="dxa"/>
            <w:tcMar>
              <w:top w:w="0" w:type="dxa"/>
              <w:left w:w="108" w:type="dxa"/>
              <w:bottom w:w="0" w:type="dxa"/>
              <w:right w:w="108" w:type="dxa"/>
            </w:tcMar>
            <w:vAlign w:val="bottom"/>
          </w:tcPr>
          <w:p w14:paraId="0573B5C9" w14:textId="031A4B06" w:rsidR="00364E0E" w:rsidRPr="006506F4" w:rsidRDefault="006500B6" w:rsidP="00364E0E">
            <w:pPr>
              <w:jc w:val="center"/>
              <w:rPr>
                <w:rFonts w:ascii="Times New Roman" w:hAnsi="Times New Roman"/>
                <w:color w:val="000000"/>
                <w:sz w:val="24"/>
                <w:szCs w:val="24"/>
                <w:lang w:eastAsia="ru-RU"/>
              </w:rPr>
            </w:pPr>
            <w:r w:rsidRPr="006506F4">
              <w:rPr>
                <w:rFonts w:ascii="Times New Roman" w:hAnsi="Times New Roman"/>
                <w:color w:val="000000"/>
                <w:sz w:val="24"/>
                <w:szCs w:val="24"/>
                <w:lang w:eastAsia="ru-RU"/>
              </w:rPr>
              <w:t>13</w:t>
            </w:r>
          </w:p>
        </w:tc>
        <w:tc>
          <w:tcPr>
            <w:tcW w:w="1688" w:type="dxa"/>
            <w:vAlign w:val="bottom"/>
          </w:tcPr>
          <w:p w14:paraId="43118868" w14:textId="410CFF80" w:rsidR="00364E0E" w:rsidRPr="006506F4" w:rsidRDefault="006500B6" w:rsidP="00364E0E">
            <w:pPr>
              <w:jc w:val="center"/>
              <w:rPr>
                <w:rFonts w:ascii="Times New Roman" w:hAnsi="Times New Roman"/>
                <w:color w:val="000000"/>
                <w:sz w:val="24"/>
                <w:szCs w:val="24"/>
                <w:lang w:eastAsia="ru-RU"/>
              </w:rPr>
            </w:pPr>
            <w:r w:rsidRPr="006506F4">
              <w:rPr>
                <w:rFonts w:ascii="Times New Roman" w:hAnsi="Times New Roman"/>
                <w:color w:val="000000"/>
                <w:sz w:val="24"/>
                <w:szCs w:val="24"/>
                <w:lang w:eastAsia="ru-RU"/>
              </w:rPr>
              <w:t>18</w:t>
            </w:r>
          </w:p>
        </w:tc>
        <w:tc>
          <w:tcPr>
            <w:tcW w:w="1546" w:type="dxa"/>
            <w:gridSpan w:val="2"/>
          </w:tcPr>
          <w:p w14:paraId="12AAD3F4" w14:textId="380358B7" w:rsidR="00364E0E" w:rsidRPr="006506F4" w:rsidRDefault="006500B6" w:rsidP="00364E0E">
            <w:pPr>
              <w:jc w:val="center"/>
              <w:rPr>
                <w:rFonts w:ascii="Times New Roman" w:hAnsi="Times New Roman"/>
                <w:color w:val="000000"/>
                <w:sz w:val="24"/>
                <w:szCs w:val="24"/>
                <w:lang w:eastAsia="ru-RU"/>
              </w:rPr>
            </w:pPr>
            <w:proofErr w:type="spellStart"/>
            <w:r w:rsidRPr="006506F4">
              <w:rPr>
                <w:rFonts w:ascii="Times New Roman" w:hAnsi="Times New Roman"/>
                <w:sz w:val="24"/>
                <w:szCs w:val="24"/>
              </w:rPr>
              <w:t>РТК.Ключ</w:t>
            </w:r>
            <w:proofErr w:type="spellEnd"/>
          </w:p>
        </w:tc>
      </w:tr>
      <w:tr w:rsidR="00364E0E" w:rsidRPr="006506F4" w14:paraId="064A30ED" w14:textId="77777777" w:rsidTr="006506F4">
        <w:trPr>
          <w:trHeight w:val="271"/>
          <w:jc w:val="center"/>
        </w:trPr>
        <w:tc>
          <w:tcPr>
            <w:tcW w:w="2455" w:type="dxa"/>
            <w:tcMar>
              <w:top w:w="0" w:type="dxa"/>
              <w:left w:w="108" w:type="dxa"/>
              <w:bottom w:w="0" w:type="dxa"/>
              <w:right w:w="108" w:type="dxa"/>
            </w:tcMar>
            <w:vAlign w:val="bottom"/>
          </w:tcPr>
          <w:p w14:paraId="7E4EF711" w14:textId="6E3FA73C" w:rsidR="00364E0E" w:rsidRPr="006506F4" w:rsidRDefault="006500B6" w:rsidP="00364E0E">
            <w:pPr>
              <w:rPr>
                <w:rFonts w:ascii="Times New Roman" w:hAnsi="Times New Roman"/>
                <w:color w:val="000000"/>
                <w:sz w:val="24"/>
                <w:szCs w:val="24"/>
                <w:lang w:eastAsia="ru-RU"/>
              </w:rPr>
            </w:pPr>
            <w:r w:rsidRPr="006506F4">
              <w:rPr>
                <w:rFonts w:ascii="Times New Roman" w:hAnsi="Times New Roman"/>
                <w:sz w:val="24"/>
                <w:szCs w:val="24"/>
              </w:rPr>
              <w:t>Уфа</w:t>
            </w:r>
          </w:p>
        </w:tc>
        <w:tc>
          <w:tcPr>
            <w:tcW w:w="2042" w:type="dxa"/>
            <w:gridSpan w:val="2"/>
            <w:tcMar>
              <w:top w:w="0" w:type="dxa"/>
              <w:left w:w="108" w:type="dxa"/>
              <w:bottom w:w="0" w:type="dxa"/>
              <w:right w:w="108" w:type="dxa"/>
            </w:tcMar>
            <w:vAlign w:val="bottom"/>
          </w:tcPr>
          <w:p w14:paraId="36694FC5" w14:textId="693A2B3F" w:rsidR="00364E0E" w:rsidRPr="006506F4" w:rsidRDefault="006500B6" w:rsidP="00364E0E">
            <w:pPr>
              <w:rPr>
                <w:rFonts w:ascii="Times New Roman" w:hAnsi="Times New Roman"/>
                <w:color w:val="000000"/>
                <w:sz w:val="24"/>
                <w:szCs w:val="24"/>
                <w:lang w:eastAsia="ru-RU"/>
              </w:rPr>
            </w:pPr>
            <w:r w:rsidRPr="006506F4">
              <w:rPr>
                <w:rFonts w:ascii="Times New Roman" w:hAnsi="Times New Roman"/>
                <w:sz w:val="24"/>
                <w:szCs w:val="24"/>
              </w:rPr>
              <w:t>Менделеева</w:t>
            </w:r>
          </w:p>
        </w:tc>
        <w:tc>
          <w:tcPr>
            <w:tcW w:w="2094" w:type="dxa"/>
            <w:tcMar>
              <w:top w:w="0" w:type="dxa"/>
              <w:left w:w="108" w:type="dxa"/>
              <w:bottom w:w="0" w:type="dxa"/>
              <w:right w:w="108" w:type="dxa"/>
            </w:tcMar>
            <w:vAlign w:val="bottom"/>
          </w:tcPr>
          <w:p w14:paraId="01261781" w14:textId="25DBB803" w:rsidR="00364E0E" w:rsidRPr="006506F4" w:rsidRDefault="006500B6" w:rsidP="00364E0E">
            <w:pPr>
              <w:jc w:val="center"/>
              <w:rPr>
                <w:rFonts w:ascii="Times New Roman" w:hAnsi="Times New Roman"/>
                <w:color w:val="000000"/>
                <w:sz w:val="24"/>
                <w:szCs w:val="24"/>
                <w:lang w:eastAsia="ru-RU"/>
              </w:rPr>
            </w:pPr>
            <w:r w:rsidRPr="006506F4">
              <w:rPr>
                <w:rFonts w:ascii="Times New Roman" w:hAnsi="Times New Roman"/>
                <w:color w:val="000000"/>
                <w:sz w:val="24"/>
                <w:szCs w:val="24"/>
                <w:lang w:eastAsia="ru-RU"/>
              </w:rPr>
              <w:t>1/1</w:t>
            </w:r>
          </w:p>
        </w:tc>
        <w:tc>
          <w:tcPr>
            <w:tcW w:w="1688" w:type="dxa"/>
            <w:vAlign w:val="bottom"/>
          </w:tcPr>
          <w:p w14:paraId="2D6068A9" w14:textId="26A1ED47" w:rsidR="00364E0E" w:rsidRPr="006506F4" w:rsidRDefault="006500B6" w:rsidP="00364E0E">
            <w:pPr>
              <w:jc w:val="center"/>
              <w:rPr>
                <w:rFonts w:ascii="Times New Roman" w:hAnsi="Times New Roman"/>
                <w:color w:val="000000"/>
                <w:sz w:val="24"/>
                <w:szCs w:val="24"/>
                <w:lang w:eastAsia="ru-RU"/>
              </w:rPr>
            </w:pPr>
            <w:r w:rsidRPr="006506F4">
              <w:rPr>
                <w:rFonts w:ascii="Times New Roman" w:hAnsi="Times New Roman"/>
                <w:color w:val="000000"/>
                <w:sz w:val="24"/>
                <w:szCs w:val="24"/>
                <w:lang w:eastAsia="ru-RU"/>
              </w:rPr>
              <w:t xml:space="preserve">13 панелей и 20 контроллеров </w:t>
            </w:r>
          </w:p>
        </w:tc>
        <w:tc>
          <w:tcPr>
            <w:tcW w:w="1546" w:type="dxa"/>
            <w:gridSpan w:val="2"/>
          </w:tcPr>
          <w:p w14:paraId="669BE918" w14:textId="71F84E19" w:rsidR="00364E0E" w:rsidRPr="006506F4" w:rsidRDefault="006500B6" w:rsidP="00364E0E">
            <w:pPr>
              <w:jc w:val="center"/>
              <w:rPr>
                <w:rFonts w:ascii="Times New Roman" w:hAnsi="Times New Roman"/>
                <w:color w:val="000000"/>
                <w:sz w:val="24"/>
                <w:szCs w:val="24"/>
                <w:lang w:eastAsia="ru-RU"/>
              </w:rPr>
            </w:pPr>
            <w:proofErr w:type="spellStart"/>
            <w:r w:rsidRPr="006506F4">
              <w:rPr>
                <w:rFonts w:ascii="Times New Roman" w:hAnsi="Times New Roman"/>
                <w:sz w:val="24"/>
                <w:szCs w:val="24"/>
              </w:rPr>
              <w:t>РТК.Ключ</w:t>
            </w:r>
            <w:proofErr w:type="spellEnd"/>
          </w:p>
        </w:tc>
      </w:tr>
      <w:tr w:rsidR="00364E0E" w:rsidRPr="006506F4" w14:paraId="483B780A" w14:textId="77777777" w:rsidTr="006506F4">
        <w:trPr>
          <w:trHeight w:val="271"/>
          <w:jc w:val="center"/>
        </w:trPr>
        <w:tc>
          <w:tcPr>
            <w:tcW w:w="2455" w:type="dxa"/>
            <w:tcMar>
              <w:top w:w="0" w:type="dxa"/>
              <w:left w:w="108" w:type="dxa"/>
              <w:bottom w:w="0" w:type="dxa"/>
              <w:right w:w="108" w:type="dxa"/>
            </w:tcMar>
            <w:vAlign w:val="bottom"/>
          </w:tcPr>
          <w:p w14:paraId="67439ECE" w14:textId="1AFFA388" w:rsidR="00364E0E" w:rsidRPr="006506F4" w:rsidRDefault="006500B6" w:rsidP="00364E0E">
            <w:pPr>
              <w:rPr>
                <w:rFonts w:ascii="Times New Roman" w:hAnsi="Times New Roman"/>
                <w:color w:val="000000"/>
                <w:sz w:val="24"/>
                <w:szCs w:val="24"/>
                <w:lang w:eastAsia="ru-RU"/>
              </w:rPr>
            </w:pPr>
            <w:r w:rsidRPr="006506F4">
              <w:rPr>
                <w:rFonts w:ascii="Times New Roman" w:hAnsi="Times New Roman"/>
                <w:sz w:val="24"/>
                <w:szCs w:val="24"/>
              </w:rPr>
              <w:t>Уфа</w:t>
            </w:r>
          </w:p>
        </w:tc>
        <w:tc>
          <w:tcPr>
            <w:tcW w:w="2042" w:type="dxa"/>
            <w:gridSpan w:val="2"/>
            <w:tcMar>
              <w:top w:w="0" w:type="dxa"/>
              <w:left w:w="108" w:type="dxa"/>
              <w:bottom w:w="0" w:type="dxa"/>
              <w:right w:w="108" w:type="dxa"/>
            </w:tcMar>
            <w:vAlign w:val="bottom"/>
          </w:tcPr>
          <w:p w14:paraId="28303335" w14:textId="2FA0D377" w:rsidR="00364E0E" w:rsidRPr="006506F4" w:rsidRDefault="006500B6" w:rsidP="00364E0E">
            <w:pPr>
              <w:rPr>
                <w:rFonts w:ascii="Times New Roman" w:hAnsi="Times New Roman"/>
                <w:color w:val="000000"/>
                <w:sz w:val="24"/>
                <w:szCs w:val="24"/>
                <w:lang w:eastAsia="ru-RU"/>
              </w:rPr>
            </w:pPr>
            <w:r w:rsidRPr="006506F4">
              <w:rPr>
                <w:rFonts w:ascii="Times New Roman" w:hAnsi="Times New Roman"/>
                <w:sz w:val="24"/>
                <w:szCs w:val="24"/>
              </w:rPr>
              <w:t>Октябрьской революции</w:t>
            </w:r>
          </w:p>
        </w:tc>
        <w:tc>
          <w:tcPr>
            <w:tcW w:w="2094" w:type="dxa"/>
            <w:tcMar>
              <w:top w:w="0" w:type="dxa"/>
              <w:left w:w="108" w:type="dxa"/>
              <w:bottom w:w="0" w:type="dxa"/>
              <w:right w:w="108" w:type="dxa"/>
            </w:tcMar>
            <w:vAlign w:val="bottom"/>
          </w:tcPr>
          <w:p w14:paraId="5C294115" w14:textId="29534828" w:rsidR="00364E0E" w:rsidRPr="006506F4" w:rsidRDefault="006500B6" w:rsidP="00364E0E">
            <w:pPr>
              <w:jc w:val="center"/>
              <w:rPr>
                <w:rFonts w:ascii="Times New Roman" w:hAnsi="Times New Roman"/>
                <w:color w:val="000000"/>
                <w:sz w:val="24"/>
                <w:szCs w:val="24"/>
                <w:lang w:eastAsia="ru-RU"/>
              </w:rPr>
            </w:pPr>
            <w:r w:rsidRPr="006506F4">
              <w:rPr>
                <w:rFonts w:ascii="Times New Roman" w:hAnsi="Times New Roman"/>
                <w:color w:val="000000"/>
                <w:sz w:val="24"/>
                <w:szCs w:val="24"/>
                <w:lang w:eastAsia="ru-RU"/>
              </w:rPr>
              <w:t>54А</w:t>
            </w:r>
          </w:p>
        </w:tc>
        <w:tc>
          <w:tcPr>
            <w:tcW w:w="1688" w:type="dxa"/>
            <w:vAlign w:val="bottom"/>
          </w:tcPr>
          <w:p w14:paraId="35B2B1C0" w14:textId="7B03EB50" w:rsidR="00364E0E" w:rsidRPr="006506F4" w:rsidRDefault="006500B6" w:rsidP="00364E0E">
            <w:pPr>
              <w:jc w:val="center"/>
              <w:rPr>
                <w:rFonts w:ascii="Times New Roman" w:hAnsi="Times New Roman"/>
                <w:color w:val="000000"/>
                <w:sz w:val="24"/>
                <w:szCs w:val="24"/>
                <w:lang w:eastAsia="ru-RU"/>
              </w:rPr>
            </w:pPr>
            <w:r w:rsidRPr="006506F4">
              <w:rPr>
                <w:rFonts w:ascii="Times New Roman" w:hAnsi="Times New Roman"/>
                <w:color w:val="000000"/>
                <w:sz w:val="24"/>
                <w:szCs w:val="24"/>
                <w:lang w:eastAsia="ru-RU"/>
              </w:rPr>
              <w:t>4</w:t>
            </w:r>
          </w:p>
        </w:tc>
        <w:tc>
          <w:tcPr>
            <w:tcW w:w="1546" w:type="dxa"/>
            <w:gridSpan w:val="2"/>
          </w:tcPr>
          <w:p w14:paraId="2359D48A" w14:textId="1AC7114A" w:rsidR="00364E0E" w:rsidRPr="006506F4" w:rsidRDefault="006500B6" w:rsidP="00364E0E">
            <w:pPr>
              <w:jc w:val="center"/>
              <w:rPr>
                <w:rFonts w:ascii="Times New Roman" w:hAnsi="Times New Roman"/>
                <w:color w:val="000000"/>
                <w:sz w:val="24"/>
                <w:szCs w:val="24"/>
                <w:lang w:eastAsia="ru-RU"/>
              </w:rPr>
            </w:pPr>
            <w:proofErr w:type="spellStart"/>
            <w:r w:rsidRPr="006506F4">
              <w:rPr>
                <w:rFonts w:ascii="Times New Roman" w:hAnsi="Times New Roman"/>
                <w:sz w:val="24"/>
                <w:szCs w:val="24"/>
              </w:rPr>
              <w:t>РТК.Ключ</w:t>
            </w:r>
            <w:proofErr w:type="spellEnd"/>
          </w:p>
        </w:tc>
      </w:tr>
      <w:tr w:rsidR="00364E0E" w:rsidRPr="006506F4" w14:paraId="5C2B5A7A" w14:textId="77777777" w:rsidTr="006506F4">
        <w:trPr>
          <w:trHeight w:val="271"/>
          <w:jc w:val="center"/>
        </w:trPr>
        <w:tc>
          <w:tcPr>
            <w:tcW w:w="2455" w:type="dxa"/>
            <w:tcMar>
              <w:top w:w="0" w:type="dxa"/>
              <w:left w:w="108" w:type="dxa"/>
              <w:bottom w:w="0" w:type="dxa"/>
              <w:right w:w="108" w:type="dxa"/>
            </w:tcMar>
            <w:vAlign w:val="bottom"/>
          </w:tcPr>
          <w:p w14:paraId="2C790388" w14:textId="5C316043" w:rsidR="00364E0E" w:rsidRPr="006506F4" w:rsidRDefault="006500B6" w:rsidP="00364E0E">
            <w:pPr>
              <w:rPr>
                <w:rFonts w:ascii="Times New Roman" w:hAnsi="Times New Roman"/>
                <w:color w:val="000000"/>
                <w:sz w:val="24"/>
                <w:szCs w:val="24"/>
                <w:lang w:eastAsia="ru-RU"/>
              </w:rPr>
            </w:pPr>
            <w:r w:rsidRPr="006506F4">
              <w:rPr>
                <w:rFonts w:ascii="Times New Roman" w:hAnsi="Times New Roman"/>
                <w:sz w:val="24"/>
                <w:szCs w:val="24"/>
              </w:rPr>
              <w:t>Уфа</w:t>
            </w:r>
          </w:p>
        </w:tc>
        <w:tc>
          <w:tcPr>
            <w:tcW w:w="2042" w:type="dxa"/>
            <w:gridSpan w:val="2"/>
            <w:tcMar>
              <w:top w:w="0" w:type="dxa"/>
              <w:left w:w="108" w:type="dxa"/>
              <w:bottom w:w="0" w:type="dxa"/>
              <w:right w:w="108" w:type="dxa"/>
            </w:tcMar>
            <w:vAlign w:val="bottom"/>
          </w:tcPr>
          <w:p w14:paraId="39894176" w14:textId="26D9DDBA" w:rsidR="00364E0E" w:rsidRPr="006506F4" w:rsidRDefault="006500B6" w:rsidP="00364E0E">
            <w:pPr>
              <w:rPr>
                <w:rFonts w:ascii="Times New Roman" w:hAnsi="Times New Roman"/>
                <w:color w:val="000000"/>
                <w:sz w:val="24"/>
                <w:szCs w:val="24"/>
                <w:lang w:eastAsia="ru-RU"/>
              </w:rPr>
            </w:pPr>
            <w:proofErr w:type="spellStart"/>
            <w:r w:rsidRPr="006506F4">
              <w:rPr>
                <w:rFonts w:ascii="Times New Roman" w:hAnsi="Times New Roman"/>
                <w:sz w:val="24"/>
                <w:szCs w:val="24"/>
              </w:rPr>
              <w:t>Цюрупы</w:t>
            </w:r>
            <w:proofErr w:type="spellEnd"/>
            <w:r w:rsidRPr="006506F4">
              <w:rPr>
                <w:rFonts w:ascii="Times New Roman" w:hAnsi="Times New Roman"/>
                <w:sz w:val="24"/>
                <w:szCs w:val="24"/>
              </w:rPr>
              <w:t xml:space="preserve"> </w:t>
            </w:r>
          </w:p>
        </w:tc>
        <w:tc>
          <w:tcPr>
            <w:tcW w:w="2094" w:type="dxa"/>
            <w:tcMar>
              <w:top w:w="0" w:type="dxa"/>
              <w:left w:w="108" w:type="dxa"/>
              <w:bottom w:w="0" w:type="dxa"/>
              <w:right w:w="108" w:type="dxa"/>
            </w:tcMar>
            <w:vAlign w:val="bottom"/>
          </w:tcPr>
          <w:p w14:paraId="61A12987" w14:textId="0F1BF275" w:rsidR="00364E0E" w:rsidRPr="006506F4" w:rsidRDefault="006500B6" w:rsidP="00364E0E">
            <w:pPr>
              <w:jc w:val="center"/>
              <w:rPr>
                <w:rFonts w:ascii="Times New Roman" w:hAnsi="Times New Roman"/>
                <w:color w:val="000000"/>
                <w:sz w:val="24"/>
                <w:szCs w:val="24"/>
                <w:lang w:eastAsia="ru-RU"/>
              </w:rPr>
            </w:pPr>
            <w:r w:rsidRPr="006506F4">
              <w:rPr>
                <w:rFonts w:ascii="Times New Roman" w:hAnsi="Times New Roman"/>
                <w:sz w:val="24"/>
                <w:szCs w:val="24"/>
              </w:rPr>
              <w:t>156/3</w:t>
            </w:r>
          </w:p>
        </w:tc>
        <w:tc>
          <w:tcPr>
            <w:tcW w:w="1688" w:type="dxa"/>
            <w:vAlign w:val="bottom"/>
          </w:tcPr>
          <w:p w14:paraId="7EC2FBD4" w14:textId="243D1D84" w:rsidR="00364E0E" w:rsidRPr="006506F4" w:rsidRDefault="006500B6" w:rsidP="00364E0E">
            <w:pPr>
              <w:jc w:val="center"/>
              <w:rPr>
                <w:rFonts w:ascii="Times New Roman" w:hAnsi="Times New Roman"/>
                <w:color w:val="000000"/>
                <w:sz w:val="24"/>
                <w:szCs w:val="24"/>
                <w:lang w:eastAsia="ru-RU"/>
              </w:rPr>
            </w:pPr>
            <w:r w:rsidRPr="006506F4">
              <w:rPr>
                <w:rFonts w:ascii="Times New Roman" w:hAnsi="Times New Roman"/>
                <w:color w:val="000000"/>
                <w:sz w:val="24"/>
                <w:szCs w:val="24"/>
                <w:lang w:eastAsia="ru-RU"/>
              </w:rPr>
              <w:t>1</w:t>
            </w:r>
          </w:p>
        </w:tc>
        <w:tc>
          <w:tcPr>
            <w:tcW w:w="1546" w:type="dxa"/>
            <w:gridSpan w:val="2"/>
          </w:tcPr>
          <w:p w14:paraId="1943E16A" w14:textId="3F098F6F" w:rsidR="00364E0E" w:rsidRPr="006506F4" w:rsidRDefault="006500B6" w:rsidP="00364E0E">
            <w:pPr>
              <w:jc w:val="center"/>
              <w:rPr>
                <w:rFonts w:ascii="Times New Roman" w:hAnsi="Times New Roman"/>
                <w:color w:val="000000"/>
                <w:sz w:val="24"/>
                <w:szCs w:val="24"/>
                <w:lang w:eastAsia="ru-RU"/>
              </w:rPr>
            </w:pPr>
            <w:r w:rsidRPr="006506F4">
              <w:rPr>
                <w:rFonts w:ascii="Times New Roman" w:hAnsi="Times New Roman"/>
                <w:color w:val="000000"/>
                <w:sz w:val="24"/>
                <w:szCs w:val="24"/>
                <w:lang w:eastAsia="ru-RU"/>
              </w:rPr>
              <w:t>Локальная</w:t>
            </w:r>
          </w:p>
        </w:tc>
      </w:tr>
      <w:tr w:rsidR="00364E0E" w:rsidRPr="006506F4" w14:paraId="6084D22B" w14:textId="77777777" w:rsidTr="006506F4">
        <w:trPr>
          <w:trHeight w:val="271"/>
          <w:jc w:val="center"/>
        </w:trPr>
        <w:tc>
          <w:tcPr>
            <w:tcW w:w="2455" w:type="dxa"/>
            <w:tcMar>
              <w:top w:w="0" w:type="dxa"/>
              <w:left w:w="108" w:type="dxa"/>
              <w:bottom w:w="0" w:type="dxa"/>
              <w:right w:w="108" w:type="dxa"/>
            </w:tcMar>
            <w:vAlign w:val="bottom"/>
          </w:tcPr>
          <w:p w14:paraId="063AD24A" w14:textId="09E61BA6" w:rsidR="00364E0E" w:rsidRPr="006506F4" w:rsidRDefault="006500B6" w:rsidP="00364E0E">
            <w:pPr>
              <w:rPr>
                <w:rFonts w:ascii="Times New Roman" w:eastAsiaTheme="minorHAnsi" w:hAnsi="Times New Roman"/>
                <w:color w:val="000000"/>
                <w:sz w:val="24"/>
                <w:szCs w:val="24"/>
                <w:lang w:eastAsia="ru-RU"/>
              </w:rPr>
            </w:pPr>
            <w:r w:rsidRPr="006506F4">
              <w:rPr>
                <w:rFonts w:ascii="Times New Roman" w:hAnsi="Times New Roman"/>
                <w:sz w:val="24"/>
                <w:szCs w:val="24"/>
              </w:rPr>
              <w:t>Уфа</w:t>
            </w:r>
          </w:p>
        </w:tc>
        <w:tc>
          <w:tcPr>
            <w:tcW w:w="2042" w:type="dxa"/>
            <w:gridSpan w:val="2"/>
            <w:tcMar>
              <w:top w:w="0" w:type="dxa"/>
              <w:left w:w="108" w:type="dxa"/>
              <w:bottom w:w="0" w:type="dxa"/>
              <w:right w:w="108" w:type="dxa"/>
            </w:tcMar>
            <w:vAlign w:val="bottom"/>
          </w:tcPr>
          <w:p w14:paraId="19A21DCD" w14:textId="0AAEB767" w:rsidR="00364E0E" w:rsidRPr="006506F4" w:rsidRDefault="006500B6" w:rsidP="00364E0E">
            <w:pPr>
              <w:rPr>
                <w:rFonts w:ascii="Times New Roman" w:eastAsiaTheme="minorHAnsi" w:hAnsi="Times New Roman"/>
                <w:color w:val="000000"/>
                <w:sz w:val="24"/>
                <w:szCs w:val="24"/>
                <w:lang w:eastAsia="ru-RU"/>
              </w:rPr>
            </w:pPr>
            <w:r w:rsidRPr="006506F4">
              <w:rPr>
                <w:rFonts w:ascii="Times New Roman" w:hAnsi="Times New Roman"/>
                <w:sz w:val="24"/>
                <w:szCs w:val="24"/>
              </w:rPr>
              <w:t xml:space="preserve">М. </w:t>
            </w:r>
            <w:proofErr w:type="spellStart"/>
            <w:r w:rsidRPr="006506F4">
              <w:rPr>
                <w:rFonts w:ascii="Times New Roman" w:hAnsi="Times New Roman"/>
                <w:sz w:val="24"/>
                <w:szCs w:val="24"/>
              </w:rPr>
              <w:t>Джалиля</w:t>
            </w:r>
            <w:proofErr w:type="spellEnd"/>
          </w:p>
        </w:tc>
        <w:tc>
          <w:tcPr>
            <w:tcW w:w="2094" w:type="dxa"/>
            <w:tcMar>
              <w:top w:w="0" w:type="dxa"/>
              <w:left w:w="108" w:type="dxa"/>
              <w:bottom w:w="0" w:type="dxa"/>
              <w:right w:w="108" w:type="dxa"/>
            </w:tcMar>
            <w:vAlign w:val="bottom"/>
          </w:tcPr>
          <w:p w14:paraId="7B5E0ECC" w14:textId="05B12F34" w:rsidR="00364E0E" w:rsidRPr="006506F4" w:rsidRDefault="006500B6" w:rsidP="00364E0E">
            <w:pPr>
              <w:jc w:val="center"/>
              <w:rPr>
                <w:rFonts w:ascii="Times New Roman" w:eastAsiaTheme="minorHAnsi" w:hAnsi="Times New Roman"/>
                <w:color w:val="000000"/>
                <w:sz w:val="24"/>
                <w:szCs w:val="24"/>
                <w:lang w:eastAsia="ru-RU"/>
              </w:rPr>
            </w:pPr>
            <w:r w:rsidRPr="006506F4">
              <w:rPr>
                <w:rFonts w:ascii="Times New Roman" w:eastAsiaTheme="minorHAnsi" w:hAnsi="Times New Roman"/>
                <w:color w:val="000000"/>
                <w:sz w:val="24"/>
                <w:szCs w:val="24"/>
                <w:lang w:eastAsia="ru-RU"/>
              </w:rPr>
              <w:t>127</w:t>
            </w:r>
          </w:p>
        </w:tc>
        <w:tc>
          <w:tcPr>
            <w:tcW w:w="1688" w:type="dxa"/>
            <w:vAlign w:val="bottom"/>
          </w:tcPr>
          <w:p w14:paraId="626A9354" w14:textId="796C9CFA" w:rsidR="00364E0E" w:rsidRPr="006506F4" w:rsidRDefault="006500B6" w:rsidP="00364E0E">
            <w:pPr>
              <w:jc w:val="center"/>
              <w:rPr>
                <w:rFonts w:ascii="Times New Roman" w:hAnsi="Times New Roman"/>
                <w:color w:val="000000"/>
                <w:sz w:val="24"/>
                <w:szCs w:val="24"/>
                <w:lang w:eastAsia="ru-RU"/>
              </w:rPr>
            </w:pPr>
            <w:r w:rsidRPr="006506F4">
              <w:rPr>
                <w:rFonts w:ascii="Times New Roman" w:hAnsi="Times New Roman"/>
                <w:color w:val="000000"/>
                <w:sz w:val="24"/>
                <w:szCs w:val="24"/>
                <w:lang w:eastAsia="ru-RU"/>
              </w:rPr>
              <w:t>2</w:t>
            </w:r>
          </w:p>
        </w:tc>
        <w:tc>
          <w:tcPr>
            <w:tcW w:w="1546" w:type="dxa"/>
            <w:gridSpan w:val="2"/>
          </w:tcPr>
          <w:p w14:paraId="2DA2FB06" w14:textId="68E4062F" w:rsidR="00364E0E" w:rsidRPr="006506F4" w:rsidRDefault="006500B6" w:rsidP="00364E0E">
            <w:pPr>
              <w:jc w:val="center"/>
              <w:rPr>
                <w:rFonts w:ascii="Times New Roman" w:hAnsi="Times New Roman"/>
                <w:color w:val="000000"/>
                <w:sz w:val="24"/>
                <w:szCs w:val="24"/>
                <w:lang w:eastAsia="ru-RU"/>
              </w:rPr>
            </w:pPr>
            <w:proofErr w:type="spellStart"/>
            <w:r w:rsidRPr="006506F4">
              <w:rPr>
                <w:rFonts w:ascii="Times New Roman" w:hAnsi="Times New Roman"/>
                <w:sz w:val="24"/>
                <w:szCs w:val="24"/>
              </w:rPr>
              <w:t>РТК.Ключ</w:t>
            </w:r>
            <w:proofErr w:type="spellEnd"/>
          </w:p>
        </w:tc>
      </w:tr>
      <w:tr w:rsidR="00364E0E" w:rsidRPr="006506F4" w14:paraId="2A667445" w14:textId="77777777" w:rsidTr="006506F4">
        <w:trPr>
          <w:trHeight w:val="271"/>
          <w:jc w:val="center"/>
        </w:trPr>
        <w:tc>
          <w:tcPr>
            <w:tcW w:w="2455" w:type="dxa"/>
            <w:tcMar>
              <w:top w:w="0" w:type="dxa"/>
              <w:left w:w="108" w:type="dxa"/>
              <w:bottom w:w="0" w:type="dxa"/>
              <w:right w:w="108" w:type="dxa"/>
            </w:tcMar>
            <w:vAlign w:val="bottom"/>
          </w:tcPr>
          <w:p w14:paraId="627FB647" w14:textId="5BBF5A89" w:rsidR="00364E0E" w:rsidRPr="006506F4" w:rsidRDefault="006500B6" w:rsidP="00364E0E">
            <w:pPr>
              <w:rPr>
                <w:rFonts w:ascii="Times New Roman" w:eastAsiaTheme="minorHAnsi" w:hAnsi="Times New Roman"/>
                <w:color w:val="000000"/>
                <w:sz w:val="24"/>
                <w:szCs w:val="24"/>
                <w:lang w:eastAsia="ru-RU"/>
              </w:rPr>
            </w:pPr>
            <w:r w:rsidRPr="006506F4">
              <w:rPr>
                <w:rFonts w:ascii="Times New Roman" w:hAnsi="Times New Roman"/>
                <w:sz w:val="24"/>
                <w:szCs w:val="24"/>
              </w:rPr>
              <w:t>Уфа</w:t>
            </w:r>
          </w:p>
        </w:tc>
        <w:tc>
          <w:tcPr>
            <w:tcW w:w="2042" w:type="dxa"/>
            <w:gridSpan w:val="2"/>
            <w:tcMar>
              <w:top w:w="0" w:type="dxa"/>
              <w:left w:w="108" w:type="dxa"/>
              <w:bottom w:w="0" w:type="dxa"/>
              <w:right w:w="108" w:type="dxa"/>
            </w:tcMar>
            <w:vAlign w:val="bottom"/>
          </w:tcPr>
          <w:p w14:paraId="5880A8E5" w14:textId="4898121B" w:rsidR="00364E0E" w:rsidRPr="006506F4" w:rsidRDefault="006500B6" w:rsidP="00364E0E">
            <w:pPr>
              <w:rPr>
                <w:rFonts w:ascii="Times New Roman" w:eastAsiaTheme="minorHAnsi" w:hAnsi="Times New Roman"/>
                <w:color w:val="000000"/>
                <w:sz w:val="24"/>
                <w:szCs w:val="24"/>
                <w:lang w:eastAsia="ru-RU"/>
              </w:rPr>
            </w:pPr>
            <w:r w:rsidRPr="006506F4">
              <w:rPr>
                <w:rFonts w:ascii="Times New Roman" w:hAnsi="Times New Roman"/>
                <w:sz w:val="24"/>
                <w:szCs w:val="24"/>
              </w:rPr>
              <w:t>Бехтерева</w:t>
            </w:r>
          </w:p>
        </w:tc>
        <w:tc>
          <w:tcPr>
            <w:tcW w:w="2094" w:type="dxa"/>
            <w:tcMar>
              <w:top w:w="0" w:type="dxa"/>
              <w:left w:w="108" w:type="dxa"/>
              <w:bottom w:w="0" w:type="dxa"/>
              <w:right w:w="108" w:type="dxa"/>
            </w:tcMar>
            <w:vAlign w:val="bottom"/>
          </w:tcPr>
          <w:p w14:paraId="5ADC30A2" w14:textId="0CFB635D" w:rsidR="00364E0E" w:rsidRPr="006506F4" w:rsidRDefault="006500B6" w:rsidP="00364E0E">
            <w:pPr>
              <w:jc w:val="center"/>
              <w:rPr>
                <w:rFonts w:ascii="Times New Roman" w:eastAsiaTheme="minorHAnsi" w:hAnsi="Times New Roman"/>
                <w:color w:val="000000"/>
                <w:sz w:val="24"/>
                <w:szCs w:val="24"/>
                <w:lang w:eastAsia="ru-RU"/>
              </w:rPr>
            </w:pPr>
            <w:r w:rsidRPr="006506F4">
              <w:rPr>
                <w:rFonts w:ascii="Times New Roman" w:eastAsiaTheme="minorHAnsi" w:hAnsi="Times New Roman"/>
                <w:color w:val="000000"/>
                <w:sz w:val="24"/>
                <w:szCs w:val="24"/>
                <w:lang w:eastAsia="ru-RU"/>
              </w:rPr>
              <w:t>6</w:t>
            </w:r>
          </w:p>
        </w:tc>
        <w:tc>
          <w:tcPr>
            <w:tcW w:w="1688" w:type="dxa"/>
            <w:vAlign w:val="bottom"/>
          </w:tcPr>
          <w:p w14:paraId="4C428FB7" w14:textId="54FF8860" w:rsidR="00364E0E" w:rsidRPr="006506F4" w:rsidRDefault="006500B6" w:rsidP="00364E0E">
            <w:pPr>
              <w:jc w:val="center"/>
              <w:rPr>
                <w:rFonts w:ascii="Times New Roman" w:hAnsi="Times New Roman"/>
                <w:color w:val="000000"/>
                <w:sz w:val="24"/>
                <w:szCs w:val="24"/>
                <w:lang w:eastAsia="ru-RU"/>
              </w:rPr>
            </w:pPr>
            <w:r w:rsidRPr="006506F4">
              <w:rPr>
                <w:rFonts w:ascii="Times New Roman" w:hAnsi="Times New Roman"/>
                <w:sz w:val="24"/>
                <w:szCs w:val="24"/>
              </w:rPr>
              <w:t>4 панели 12 считывателей</w:t>
            </w:r>
          </w:p>
        </w:tc>
        <w:tc>
          <w:tcPr>
            <w:tcW w:w="1546" w:type="dxa"/>
            <w:gridSpan w:val="2"/>
          </w:tcPr>
          <w:p w14:paraId="309049A8" w14:textId="0ECE262C" w:rsidR="00364E0E" w:rsidRPr="006506F4" w:rsidRDefault="006500B6" w:rsidP="00364E0E">
            <w:pPr>
              <w:jc w:val="center"/>
              <w:rPr>
                <w:rFonts w:ascii="Times New Roman" w:hAnsi="Times New Roman"/>
                <w:color w:val="000000"/>
                <w:sz w:val="24"/>
                <w:szCs w:val="24"/>
                <w:lang w:eastAsia="ru-RU"/>
              </w:rPr>
            </w:pPr>
            <w:proofErr w:type="spellStart"/>
            <w:r w:rsidRPr="006506F4">
              <w:rPr>
                <w:rFonts w:ascii="Times New Roman" w:hAnsi="Times New Roman"/>
                <w:sz w:val="24"/>
                <w:szCs w:val="24"/>
              </w:rPr>
              <w:t>РТК.Ключ</w:t>
            </w:r>
            <w:proofErr w:type="spellEnd"/>
          </w:p>
        </w:tc>
      </w:tr>
      <w:tr w:rsidR="00364E0E" w:rsidRPr="006506F4" w14:paraId="0DCE705F" w14:textId="77777777" w:rsidTr="006506F4">
        <w:trPr>
          <w:trHeight w:val="271"/>
          <w:jc w:val="center"/>
        </w:trPr>
        <w:tc>
          <w:tcPr>
            <w:tcW w:w="2455" w:type="dxa"/>
            <w:tcMar>
              <w:top w:w="0" w:type="dxa"/>
              <w:left w:w="108" w:type="dxa"/>
              <w:bottom w:w="0" w:type="dxa"/>
              <w:right w:w="108" w:type="dxa"/>
            </w:tcMar>
            <w:vAlign w:val="bottom"/>
          </w:tcPr>
          <w:p w14:paraId="3787446C" w14:textId="5701328E" w:rsidR="00364E0E" w:rsidRPr="006506F4" w:rsidRDefault="006500B6" w:rsidP="00364E0E">
            <w:pPr>
              <w:rPr>
                <w:rFonts w:ascii="Times New Roman" w:eastAsiaTheme="minorHAnsi" w:hAnsi="Times New Roman"/>
                <w:color w:val="000000"/>
                <w:sz w:val="24"/>
                <w:szCs w:val="24"/>
                <w:lang w:eastAsia="ru-RU"/>
              </w:rPr>
            </w:pPr>
            <w:r w:rsidRPr="006506F4">
              <w:rPr>
                <w:rFonts w:ascii="Times New Roman" w:hAnsi="Times New Roman"/>
                <w:sz w:val="24"/>
                <w:szCs w:val="24"/>
              </w:rPr>
              <w:t>Уфа</w:t>
            </w:r>
          </w:p>
        </w:tc>
        <w:tc>
          <w:tcPr>
            <w:tcW w:w="2042" w:type="dxa"/>
            <w:gridSpan w:val="2"/>
            <w:tcMar>
              <w:top w:w="0" w:type="dxa"/>
              <w:left w:w="108" w:type="dxa"/>
              <w:bottom w:w="0" w:type="dxa"/>
              <w:right w:w="108" w:type="dxa"/>
            </w:tcMar>
            <w:vAlign w:val="bottom"/>
          </w:tcPr>
          <w:p w14:paraId="5B58B667" w14:textId="1C325676" w:rsidR="00364E0E" w:rsidRPr="006506F4" w:rsidRDefault="006500B6" w:rsidP="00364E0E">
            <w:pPr>
              <w:rPr>
                <w:rFonts w:ascii="Times New Roman" w:eastAsiaTheme="minorHAnsi" w:hAnsi="Times New Roman"/>
                <w:color w:val="000000"/>
                <w:sz w:val="24"/>
                <w:szCs w:val="24"/>
                <w:lang w:eastAsia="ru-RU"/>
              </w:rPr>
            </w:pPr>
            <w:r w:rsidRPr="006506F4">
              <w:rPr>
                <w:rFonts w:ascii="Times New Roman" w:hAnsi="Times New Roman"/>
                <w:sz w:val="24"/>
                <w:szCs w:val="24"/>
              </w:rPr>
              <w:t>Блюхера</w:t>
            </w:r>
          </w:p>
        </w:tc>
        <w:tc>
          <w:tcPr>
            <w:tcW w:w="2094" w:type="dxa"/>
            <w:tcMar>
              <w:top w:w="0" w:type="dxa"/>
              <w:left w:w="108" w:type="dxa"/>
              <w:bottom w:w="0" w:type="dxa"/>
              <w:right w:w="108" w:type="dxa"/>
            </w:tcMar>
            <w:vAlign w:val="bottom"/>
          </w:tcPr>
          <w:p w14:paraId="755A7F15" w14:textId="4F74553A" w:rsidR="00364E0E" w:rsidRPr="006506F4" w:rsidRDefault="006500B6" w:rsidP="00364E0E">
            <w:pPr>
              <w:jc w:val="center"/>
              <w:rPr>
                <w:rFonts w:ascii="Times New Roman" w:eastAsiaTheme="minorHAnsi" w:hAnsi="Times New Roman"/>
                <w:color w:val="000000"/>
                <w:sz w:val="24"/>
                <w:szCs w:val="24"/>
                <w:lang w:eastAsia="ru-RU"/>
              </w:rPr>
            </w:pPr>
            <w:r w:rsidRPr="006506F4">
              <w:rPr>
                <w:rFonts w:ascii="Times New Roman" w:eastAsiaTheme="minorHAnsi" w:hAnsi="Times New Roman"/>
                <w:color w:val="000000"/>
                <w:sz w:val="24"/>
                <w:szCs w:val="24"/>
                <w:lang w:eastAsia="ru-RU"/>
              </w:rPr>
              <w:t>3/10</w:t>
            </w:r>
          </w:p>
        </w:tc>
        <w:tc>
          <w:tcPr>
            <w:tcW w:w="1688" w:type="dxa"/>
            <w:vAlign w:val="bottom"/>
          </w:tcPr>
          <w:p w14:paraId="2BCA3786" w14:textId="523E76DD" w:rsidR="00364E0E" w:rsidRPr="006506F4" w:rsidRDefault="006500B6" w:rsidP="00364E0E">
            <w:pPr>
              <w:jc w:val="center"/>
              <w:rPr>
                <w:rFonts w:ascii="Times New Roman" w:hAnsi="Times New Roman"/>
                <w:color w:val="000000"/>
                <w:sz w:val="24"/>
                <w:szCs w:val="24"/>
                <w:lang w:eastAsia="ru-RU"/>
              </w:rPr>
            </w:pPr>
            <w:r w:rsidRPr="006506F4">
              <w:rPr>
                <w:rFonts w:ascii="Times New Roman" w:hAnsi="Times New Roman"/>
                <w:color w:val="000000"/>
                <w:sz w:val="24"/>
                <w:szCs w:val="24"/>
                <w:lang w:eastAsia="ru-RU"/>
              </w:rPr>
              <w:t>4</w:t>
            </w:r>
          </w:p>
        </w:tc>
        <w:tc>
          <w:tcPr>
            <w:tcW w:w="1546" w:type="dxa"/>
            <w:gridSpan w:val="2"/>
          </w:tcPr>
          <w:p w14:paraId="07C0E2EE" w14:textId="159B2B72" w:rsidR="00364E0E" w:rsidRPr="006506F4" w:rsidRDefault="006500B6" w:rsidP="00364E0E">
            <w:pPr>
              <w:jc w:val="center"/>
              <w:rPr>
                <w:rFonts w:ascii="Times New Roman" w:hAnsi="Times New Roman"/>
                <w:color w:val="000000"/>
                <w:sz w:val="24"/>
                <w:szCs w:val="24"/>
                <w:lang w:eastAsia="ru-RU"/>
              </w:rPr>
            </w:pPr>
            <w:proofErr w:type="spellStart"/>
            <w:r w:rsidRPr="006506F4">
              <w:rPr>
                <w:rFonts w:ascii="Times New Roman" w:hAnsi="Times New Roman"/>
                <w:sz w:val="24"/>
                <w:szCs w:val="24"/>
              </w:rPr>
              <w:t>РТК.Ключ</w:t>
            </w:r>
            <w:proofErr w:type="spellEnd"/>
          </w:p>
        </w:tc>
      </w:tr>
      <w:tr w:rsidR="00364E0E" w:rsidRPr="006506F4" w14:paraId="46EFEF15" w14:textId="77777777" w:rsidTr="006506F4">
        <w:trPr>
          <w:trHeight w:val="271"/>
          <w:jc w:val="center"/>
        </w:trPr>
        <w:tc>
          <w:tcPr>
            <w:tcW w:w="2455" w:type="dxa"/>
            <w:tcMar>
              <w:top w:w="0" w:type="dxa"/>
              <w:left w:w="108" w:type="dxa"/>
              <w:bottom w:w="0" w:type="dxa"/>
              <w:right w:w="108" w:type="dxa"/>
            </w:tcMar>
            <w:vAlign w:val="bottom"/>
          </w:tcPr>
          <w:p w14:paraId="43B9B0EC" w14:textId="345DE698" w:rsidR="00364E0E" w:rsidRPr="006506F4" w:rsidRDefault="006500B6" w:rsidP="00364E0E">
            <w:pPr>
              <w:rPr>
                <w:rFonts w:ascii="Times New Roman" w:eastAsiaTheme="minorHAnsi" w:hAnsi="Times New Roman"/>
                <w:color w:val="000000"/>
                <w:sz w:val="24"/>
                <w:szCs w:val="24"/>
                <w:lang w:eastAsia="ru-RU"/>
              </w:rPr>
            </w:pPr>
            <w:r w:rsidRPr="006506F4">
              <w:rPr>
                <w:rFonts w:ascii="Times New Roman" w:hAnsi="Times New Roman"/>
                <w:sz w:val="24"/>
                <w:szCs w:val="24"/>
              </w:rPr>
              <w:t>Мелеуз</w:t>
            </w:r>
          </w:p>
        </w:tc>
        <w:tc>
          <w:tcPr>
            <w:tcW w:w="2042" w:type="dxa"/>
            <w:gridSpan w:val="2"/>
            <w:tcMar>
              <w:top w:w="0" w:type="dxa"/>
              <w:left w:w="108" w:type="dxa"/>
              <w:bottom w:w="0" w:type="dxa"/>
              <w:right w:w="108" w:type="dxa"/>
            </w:tcMar>
            <w:vAlign w:val="bottom"/>
          </w:tcPr>
          <w:p w14:paraId="45C5215B" w14:textId="64048454" w:rsidR="00364E0E" w:rsidRPr="006506F4" w:rsidRDefault="006500B6" w:rsidP="00364E0E">
            <w:pPr>
              <w:rPr>
                <w:rFonts w:ascii="Times New Roman" w:eastAsiaTheme="minorHAnsi" w:hAnsi="Times New Roman"/>
                <w:color w:val="000000"/>
                <w:sz w:val="24"/>
                <w:szCs w:val="24"/>
                <w:lang w:eastAsia="ru-RU"/>
              </w:rPr>
            </w:pPr>
            <w:r w:rsidRPr="006506F4">
              <w:rPr>
                <w:rFonts w:ascii="Times New Roman" w:hAnsi="Times New Roman"/>
                <w:sz w:val="24"/>
                <w:szCs w:val="24"/>
              </w:rPr>
              <w:t>Шлычкова</w:t>
            </w:r>
          </w:p>
        </w:tc>
        <w:tc>
          <w:tcPr>
            <w:tcW w:w="2094" w:type="dxa"/>
            <w:tcMar>
              <w:top w:w="0" w:type="dxa"/>
              <w:left w:w="108" w:type="dxa"/>
              <w:bottom w:w="0" w:type="dxa"/>
              <w:right w:w="108" w:type="dxa"/>
            </w:tcMar>
            <w:vAlign w:val="bottom"/>
          </w:tcPr>
          <w:p w14:paraId="369D6ECF" w14:textId="7E27ACF5" w:rsidR="00364E0E" w:rsidRPr="006506F4" w:rsidRDefault="00364E0E" w:rsidP="00364E0E">
            <w:pPr>
              <w:jc w:val="center"/>
              <w:rPr>
                <w:rFonts w:ascii="Times New Roman" w:eastAsiaTheme="minorHAnsi" w:hAnsi="Times New Roman"/>
                <w:color w:val="000000"/>
                <w:sz w:val="24"/>
                <w:szCs w:val="24"/>
                <w:lang w:eastAsia="ru-RU"/>
              </w:rPr>
            </w:pPr>
          </w:p>
        </w:tc>
        <w:tc>
          <w:tcPr>
            <w:tcW w:w="1688" w:type="dxa"/>
            <w:vAlign w:val="bottom"/>
          </w:tcPr>
          <w:p w14:paraId="50B0D15E" w14:textId="1C5588FF" w:rsidR="00364E0E" w:rsidRPr="006506F4" w:rsidRDefault="006500B6" w:rsidP="00364E0E">
            <w:pPr>
              <w:jc w:val="center"/>
              <w:rPr>
                <w:rFonts w:ascii="Times New Roman" w:hAnsi="Times New Roman"/>
                <w:color w:val="000000"/>
                <w:sz w:val="24"/>
                <w:szCs w:val="24"/>
                <w:lang w:eastAsia="ru-RU"/>
              </w:rPr>
            </w:pPr>
            <w:r w:rsidRPr="006506F4">
              <w:rPr>
                <w:rFonts w:ascii="Times New Roman" w:hAnsi="Times New Roman"/>
                <w:color w:val="000000"/>
                <w:sz w:val="24"/>
                <w:szCs w:val="24"/>
                <w:lang w:eastAsia="ru-RU"/>
              </w:rPr>
              <w:t>8</w:t>
            </w:r>
          </w:p>
        </w:tc>
        <w:tc>
          <w:tcPr>
            <w:tcW w:w="1546" w:type="dxa"/>
            <w:gridSpan w:val="2"/>
          </w:tcPr>
          <w:p w14:paraId="2A5CD8A5" w14:textId="462A74AA" w:rsidR="00364E0E" w:rsidRPr="006506F4" w:rsidRDefault="006500B6" w:rsidP="00364E0E">
            <w:pPr>
              <w:jc w:val="center"/>
              <w:rPr>
                <w:rFonts w:ascii="Times New Roman" w:hAnsi="Times New Roman"/>
                <w:color w:val="000000"/>
                <w:sz w:val="24"/>
                <w:szCs w:val="24"/>
                <w:lang w:eastAsia="ru-RU"/>
              </w:rPr>
            </w:pPr>
            <w:proofErr w:type="spellStart"/>
            <w:r w:rsidRPr="006506F4">
              <w:rPr>
                <w:rFonts w:ascii="Times New Roman" w:hAnsi="Times New Roman"/>
                <w:sz w:val="24"/>
                <w:szCs w:val="24"/>
              </w:rPr>
              <w:t>РТК.Ключ</w:t>
            </w:r>
            <w:proofErr w:type="spellEnd"/>
          </w:p>
        </w:tc>
      </w:tr>
      <w:tr w:rsidR="00364E0E" w:rsidRPr="006506F4" w14:paraId="72923DEA" w14:textId="77777777" w:rsidTr="006506F4">
        <w:trPr>
          <w:trHeight w:val="271"/>
          <w:jc w:val="center"/>
        </w:trPr>
        <w:tc>
          <w:tcPr>
            <w:tcW w:w="2455" w:type="dxa"/>
            <w:tcMar>
              <w:top w:w="0" w:type="dxa"/>
              <w:left w:w="108" w:type="dxa"/>
              <w:bottom w:w="0" w:type="dxa"/>
              <w:right w:w="108" w:type="dxa"/>
            </w:tcMar>
            <w:vAlign w:val="bottom"/>
          </w:tcPr>
          <w:p w14:paraId="7DB3DADB" w14:textId="2BA71D79" w:rsidR="00364E0E" w:rsidRPr="006506F4" w:rsidRDefault="006500B6" w:rsidP="00364E0E">
            <w:pPr>
              <w:rPr>
                <w:rFonts w:ascii="Times New Roman" w:eastAsiaTheme="minorHAnsi" w:hAnsi="Times New Roman"/>
                <w:color w:val="000000"/>
                <w:sz w:val="24"/>
                <w:szCs w:val="24"/>
                <w:lang w:eastAsia="ru-RU"/>
              </w:rPr>
            </w:pPr>
            <w:r w:rsidRPr="006506F4">
              <w:rPr>
                <w:rFonts w:ascii="Times New Roman" w:hAnsi="Times New Roman"/>
                <w:sz w:val="24"/>
                <w:szCs w:val="24"/>
              </w:rPr>
              <w:t>Туймазы</w:t>
            </w:r>
          </w:p>
        </w:tc>
        <w:tc>
          <w:tcPr>
            <w:tcW w:w="2042" w:type="dxa"/>
            <w:gridSpan w:val="2"/>
            <w:tcMar>
              <w:top w:w="0" w:type="dxa"/>
              <w:left w:w="108" w:type="dxa"/>
              <w:bottom w:w="0" w:type="dxa"/>
              <w:right w:w="108" w:type="dxa"/>
            </w:tcMar>
            <w:vAlign w:val="bottom"/>
          </w:tcPr>
          <w:p w14:paraId="77E008C7" w14:textId="1CB75A28" w:rsidR="00364E0E" w:rsidRPr="006506F4" w:rsidRDefault="006500B6" w:rsidP="00364E0E">
            <w:pPr>
              <w:rPr>
                <w:rFonts w:ascii="Times New Roman" w:eastAsiaTheme="minorHAnsi" w:hAnsi="Times New Roman"/>
                <w:color w:val="000000"/>
                <w:sz w:val="24"/>
                <w:szCs w:val="24"/>
                <w:lang w:eastAsia="ru-RU"/>
              </w:rPr>
            </w:pPr>
            <w:r w:rsidRPr="006506F4">
              <w:rPr>
                <w:rFonts w:ascii="Times New Roman" w:hAnsi="Times New Roman"/>
                <w:sz w:val="24"/>
                <w:szCs w:val="24"/>
              </w:rPr>
              <w:t>Ленина</w:t>
            </w:r>
          </w:p>
        </w:tc>
        <w:tc>
          <w:tcPr>
            <w:tcW w:w="2094" w:type="dxa"/>
            <w:tcMar>
              <w:top w:w="0" w:type="dxa"/>
              <w:left w:w="108" w:type="dxa"/>
              <w:bottom w:w="0" w:type="dxa"/>
              <w:right w:w="108" w:type="dxa"/>
            </w:tcMar>
            <w:vAlign w:val="bottom"/>
          </w:tcPr>
          <w:p w14:paraId="68BDB8FF" w14:textId="4AFB40BD" w:rsidR="00364E0E" w:rsidRPr="006506F4" w:rsidRDefault="006500B6" w:rsidP="00364E0E">
            <w:pPr>
              <w:jc w:val="center"/>
              <w:rPr>
                <w:rFonts w:ascii="Times New Roman" w:eastAsiaTheme="minorHAnsi" w:hAnsi="Times New Roman"/>
                <w:color w:val="000000"/>
                <w:sz w:val="24"/>
                <w:szCs w:val="24"/>
                <w:lang w:eastAsia="ru-RU"/>
              </w:rPr>
            </w:pPr>
            <w:r w:rsidRPr="006506F4">
              <w:rPr>
                <w:rFonts w:ascii="Times New Roman" w:eastAsiaTheme="minorHAnsi" w:hAnsi="Times New Roman"/>
                <w:color w:val="000000"/>
                <w:sz w:val="24"/>
                <w:szCs w:val="24"/>
                <w:lang w:eastAsia="ru-RU"/>
              </w:rPr>
              <w:t>2В</w:t>
            </w:r>
          </w:p>
        </w:tc>
        <w:tc>
          <w:tcPr>
            <w:tcW w:w="1688" w:type="dxa"/>
            <w:vAlign w:val="bottom"/>
          </w:tcPr>
          <w:p w14:paraId="516EEE78" w14:textId="23EF6276" w:rsidR="00364E0E" w:rsidRPr="006506F4" w:rsidRDefault="006500B6" w:rsidP="00364E0E">
            <w:pPr>
              <w:jc w:val="center"/>
              <w:rPr>
                <w:rFonts w:ascii="Times New Roman" w:hAnsi="Times New Roman"/>
                <w:color w:val="000000"/>
                <w:sz w:val="24"/>
                <w:szCs w:val="24"/>
                <w:lang w:eastAsia="ru-RU"/>
              </w:rPr>
            </w:pPr>
            <w:r w:rsidRPr="006506F4">
              <w:rPr>
                <w:rFonts w:ascii="Times New Roman" w:hAnsi="Times New Roman"/>
                <w:color w:val="000000"/>
                <w:sz w:val="24"/>
                <w:szCs w:val="24"/>
                <w:lang w:eastAsia="ru-RU"/>
              </w:rPr>
              <w:t>2</w:t>
            </w:r>
          </w:p>
        </w:tc>
        <w:tc>
          <w:tcPr>
            <w:tcW w:w="1546" w:type="dxa"/>
            <w:gridSpan w:val="2"/>
          </w:tcPr>
          <w:p w14:paraId="27BF57A6" w14:textId="65CA73B3" w:rsidR="00364E0E" w:rsidRPr="006506F4" w:rsidRDefault="006500B6" w:rsidP="00364E0E">
            <w:pPr>
              <w:jc w:val="center"/>
              <w:rPr>
                <w:rFonts w:ascii="Times New Roman" w:hAnsi="Times New Roman"/>
                <w:color w:val="000000"/>
                <w:sz w:val="24"/>
                <w:szCs w:val="24"/>
                <w:lang w:eastAsia="ru-RU"/>
              </w:rPr>
            </w:pPr>
            <w:proofErr w:type="spellStart"/>
            <w:r w:rsidRPr="006506F4">
              <w:rPr>
                <w:rFonts w:ascii="Times New Roman" w:hAnsi="Times New Roman"/>
                <w:sz w:val="24"/>
                <w:szCs w:val="24"/>
              </w:rPr>
              <w:t>РТК.Ключ</w:t>
            </w:r>
            <w:proofErr w:type="spellEnd"/>
          </w:p>
        </w:tc>
      </w:tr>
      <w:tr w:rsidR="00364E0E" w:rsidRPr="006506F4" w14:paraId="71B0092D" w14:textId="77777777" w:rsidTr="006506F4">
        <w:trPr>
          <w:trHeight w:val="271"/>
          <w:jc w:val="center"/>
        </w:trPr>
        <w:tc>
          <w:tcPr>
            <w:tcW w:w="2455" w:type="dxa"/>
            <w:tcMar>
              <w:top w:w="0" w:type="dxa"/>
              <w:left w:w="108" w:type="dxa"/>
              <w:bottom w:w="0" w:type="dxa"/>
              <w:right w:w="108" w:type="dxa"/>
            </w:tcMar>
            <w:vAlign w:val="bottom"/>
          </w:tcPr>
          <w:p w14:paraId="6F5E2634" w14:textId="24DB1036" w:rsidR="00364E0E" w:rsidRPr="006506F4" w:rsidRDefault="006500B6" w:rsidP="00364E0E">
            <w:pPr>
              <w:rPr>
                <w:rFonts w:ascii="Times New Roman" w:eastAsiaTheme="minorHAnsi" w:hAnsi="Times New Roman"/>
                <w:color w:val="000000"/>
                <w:sz w:val="24"/>
                <w:szCs w:val="24"/>
                <w:lang w:eastAsia="ru-RU"/>
              </w:rPr>
            </w:pPr>
            <w:r w:rsidRPr="006506F4">
              <w:rPr>
                <w:rFonts w:ascii="Times New Roman" w:hAnsi="Times New Roman"/>
                <w:sz w:val="24"/>
                <w:szCs w:val="24"/>
              </w:rPr>
              <w:t>Нефтекамск</w:t>
            </w:r>
          </w:p>
        </w:tc>
        <w:tc>
          <w:tcPr>
            <w:tcW w:w="2042" w:type="dxa"/>
            <w:gridSpan w:val="2"/>
            <w:tcMar>
              <w:top w:w="0" w:type="dxa"/>
              <w:left w:w="108" w:type="dxa"/>
              <w:bottom w:w="0" w:type="dxa"/>
              <w:right w:w="108" w:type="dxa"/>
            </w:tcMar>
            <w:vAlign w:val="bottom"/>
          </w:tcPr>
          <w:p w14:paraId="09EC7DD3" w14:textId="030C9777" w:rsidR="00364E0E" w:rsidRPr="006506F4" w:rsidRDefault="006500B6" w:rsidP="00364E0E">
            <w:pPr>
              <w:rPr>
                <w:rFonts w:ascii="Times New Roman" w:eastAsiaTheme="minorHAnsi" w:hAnsi="Times New Roman"/>
                <w:color w:val="000000"/>
                <w:sz w:val="24"/>
                <w:szCs w:val="24"/>
                <w:lang w:eastAsia="ru-RU"/>
              </w:rPr>
            </w:pPr>
            <w:r w:rsidRPr="006506F4">
              <w:rPr>
                <w:rFonts w:ascii="Times New Roman" w:hAnsi="Times New Roman"/>
                <w:sz w:val="24"/>
                <w:szCs w:val="24"/>
              </w:rPr>
              <w:t>Ленина</w:t>
            </w:r>
          </w:p>
        </w:tc>
        <w:tc>
          <w:tcPr>
            <w:tcW w:w="2094" w:type="dxa"/>
            <w:tcMar>
              <w:top w:w="0" w:type="dxa"/>
              <w:left w:w="108" w:type="dxa"/>
              <w:bottom w:w="0" w:type="dxa"/>
              <w:right w:w="108" w:type="dxa"/>
            </w:tcMar>
            <w:vAlign w:val="bottom"/>
          </w:tcPr>
          <w:p w14:paraId="50A3AE8A" w14:textId="5D3A2553" w:rsidR="00364E0E" w:rsidRPr="006506F4" w:rsidRDefault="006500B6" w:rsidP="00364E0E">
            <w:pPr>
              <w:jc w:val="center"/>
              <w:rPr>
                <w:rFonts w:ascii="Times New Roman" w:eastAsiaTheme="minorHAnsi" w:hAnsi="Times New Roman"/>
                <w:color w:val="000000"/>
                <w:sz w:val="24"/>
                <w:szCs w:val="24"/>
                <w:lang w:eastAsia="ru-RU"/>
              </w:rPr>
            </w:pPr>
            <w:r w:rsidRPr="006506F4">
              <w:rPr>
                <w:rFonts w:ascii="Times New Roman" w:eastAsiaTheme="minorHAnsi" w:hAnsi="Times New Roman"/>
                <w:color w:val="000000"/>
                <w:sz w:val="24"/>
                <w:szCs w:val="24"/>
                <w:lang w:eastAsia="ru-RU"/>
              </w:rPr>
              <w:t>10Б</w:t>
            </w:r>
          </w:p>
        </w:tc>
        <w:tc>
          <w:tcPr>
            <w:tcW w:w="1688" w:type="dxa"/>
            <w:vAlign w:val="bottom"/>
          </w:tcPr>
          <w:p w14:paraId="326BC863" w14:textId="1AB6BBBE" w:rsidR="00364E0E" w:rsidRPr="006506F4" w:rsidRDefault="006500B6" w:rsidP="00364E0E">
            <w:pPr>
              <w:jc w:val="center"/>
              <w:rPr>
                <w:rFonts w:ascii="Times New Roman" w:hAnsi="Times New Roman"/>
                <w:color w:val="000000"/>
                <w:sz w:val="24"/>
                <w:szCs w:val="24"/>
                <w:lang w:eastAsia="ru-RU"/>
              </w:rPr>
            </w:pPr>
            <w:r w:rsidRPr="006506F4">
              <w:rPr>
                <w:rFonts w:ascii="Times New Roman" w:hAnsi="Times New Roman"/>
                <w:color w:val="000000"/>
                <w:sz w:val="24"/>
                <w:szCs w:val="24"/>
                <w:lang w:eastAsia="ru-RU"/>
              </w:rPr>
              <w:t>2</w:t>
            </w:r>
          </w:p>
        </w:tc>
        <w:tc>
          <w:tcPr>
            <w:tcW w:w="1546" w:type="dxa"/>
            <w:gridSpan w:val="2"/>
          </w:tcPr>
          <w:p w14:paraId="6BF35926" w14:textId="22C580FB" w:rsidR="00364E0E" w:rsidRPr="006506F4" w:rsidRDefault="006500B6" w:rsidP="00364E0E">
            <w:pPr>
              <w:jc w:val="center"/>
              <w:rPr>
                <w:rFonts w:ascii="Times New Roman" w:hAnsi="Times New Roman"/>
                <w:color w:val="000000"/>
                <w:sz w:val="24"/>
                <w:szCs w:val="24"/>
                <w:lang w:eastAsia="ru-RU"/>
              </w:rPr>
            </w:pPr>
            <w:proofErr w:type="spellStart"/>
            <w:r w:rsidRPr="006506F4">
              <w:rPr>
                <w:rFonts w:ascii="Times New Roman" w:hAnsi="Times New Roman"/>
                <w:sz w:val="24"/>
                <w:szCs w:val="24"/>
              </w:rPr>
              <w:t>РТК.Ключ</w:t>
            </w:r>
            <w:proofErr w:type="spellEnd"/>
          </w:p>
        </w:tc>
      </w:tr>
      <w:tr w:rsidR="006500B6" w:rsidRPr="006506F4" w14:paraId="7FB9F349" w14:textId="77777777" w:rsidTr="006506F4">
        <w:trPr>
          <w:trHeight w:val="271"/>
          <w:jc w:val="center"/>
        </w:trPr>
        <w:tc>
          <w:tcPr>
            <w:tcW w:w="2455" w:type="dxa"/>
            <w:tcMar>
              <w:top w:w="0" w:type="dxa"/>
              <w:left w:w="108" w:type="dxa"/>
              <w:bottom w:w="0" w:type="dxa"/>
              <w:right w:w="108" w:type="dxa"/>
            </w:tcMar>
            <w:vAlign w:val="bottom"/>
          </w:tcPr>
          <w:p w14:paraId="095D05A7" w14:textId="4C2839F1" w:rsidR="006500B6" w:rsidRPr="006506F4" w:rsidRDefault="006500B6" w:rsidP="006500B6">
            <w:pPr>
              <w:rPr>
                <w:rFonts w:ascii="Times New Roman" w:eastAsiaTheme="minorHAnsi" w:hAnsi="Times New Roman"/>
                <w:color w:val="000000"/>
                <w:sz w:val="24"/>
                <w:szCs w:val="24"/>
                <w:lang w:eastAsia="ru-RU"/>
              </w:rPr>
            </w:pPr>
            <w:r w:rsidRPr="006506F4">
              <w:rPr>
                <w:rFonts w:ascii="Times New Roman" w:hAnsi="Times New Roman"/>
                <w:color w:val="000000"/>
                <w:sz w:val="24"/>
                <w:szCs w:val="24"/>
                <w:lang w:eastAsia="ru-RU"/>
              </w:rPr>
              <w:t>п. Энергетик</w:t>
            </w:r>
          </w:p>
        </w:tc>
        <w:tc>
          <w:tcPr>
            <w:tcW w:w="2042" w:type="dxa"/>
            <w:gridSpan w:val="2"/>
            <w:tcMar>
              <w:top w:w="0" w:type="dxa"/>
              <w:left w:w="108" w:type="dxa"/>
              <w:bottom w:w="0" w:type="dxa"/>
              <w:right w:w="108" w:type="dxa"/>
            </w:tcMar>
            <w:vAlign w:val="bottom"/>
          </w:tcPr>
          <w:p w14:paraId="50AE8659" w14:textId="14F0D93A" w:rsidR="006500B6" w:rsidRPr="006506F4" w:rsidRDefault="006500B6" w:rsidP="006500B6">
            <w:pPr>
              <w:rPr>
                <w:rFonts w:ascii="Times New Roman" w:eastAsiaTheme="minorHAnsi" w:hAnsi="Times New Roman"/>
                <w:color w:val="000000"/>
                <w:sz w:val="24"/>
                <w:szCs w:val="24"/>
                <w:lang w:eastAsia="ru-RU"/>
              </w:rPr>
            </w:pPr>
            <w:r w:rsidRPr="006506F4">
              <w:rPr>
                <w:rFonts w:ascii="Times New Roman" w:hAnsi="Times New Roman"/>
                <w:color w:val="000000"/>
                <w:sz w:val="24"/>
                <w:szCs w:val="24"/>
                <w:lang w:eastAsia="ru-RU"/>
              </w:rPr>
              <w:t>Высоковольтная</w:t>
            </w:r>
          </w:p>
        </w:tc>
        <w:tc>
          <w:tcPr>
            <w:tcW w:w="2094" w:type="dxa"/>
            <w:tcMar>
              <w:top w:w="0" w:type="dxa"/>
              <w:left w:w="108" w:type="dxa"/>
              <w:bottom w:w="0" w:type="dxa"/>
              <w:right w:w="108" w:type="dxa"/>
            </w:tcMar>
            <w:vAlign w:val="bottom"/>
          </w:tcPr>
          <w:p w14:paraId="5264E464" w14:textId="494BE39D" w:rsidR="006500B6" w:rsidRPr="006506F4" w:rsidRDefault="006500B6" w:rsidP="006500B6">
            <w:pPr>
              <w:jc w:val="center"/>
              <w:rPr>
                <w:rFonts w:ascii="Times New Roman" w:eastAsiaTheme="minorHAnsi" w:hAnsi="Times New Roman"/>
                <w:color w:val="000000"/>
                <w:sz w:val="24"/>
                <w:szCs w:val="24"/>
                <w:lang w:eastAsia="ru-RU"/>
              </w:rPr>
            </w:pPr>
            <w:r w:rsidRPr="006506F4">
              <w:rPr>
                <w:rFonts w:ascii="Times New Roman" w:eastAsiaTheme="minorHAnsi" w:hAnsi="Times New Roman"/>
                <w:color w:val="000000"/>
                <w:sz w:val="24"/>
                <w:szCs w:val="24"/>
                <w:lang w:eastAsia="ru-RU"/>
              </w:rPr>
              <w:t>10</w:t>
            </w:r>
          </w:p>
        </w:tc>
        <w:tc>
          <w:tcPr>
            <w:tcW w:w="1688" w:type="dxa"/>
            <w:vAlign w:val="bottom"/>
          </w:tcPr>
          <w:p w14:paraId="039AA4ED" w14:textId="7F67CFC7" w:rsidR="006500B6" w:rsidRPr="006506F4" w:rsidRDefault="006500B6" w:rsidP="006500B6">
            <w:pPr>
              <w:jc w:val="center"/>
              <w:rPr>
                <w:rFonts w:ascii="Times New Roman" w:hAnsi="Times New Roman"/>
                <w:color w:val="000000"/>
                <w:sz w:val="24"/>
                <w:szCs w:val="24"/>
                <w:lang w:eastAsia="ru-RU"/>
              </w:rPr>
            </w:pPr>
            <w:r w:rsidRPr="006506F4">
              <w:rPr>
                <w:rFonts w:ascii="Times New Roman" w:hAnsi="Times New Roman"/>
                <w:color w:val="000000"/>
                <w:sz w:val="24"/>
                <w:szCs w:val="24"/>
                <w:lang w:eastAsia="ru-RU"/>
              </w:rPr>
              <w:t>1</w:t>
            </w:r>
          </w:p>
        </w:tc>
        <w:tc>
          <w:tcPr>
            <w:tcW w:w="1546" w:type="dxa"/>
            <w:gridSpan w:val="2"/>
          </w:tcPr>
          <w:p w14:paraId="5EB5CE58" w14:textId="277230BD" w:rsidR="006500B6" w:rsidRPr="006506F4" w:rsidRDefault="006500B6" w:rsidP="006500B6">
            <w:pPr>
              <w:jc w:val="center"/>
              <w:rPr>
                <w:rFonts w:ascii="Times New Roman" w:hAnsi="Times New Roman"/>
                <w:color w:val="000000"/>
                <w:sz w:val="24"/>
                <w:szCs w:val="24"/>
                <w:lang w:eastAsia="ru-RU"/>
              </w:rPr>
            </w:pPr>
            <w:r w:rsidRPr="006506F4">
              <w:rPr>
                <w:rFonts w:ascii="Times New Roman" w:hAnsi="Times New Roman"/>
                <w:color w:val="000000"/>
                <w:sz w:val="24"/>
                <w:szCs w:val="24"/>
                <w:lang w:eastAsia="ru-RU"/>
              </w:rPr>
              <w:t>Локальная</w:t>
            </w:r>
          </w:p>
        </w:tc>
      </w:tr>
      <w:tr w:rsidR="006500B6" w:rsidRPr="006506F4" w14:paraId="73B1EA5B" w14:textId="77777777" w:rsidTr="006506F4">
        <w:trPr>
          <w:trHeight w:val="271"/>
          <w:jc w:val="center"/>
        </w:trPr>
        <w:tc>
          <w:tcPr>
            <w:tcW w:w="2455" w:type="dxa"/>
            <w:tcMar>
              <w:top w:w="0" w:type="dxa"/>
              <w:left w:w="108" w:type="dxa"/>
              <w:bottom w:w="0" w:type="dxa"/>
              <w:right w:w="108" w:type="dxa"/>
            </w:tcMar>
            <w:vAlign w:val="bottom"/>
          </w:tcPr>
          <w:p w14:paraId="1BB73840" w14:textId="43F90A41" w:rsidR="006500B6" w:rsidRPr="006506F4" w:rsidRDefault="006500B6" w:rsidP="006500B6">
            <w:pPr>
              <w:rPr>
                <w:rFonts w:ascii="Times New Roman" w:eastAsiaTheme="minorHAnsi" w:hAnsi="Times New Roman"/>
                <w:color w:val="000000"/>
                <w:sz w:val="24"/>
                <w:szCs w:val="24"/>
                <w:lang w:eastAsia="ru-RU"/>
              </w:rPr>
            </w:pPr>
            <w:r w:rsidRPr="006506F4">
              <w:rPr>
                <w:rFonts w:ascii="Times New Roman" w:hAnsi="Times New Roman"/>
                <w:sz w:val="24"/>
                <w:szCs w:val="24"/>
              </w:rPr>
              <w:t>Белорецк</w:t>
            </w:r>
          </w:p>
        </w:tc>
        <w:tc>
          <w:tcPr>
            <w:tcW w:w="2042" w:type="dxa"/>
            <w:gridSpan w:val="2"/>
            <w:tcMar>
              <w:top w:w="0" w:type="dxa"/>
              <w:left w:w="108" w:type="dxa"/>
              <w:bottom w:w="0" w:type="dxa"/>
              <w:right w:w="108" w:type="dxa"/>
            </w:tcMar>
            <w:vAlign w:val="bottom"/>
          </w:tcPr>
          <w:p w14:paraId="5EF5A51F" w14:textId="3B305D3B" w:rsidR="006500B6" w:rsidRPr="006506F4" w:rsidRDefault="006500B6" w:rsidP="006500B6">
            <w:pPr>
              <w:rPr>
                <w:rFonts w:ascii="Times New Roman" w:eastAsiaTheme="minorHAnsi" w:hAnsi="Times New Roman"/>
                <w:color w:val="000000"/>
                <w:sz w:val="24"/>
                <w:szCs w:val="24"/>
                <w:lang w:eastAsia="ru-RU"/>
              </w:rPr>
            </w:pPr>
            <w:proofErr w:type="spellStart"/>
            <w:r w:rsidRPr="006506F4">
              <w:rPr>
                <w:rFonts w:ascii="Times New Roman" w:hAnsi="Times New Roman"/>
                <w:sz w:val="24"/>
                <w:szCs w:val="24"/>
              </w:rPr>
              <w:t>Точисского</w:t>
            </w:r>
            <w:proofErr w:type="spellEnd"/>
          </w:p>
        </w:tc>
        <w:tc>
          <w:tcPr>
            <w:tcW w:w="2094" w:type="dxa"/>
            <w:tcMar>
              <w:top w:w="0" w:type="dxa"/>
              <w:left w:w="108" w:type="dxa"/>
              <w:bottom w:w="0" w:type="dxa"/>
              <w:right w:w="108" w:type="dxa"/>
            </w:tcMar>
            <w:vAlign w:val="bottom"/>
          </w:tcPr>
          <w:p w14:paraId="10CC871B" w14:textId="38AD3A73" w:rsidR="006500B6" w:rsidRPr="006506F4" w:rsidRDefault="006500B6" w:rsidP="006500B6">
            <w:pPr>
              <w:jc w:val="center"/>
              <w:rPr>
                <w:rFonts w:ascii="Times New Roman" w:eastAsiaTheme="minorHAnsi" w:hAnsi="Times New Roman"/>
                <w:color w:val="000000"/>
                <w:sz w:val="24"/>
                <w:szCs w:val="24"/>
                <w:lang w:eastAsia="ru-RU"/>
              </w:rPr>
            </w:pPr>
            <w:r w:rsidRPr="006506F4">
              <w:rPr>
                <w:rFonts w:ascii="Times New Roman" w:eastAsiaTheme="minorHAnsi" w:hAnsi="Times New Roman"/>
                <w:color w:val="000000"/>
                <w:sz w:val="24"/>
                <w:szCs w:val="24"/>
                <w:lang w:eastAsia="ru-RU"/>
              </w:rPr>
              <w:t>20</w:t>
            </w:r>
          </w:p>
        </w:tc>
        <w:tc>
          <w:tcPr>
            <w:tcW w:w="1688" w:type="dxa"/>
            <w:vAlign w:val="bottom"/>
          </w:tcPr>
          <w:p w14:paraId="1167DF6B" w14:textId="68A82943" w:rsidR="006500B6" w:rsidRPr="006506F4" w:rsidRDefault="006500B6" w:rsidP="006500B6">
            <w:pPr>
              <w:jc w:val="center"/>
              <w:rPr>
                <w:rFonts w:ascii="Times New Roman" w:hAnsi="Times New Roman"/>
                <w:color w:val="000000"/>
                <w:sz w:val="24"/>
                <w:szCs w:val="24"/>
                <w:lang w:eastAsia="ru-RU"/>
              </w:rPr>
            </w:pPr>
            <w:r w:rsidRPr="006506F4">
              <w:rPr>
                <w:rFonts w:ascii="Times New Roman" w:hAnsi="Times New Roman"/>
                <w:color w:val="000000"/>
                <w:sz w:val="24"/>
                <w:szCs w:val="24"/>
                <w:lang w:eastAsia="ru-RU"/>
              </w:rPr>
              <w:t>2</w:t>
            </w:r>
          </w:p>
        </w:tc>
        <w:tc>
          <w:tcPr>
            <w:tcW w:w="1546" w:type="dxa"/>
            <w:gridSpan w:val="2"/>
          </w:tcPr>
          <w:p w14:paraId="58F2BFB8" w14:textId="18325626" w:rsidR="006500B6" w:rsidRPr="006506F4" w:rsidRDefault="006500B6" w:rsidP="006500B6">
            <w:pPr>
              <w:jc w:val="center"/>
              <w:rPr>
                <w:rFonts w:ascii="Times New Roman" w:hAnsi="Times New Roman"/>
                <w:color w:val="000000"/>
                <w:sz w:val="24"/>
                <w:szCs w:val="24"/>
                <w:lang w:eastAsia="ru-RU"/>
              </w:rPr>
            </w:pPr>
            <w:proofErr w:type="spellStart"/>
            <w:r w:rsidRPr="006506F4">
              <w:rPr>
                <w:rFonts w:ascii="Times New Roman" w:hAnsi="Times New Roman"/>
                <w:sz w:val="24"/>
                <w:szCs w:val="24"/>
              </w:rPr>
              <w:t>РТК.Ключ</w:t>
            </w:r>
            <w:proofErr w:type="spellEnd"/>
          </w:p>
        </w:tc>
      </w:tr>
      <w:tr w:rsidR="004615D1" w:rsidRPr="006506F4" w14:paraId="3A73A00C" w14:textId="77777777" w:rsidTr="006506F4">
        <w:trPr>
          <w:trHeight w:val="271"/>
          <w:jc w:val="center"/>
        </w:trPr>
        <w:tc>
          <w:tcPr>
            <w:tcW w:w="2455" w:type="dxa"/>
            <w:tcMar>
              <w:top w:w="0" w:type="dxa"/>
              <w:left w:w="108" w:type="dxa"/>
              <w:bottom w:w="0" w:type="dxa"/>
              <w:right w:w="108" w:type="dxa"/>
            </w:tcMar>
            <w:vAlign w:val="bottom"/>
          </w:tcPr>
          <w:p w14:paraId="6238A9DB" w14:textId="26AFD251" w:rsidR="004615D1" w:rsidRPr="006506F4" w:rsidRDefault="004615D1" w:rsidP="006500B6">
            <w:pPr>
              <w:rPr>
                <w:rFonts w:ascii="Times New Roman" w:hAnsi="Times New Roman"/>
                <w:sz w:val="24"/>
                <w:szCs w:val="24"/>
              </w:rPr>
            </w:pPr>
            <w:r w:rsidRPr="006506F4">
              <w:rPr>
                <w:rFonts w:ascii="Times New Roman" w:hAnsi="Times New Roman"/>
                <w:color w:val="000000"/>
                <w:sz w:val="24"/>
                <w:szCs w:val="24"/>
                <w:lang w:eastAsia="ru-RU"/>
              </w:rPr>
              <w:t>Стерлитамак</w:t>
            </w:r>
          </w:p>
        </w:tc>
        <w:tc>
          <w:tcPr>
            <w:tcW w:w="2042" w:type="dxa"/>
            <w:gridSpan w:val="2"/>
            <w:tcMar>
              <w:top w:w="0" w:type="dxa"/>
              <w:left w:w="108" w:type="dxa"/>
              <w:bottom w:w="0" w:type="dxa"/>
              <w:right w:w="108" w:type="dxa"/>
            </w:tcMar>
            <w:vAlign w:val="bottom"/>
          </w:tcPr>
          <w:p w14:paraId="32D91A5D" w14:textId="5CCCC591" w:rsidR="004615D1" w:rsidRPr="006506F4" w:rsidRDefault="004615D1" w:rsidP="006500B6">
            <w:pPr>
              <w:rPr>
                <w:rFonts w:ascii="Times New Roman" w:hAnsi="Times New Roman"/>
                <w:sz w:val="24"/>
                <w:szCs w:val="24"/>
              </w:rPr>
            </w:pPr>
            <w:r w:rsidRPr="006506F4">
              <w:rPr>
                <w:rFonts w:ascii="Times New Roman" w:hAnsi="Times New Roman"/>
                <w:color w:val="000000"/>
                <w:sz w:val="24"/>
                <w:szCs w:val="24"/>
                <w:lang w:eastAsia="ru-RU"/>
              </w:rPr>
              <w:t>Коммунистическая</w:t>
            </w:r>
          </w:p>
        </w:tc>
        <w:tc>
          <w:tcPr>
            <w:tcW w:w="2094" w:type="dxa"/>
            <w:tcMar>
              <w:top w:w="0" w:type="dxa"/>
              <w:left w:w="108" w:type="dxa"/>
              <w:bottom w:w="0" w:type="dxa"/>
              <w:right w:w="108" w:type="dxa"/>
            </w:tcMar>
            <w:vAlign w:val="bottom"/>
          </w:tcPr>
          <w:p w14:paraId="4DD53987" w14:textId="21C29DE1" w:rsidR="004615D1" w:rsidRPr="006506F4" w:rsidRDefault="004615D1" w:rsidP="006500B6">
            <w:pPr>
              <w:jc w:val="center"/>
              <w:rPr>
                <w:rFonts w:ascii="Times New Roman" w:eastAsiaTheme="minorHAnsi" w:hAnsi="Times New Roman"/>
                <w:color w:val="000000"/>
                <w:sz w:val="24"/>
                <w:szCs w:val="24"/>
                <w:lang w:eastAsia="ru-RU"/>
              </w:rPr>
            </w:pPr>
            <w:r w:rsidRPr="006506F4">
              <w:rPr>
                <w:rFonts w:ascii="Times New Roman" w:eastAsiaTheme="minorHAnsi" w:hAnsi="Times New Roman"/>
                <w:color w:val="000000"/>
                <w:sz w:val="24"/>
                <w:szCs w:val="24"/>
                <w:lang w:eastAsia="ru-RU"/>
              </w:rPr>
              <w:t>43</w:t>
            </w:r>
          </w:p>
        </w:tc>
        <w:tc>
          <w:tcPr>
            <w:tcW w:w="1688" w:type="dxa"/>
            <w:vAlign w:val="bottom"/>
          </w:tcPr>
          <w:p w14:paraId="080CBE6C" w14:textId="422F93AF" w:rsidR="004615D1" w:rsidRPr="006506F4" w:rsidRDefault="004615D1" w:rsidP="006500B6">
            <w:pPr>
              <w:jc w:val="center"/>
              <w:rPr>
                <w:rFonts w:ascii="Times New Roman" w:hAnsi="Times New Roman"/>
                <w:color w:val="000000"/>
                <w:sz w:val="24"/>
                <w:szCs w:val="24"/>
                <w:lang w:eastAsia="ru-RU"/>
              </w:rPr>
            </w:pPr>
            <w:r w:rsidRPr="006506F4">
              <w:rPr>
                <w:rFonts w:ascii="Times New Roman" w:hAnsi="Times New Roman"/>
                <w:color w:val="000000"/>
                <w:sz w:val="24"/>
                <w:szCs w:val="24"/>
                <w:lang w:eastAsia="ru-RU"/>
              </w:rPr>
              <w:t>1</w:t>
            </w:r>
          </w:p>
        </w:tc>
        <w:tc>
          <w:tcPr>
            <w:tcW w:w="1546" w:type="dxa"/>
            <w:gridSpan w:val="2"/>
          </w:tcPr>
          <w:p w14:paraId="6BF1E88F" w14:textId="7A6E0DD5" w:rsidR="004615D1" w:rsidRPr="006506F4" w:rsidRDefault="004615D1" w:rsidP="006500B6">
            <w:pPr>
              <w:jc w:val="center"/>
              <w:rPr>
                <w:rFonts w:ascii="Times New Roman" w:hAnsi="Times New Roman"/>
                <w:sz w:val="24"/>
                <w:szCs w:val="24"/>
              </w:rPr>
            </w:pPr>
            <w:r w:rsidRPr="006506F4">
              <w:rPr>
                <w:rFonts w:ascii="Times New Roman" w:hAnsi="Times New Roman"/>
                <w:color w:val="000000"/>
                <w:sz w:val="24"/>
                <w:szCs w:val="24"/>
                <w:lang w:eastAsia="ru-RU"/>
              </w:rPr>
              <w:t>Локальная</w:t>
            </w:r>
          </w:p>
        </w:tc>
      </w:tr>
      <w:tr w:rsidR="00B04DB8" w:rsidRPr="006506F4" w14:paraId="4E3938EE" w14:textId="77777777" w:rsidTr="006506F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900" w:type="dxa"/>
          <w:trHeight w:val="2585"/>
        </w:trPr>
        <w:tc>
          <w:tcPr>
            <w:tcW w:w="4369" w:type="dxa"/>
            <w:gridSpan w:val="2"/>
            <w:shd w:val="clear" w:color="auto" w:fill="auto"/>
          </w:tcPr>
          <w:p w14:paraId="2D3E91F2" w14:textId="77777777" w:rsidR="006506F4" w:rsidRDefault="006506F4" w:rsidP="00C10AFC">
            <w:pPr>
              <w:widowControl w:val="0"/>
              <w:autoSpaceDE w:val="0"/>
              <w:autoSpaceDN w:val="0"/>
              <w:adjustRightInd w:val="0"/>
              <w:spacing w:after="0" w:line="240" w:lineRule="auto"/>
              <w:rPr>
                <w:rFonts w:ascii="Times New Roman" w:eastAsia="Times New Roman" w:hAnsi="Times New Roman"/>
                <w:b/>
                <w:sz w:val="24"/>
                <w:szCs w:val="24"/>
                <w:lang w:eastAsia="ru-RU"/>
              </w:rPr>
            </w:pPr>
          </w:p>
          <w:p w14:paraId="6EF5650A" w14:textId="67B1DB7F" w:rsidR="00B04DB8" w:rsidRPr="006506F4" w:rsidRDefault="00B04DB8" w:rsidP="00C10AFC">
            <w:pPr>
              <w:widowControl w:val="0"/>
              <w:autoSpaceDE w:val="0"/>
              <w:autoSpaceDN w:val="0"/>
              <w:adjustRightInd w:val="0"/>
              <w:spacing w:after="0" w:line="240" w:lineRule="auto"/>
              <w:rPr>
                <w:rFonts w:ascii="Times New Roman" w:eastAsia="Times New Roman" w:hAnsi="Times New Roman"/>
                <w:b/>
                <w:sz w:val="24"/>
                <w:szCs w:val="24"/>
                <w:lang w:eastAsia="ru-RU"/>
              </w:rPr>
            </w:pPr>
            <w:r w:rsidRPr="006506F4">
              <w:rPr>
                <w:rFonts w:ascii="Times New Roman" w:eastAsia="Times New Roman" w:hAnsi="Times New Roman"/>
                <w:b/>
                <w:sz w:val="24"/>
                <w:szCs w:val="24"/>
                <w:lang w:eastAsia="ru-RU"/>
              </w:rPr>
              <w:t>От Подрядчика</w:t>
            </w:r>
          </w:p>
          <w:p w14:paraId="7679FC92" w14:textId="77777777" w:rsidR="00D1466A" w:rsidRPr="006506F4" w:rsidRDefault="00D1466A" w:rsidP="00C10AFC">
            <w:pPr>
              <w:widowControl w:val="0"/>
              <w:autoSpaceDE w:val="0"/>
              <w:autoSpaceDN w:val="0"/>
              <w:adjustRightInd w:val="0"/>
              <w:spacing w:after="0" w:line="240" w:lineRule="auto"/>
              <w:rPr>
                <w:rFonts w:ascii="Times New Roman" w:eastAsia="Times New Roman" w:hAnsi="Times New Roman"/>
                <w:sz w:val="24"/>
                <w:szCs w:val="24"/>
                <w:lang w:eastAsia="ru-RU"/>
              </w:rPr>
            </w:pPr>
          </w:p>
          <w:p w14:paraId="40DB5976" w14:textId="0B97AE52" w:rsidR="00B04DB8" w:rsidRPr="006506F4" w:rsidRDefault="00B04DB8" w:rsidP="00C10AFC">
            <w:pPr>
              <w:widowControl w:val="0"/>
              <w:autoSpaceDE w:val="0"/>
              <w:autoSpaceDN w:val="0"/>
              <w:adjustRightInd w:val="0"/>
              <w:spacing w:after="0" w:line="240" w:lineRule="auto"/>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______________/</w:t>
            </w:r>
            <w:r w:rsidR="006506F4">
              <w:rPr>
                <w:rFonts w:ascii="Times New Roman" w:eastAsia="Times New Roman" w:hAnsi="Times New Roman"/>
                <w:sz w:val="24"/>
                <w:szCs w:val="24"/>
                <w:lang w:eastAsia="ru-RU"/>
              </w:rPr>
              <w:t>___________</w:t>
            </w:r>
            <w:r w:rsidRPr="006506F4">
              <w:rPr>
                <w:rFonts w:ascii="Times New Roman" w:eastAsia="Times New Roman" w:hAnsi="Times New Roman"/>
                <w:sz w:val="24"/>
                <w:szCs w:val="24"/>
                <w:lang w:eastAsia="ru-RU"/>
              </w:rPr>
              <w:t>/</w:t>
            </w:r>
          </w:p>
        </w:tc>
        <w:tc>
          <w:tcPr>
            <w:tcW w:w="4556" w:type="dxa"/>
            <w:gridSpan w:val="4"/>
            <w:shd w:val="clear" w:color="auto" w:fill="auto"/>
          </w:tcPr>
          <w:p w14:paraId="2ACFD30E" w14:textId="77777777" w:rsidR="006506F4" w:rsidRDefault="006506F4" w:rsidP="009A3537">
            <w:pPr>
              <w:widowControl w:val="0"/>
              <w:autoSpaceDE w:val="0"/>
              <w:autoSpaceDN w:val="0"/>
              <w:adjustRightInd w:val="0"/>
              <w:spacing w:after="0" w:line="240" w:lineRule="auto"/>
              <w:rPr>
                <w:rFonts w:ascii="Times New Roman" w:eastAsia="Times New Roman" w:hAnsi="Times New Roman"/>
                <w:b/>
                <w:sz w:val="24"/>
                <w:szCs w:val="24"/>
                <w:lang w:eastAsia="ru-RU"/>
              </w:rPr>
            </w:pPr>
          </w:p>
          <w:p w14:paraId="3A03D76A" w14:textId="5471BF96" w:rsidR="009A3537" w:rsidRPr="006506F4" w:rsidRDefault="009A3537" w:rsidP="009A3537">
            <w:pPr>
              <w:widowControl w:val="0"/>
              <w:autoSpaceDE w:val="0"/>
              <w:autoSpaceDN w:val="0"/>
              <w:adjustRightInd w:val="0"/>
              <w:spacing w:after="0" w:line="240" w:lineRule="auto"/>
              <w:rPr>
                <w:rFonts w:ascii="Times New Roman" w:eastAsia="Times New Roman" w:hAnsi="Times New Roman"/>
                <w:b/>
                <w:sz w:val="24"/>
                <w:szCs w:val="24"/>
                <w:lang w:eastAsia="ru-RU"/>
              </w:rPr>
            </w:pPr>
            <w:r w:rsidRPr="006506F4">
              <w:rPr>
                <w:rFonts w:ascii="Times New Roman" w:eastAsia="Times New Roman" w:hAnsi="Times New Roman"/>
                <w:b/>
                <w:sz w:val="24"/>
                <w:szCs w:val="24"/>
                <w:lang w:eastAsia="ru-RU"/>
              </w:rPr>
              <w:t>От Заказчика</w:t>
            </w:r>
          </w:p>
          <w:p w14:paraId="209AA71B" w14:textId="77777777" w:rsidR="009A3537" w:rsidRPr="006506F4" w:rsidRDefault="009A3537" w:rsidP="009A3537">
            <w:pPr>
              <w:widowControl w:val="0"/>
              <w:autoSpaceDE w:val="0"/>
              <w:autoSpaceDN w:val="0"/>
              <w:adjustRightInd w:val="0"/>
              <w:spacing w:after="0" w:line="240" w:lineRule="auto"/>
              <w:rPr>
                <w:rFonts w:ascii="Times New Roman" w:eastAsia="Times New Roman" w:hAnsi="Times New Roman"/>
                <w:sz w:val="24"/>
                <w:szCs w:val="24"/>
                <w:lang w:eastAsia="ru-RU"/>
              </w:rPr>
            </w:pPr>
          </w:p>
          <w:p w14:paraId="68097779" w14:textId="46D25063" w:rsidR="00B04DB8" w:rsidRPr="006506F4" w:rsidRDefault="009A3537" w:rsidP="00C10AFC">
            <w:pPr>
              <w:widowControl w:val="0"/>
              <w:autoSpaceDE w:val="0"/>
              <w:autoSpaceDN w:val="0"/>
              <w:adjustRightInd w:val="0"/>
              <w:spacing w:after="0" w:line="240" w:lineRule="auto"/>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__________________/</w:t>
            </w:r>
            <w:r w:rsidR="006506F4">
              <w:rPr>
                <w:rFonts w:ascii="Times New Roman" w:eastAsia="Times New Roman" w:hAnsi="Times New Roman"/>
                <w:sz w:val="24"/>
                <w:szCs w:val="24"/>
                <w:lang w:eastAsia="ru-RU"/>
              </w:rPr>
              <w:t>______________</w:t>
            </w:r>
            <w:r w:rsidRPr="006506F4">
              <w:rPr>
                <w:rFonts w:ascii="Times New Roman" w:eastAsia="Times New Roman" w:hAnsi="Times New Roman"/>
                <w:sz w:val="24"/>
                <w:szCs w:val="24"/>
                <w:u w:val="single"/>
                <w:lang w:eastAsia="ru-RU"/>
              </w:rPr>
              <w:t>/</w:t>
            </w:r>
          </w:p>
        </w:tc>
      </w:tr>
    </w:tbl>
    <w:p w14:paraId="02E18DE2" w14:textId="77777777" w:rsidR="006500B6" w:rsidRPr="006506F4" w:rsidRDefault="006500B6" w:rsidP="00A33E80">
      <w:pPr>
        <w:spacing w:line="240" w:lineRule="auto"/>
        <w:jc w:val="right"/>
        <w:rPr>
          <w:rFonts w:ascii="Times New Roman" w:hAnsi="Times New Roman"/>
          <w:sz w:val="24"/>
          <w:szCs w:val="24"/>
        </w:rPr>
      </w:pPr>
    </w:p>
    <w:p w14:paraId="037D401A" w14:textId="105E0B3B" w:rsidR="00A33E80" w:rsidRPr="006506F4" w:rsidRDefault="00A33E80" w:rsidP="00A33E80">
      <w:pPr>
        <w:spacing w:line="240" w:lineRule="auto"/>
        <w:jc w:val="right"/>
        <w:rPr>
          <w:rFonts w:ascii="Times New Roman" w:hAnsi="Times New Roman"/>
          <w:sz w:val="24"/>
          <w:szCs w:val="24"/>
        </w:rPr>
      </w:pPr>
      <w:r w:rsidRPr="006506F4">
        <w:rPr>
          <w:rFonts w:ascii="Times New Roman" w:hAnsi="Times New Roman"/>
          <w:sz w:val="24"/>
          <w:szCs w:val="24"/>
        </w:rPr>
        <w:t>Приложение №2</w:t>
      </w:r>
    </w:p>
    <w:p w14:paraId="7710D373" w14:textId="228751F1" w:rsidR="00A33E80" w:rsidRPr="006506F4" w:rsidRDefault="00A33E80" w:rsidP="00A33E80">
      <w:pPr>
        <w:spacing w:line="240" w:lineRule="auto"/>
        <w:jc w:val="right"/>
        <w:rPr>
          <w:rFonts w:ascii="Times New Roman" w:hAnsi="Times New Roman"/>
          <w:sz w:val="24"/>
          <w:szCs w:val="24"/>
        </w:rPr>
      </w:pPr>
      <w:r w:rsidRPr="006506F4">
        <w:rPr>
          <w:rFonts w:ascii="Times New Roman" w:hAnsi="Times New Roman"/>
          <w:sz w:val="24"/>
          <w:szCs w:val="24"/>
        </w:rPr>
        <w:t xml:space="preserve">к Договору № _______ от </w:t>
      </w:r>
      <w:proofErr w:type="gramStart"/>
      <w:r w:rsidRPr="006506F4">
        <w:rPr>
          <w:rFonts w:ascii="Times New Roman" w:hAnsi="Times New Roman"/>
          <w:sz w:val="24"/>
          <w:szCs w:val="24"/>
        </w:rPr>
        <w:t xml:space="preserve">«  </w:t>
      </w:r>
      <w:proofErr w:type="gramEnd"/>
      <w:r w:rsidRPr="006506F4">
        <w:rPr>
          <w:rFonts w:ascii="Times New Roman" w:hAnsi="Times New Roman"/>
          <w:sz w:val="24"/>
          <w:szCs w:val="24"/>
        </w:rPr>
        <w:t xml:space="preserve">   »_________ 202</w:t>
      </w:r>
      <w:r w:rsidR="006506F4">
        <w:rPr>
          <w:rFonts w:ascii="Times New Roman" w:hAnsi="Times New Roman"/>
          <w:sz w:val="24"/>
          <w:szCs w:val="24"/>
        </w:rPr>
        <w:t>1</w:t>
      </w:r>
      <w:r w:rsidRPr="006506F4">
        <w:rPr>
          <w:rFonts w:ascii="Times New Roman" w:hAnsi="Times New Roman"/>
          <w:sz w:val="24"/>
          <w:szCs w:val="24"/>
        </w:rPr>
        <w:t xml:space="preserve"> г.</w:t>
      </w:r>
    </w:p>
    <w:p w14:paraId="5B8CD0D8" w14:textId="77777777" w:rsidR="00A33E80" w:rsidRPr="006506F4" w:rsidRDefault="00A33E80" w:rsidP="00A33E80">
      <w:pPr>
        <w:pStyle w:val="ad"/>
        <w:tabs>
          <w:tab w:val="left" w:pos="284"/>
          <w:tab w:val="left" w:pos="567"/>
          <w:tab w:val="left" w:pos="1418"/>
          <w:tab w:val="left" w:pos="1560"/>
          <w:tab w:val="left" w:pos="1701"/>
        </w:tabs>
        <w:ind w:left="0"/>
        <w:jc w:val="center"/>
      </w:pPr>
    </w:p>
    <w:p w14:paraId="4434E83A" w14:textId="77777777" w:rsidR="00A33E80" w:rsidRPr="006506F4" w:rsidRDefault="00A33E80" w:rsidP="00A33E80">
      <w:pPr>
        <w:pStyle w:val="ad"/>
        <w:tabs>
          <w:tab w:val="left" w:pos="284"/>
          <w:tab w:val="left" w:pos="567"/>
          <w:tab w:val="left" w:pos="1418"/>
          <w:tab w:val="left" w:pos="1560"/>
          <w:tab w:val="left" w:pos="1701"/>
        </w:tabs>
        <w:ind w:left="0"/>
        <w:jc w:val="center"/>
      </w:pPr>
      <w:r w:rsidRPr="006506F4">
        <w:t>Акт технического освидетельствования двери</w:t>
      </w:r>
    </w:p>
    <w:p w14:paraId="3CBDD947" w14:textId="77777777" w:rsidR="00A33E80" w:rsidRPr="006506F4" w:rsidRDefault="00A33E80" w:rsidP="00A33E80">
      <w:pPr>
        <w:pStyle w:val="ad"/>
        <w:tabs>
          <w:tab w:val="left" w:pos="284"/>
          <w:tab w:val="left" w:pos="567"/>
          <w:tab w:val="left" w:pos="1418"/>
          <w:tab w:val="left" w:pos="1560"/>
          <w:tab w:val="left" w:pos="1701"/>
        </w:tabs>
        <w:ind w:left="0"/>
        <w:jc w:val="center"/>
      </w:pPr>
    </w:p>
    <w:tbl>
      <w:tblPr>
        <w:tblStyle w:val="aff0"/>
        <w:tblW w:w="10597" w:type="dxa"/>
        <w:tblInd w:w="-1026" w:type="dxa"/>
        <w:tblLayout w:type="fixed"/>
        <w:tblLook w:val="04A0" w:firstRow="1" w:lastRow="0" w:firstColumn="1" w:lastColumn="0" w:noHBand="0" w:noVBand="1"/>
      </w:tblPr>
      <w:tblGrid>
        <w:gridCol w:w="992"/>
        <w:gridCol w:w="851"/>
        <w:gridCol w:w="1134"/>
        <w:gridCol w:w="709"/>
        <w:gridCol w:w="1134"/>
        <w:gridCol w:w="709"/>
        <w:gridCol w:w="992"/>
        <w:gridCol w:w="992"/>
        <w:gridCol w:w="851"/>
        <w:gridCol w:w="850"/>
        <w:gridCol w:w="1383"/>
      </w:tblGrid>
      <w:tr w:rsidR="00A33E80" w:rsidRPr="006506F4" w14:paraId="59BD860D" w14:textId="77777777" w:rsidTr="00A33E80">
        <w:trPr>
          <w:trHeight w:val="455"/>
        </w:trPr>
        <w:tc>
          <w:tcPr>
            <w:tcW w:w="992" w:type="dxa"/>
          </w:tcPr>
          <w:p w14:paraId="5A455B53" w14:textId="77777777" w:rsidR="00A33E80" w:rsidRPr="006506F4" w:rsidRDefault="00A33E80" w:rsidP="00A33E80">
            <w:pPr>
              <w:pStyle w:val="ad"/>
              <w:tabs>
                <w:tab w:val="left" w:pos="284"/>
                <w:tab w:val="left" w:pos="567"/>
                <w:tab w:val="left" w:pos="1418"/>
                <w:tab w:val="left" w:pos="1560"/>
                <w:tab w:val="left" w:pos="1701"/>
              </w:tabs>
              <w:ind w:left="88"/>
              <w:jc w:val="center"/>
            </w:pPr>
            <w:r w:rsidRPr="006506F4">
              <w:t>Адрес</w:t>
            </w:r>
          </w:p>
        </w:tc>
        <w:tc>
          <w:tcPr>
            <w:tcW w:w="851" w:type="dxa"/>
          </w:tcPr>
          <w:p w14:paraId="31CD5386" w14:textId="77777777" w:rsidR="00A33E80" w:rsidRPr="006506F4" w:rsidRDefault="00A33E80" w:rsidP="00A33E80">
            <w:pPr>
              <w:pStyle w:val="ad"/>
              <w:tabs>
                <w:tab w:val="left" w:pos="284"/>
                <w:tab w:val="left" w:pos="567"/>
                <w:tab w:val="left" w:pos="1418"/>
                <w:tab w:val="left" w:pos="1560"/>
                <w:tab w:val="left" w:pos="1701"/>
              </w:tabs>
              <w:ind w:left="0"/>
              <w:jc w:val="center"/>
            </w:pPr>
            <w:r w:rsidRPr="006506F4">
              <w:t>Тип двери</w:t>
            </w:r>
          </w:p>
        </w:tc>
        <w:tc>
          <w:tcPr>
            <w:tcW w:w="1134" w:type="dxa"/>
          </w:tcPr>
          <w:p w14:paraId="2D0A0363" w14:textId="77777777" w:rsidR="00A33E80" w:rsidRPr="006506F4" w:rsidRDefault="00A33E80" w:rsidP="00A33E80">
            <w:pPr>
              <w:pStyle w:val="ad"/>
              <w:tabs>
                <w:tab w:val="left" w:pos="284"/>
                <w:tab w:val="left" w:pos="567"/>
                <w:tab w:val="left" w:pos="1418"/>
                <w:tab w:val="left" w:pos="1560"/>
                <w:tab w:val="left" w:pos="1701"/>
              </w:tabs>
              <w:ind w:left="0"/>
              <w:jc w:val="center"/>
            </w:pPr>
            <w:r w:rsidRPr="006506F4">
              <w:t>Притворы (провисание)</w:t>
            </w:r>
          </w:p>
        </w:tc>
        <w:tc>
          <w:tcPr>
            <w:tcW w:w="709" w:type="dxa"/>
          </w:tcPr>
          <w:p w14:paraId="7430C048" w14:textId="77777777" w:rsidR="00A33E80" w:rsidRPr="006506F4" w:rsidRDefault="00A33E80" w:rsidP="00A33E80">
            <w:pPr>
              <w:pStyle w:val="ad"/>
              <w:tabs>
                <w:tab w:val="left" w:pos="284"/>
                <w:tab w:val="left" w:pos="567"/>
                <w:tab w:val="left" w:pos="1418"/>
                <w:tab w:val="left" w:pos="1560"/>
                <w:tab w:val="left" w:pos="1701"/>
              </w:tabs>
              <w:ind w:left="0"/>
              <w:jc w:val="center"/>
            </w:pPr>
            <w:r w:rsidRPr="006506F4">
              <w:t>Петли</w:t>
            </w:r>
          </w:p>
        </w:tc>
        <w:tc>
          <w:tcPr>
            <w:tcW w:w="1134" w:type="dxa"/>
          </w:tcPr>
          <w:p w14:paraId="0D4D89C3" w14:textId="77777777" w:rsidR="00A33E80" w:rsidRPr="006506F4" w:rsidRDefault="00A33E80" w:rsidP="00A33E80">
            <w:pPr>
              <w:pStyle w:val="ad"/>
              <w:tabs>
                <w:tab w:val="left" w:pos="284"/>
                <w:tab w:val="left" w:pos="567"/>
                <w:tab w:val="left" w:pos="1418"/>
                <w:tab w:val="left" w:pos="1560"/>
                <w:tab w:val="left" w:pos="1701"/>
              </w:tabs>
              <w:ind w:left="0"/>
              <w:jc w:val="center"/>
            </w:pPr>
            <w:r w:rsidRPr="006506F4">
              <w:t>Запорные</w:t>
            </w:r>
          </w:p>
          <w:p w14:paraId="72AABE33" w14:textId="77777777" w:rsidR="00A33E80" w:rsidRPr="006506F4" w:rsidRDefault="00A33E80" w:rsidP="00A33E80">
            <w:pPr>
              <w:pStyle w:val="ad"/>
              <w:tabs>
                <w:tab w:val="left" w:pos="284"/>
                <w:tab w:val="left" w:pos="567"/>
                <w:tab w:val="left" w:pos="1418"/>
                <w:tab w:val="left" w:pos="1560"/>
                <w:tab w:val="left" w:pos="1701"/>
              </w:tabs>
              <w:ind w:left="0"/>
              <w:jc w:val="center"/>
            </w:pPr>
            <w:r w:rsidRPr="006506F4">
              <w:t>устройства</w:t>
            </w:r>
          </w:p>
          <w:p w14:paraId="1B4FABDB" w14:textId="77777777" w:rsidR="00A33E80" w:rsidRPr="006506F4" w:rsidRDefault="00A33E80" w:rsidP="00A33E80">
            <w:pPr>
              <w:pStyle w:val="ad"/>
              <w:tabs>
                <w:tab w:val="left" w:pos="284"/>
                <w:tab w:val="left" w:pos="567"/>
                <w:tab w:val="left" w:pos="1418"/>
                <w:tab w:val="left" w:pos="1560"/>
                <w:tab w:val="left" w:pos="1701"/>
              </w:tabs>
              <w:ind w:left="0"/>
              <w:jc w:val="center"/>
            </w:pPr>
            <w:r w:rsidRPr="006506F4">
              <w:t>(шпингалет)</w:t>
            </w:r>
          </w:p>
        </w:tc>
        <w:tc>
          <w:tcPr>
            <w:tcW w:w="709" w:type="dxa"/>
          </w:tcPr>
          <w:p w14:paraId="5A80B7D0" w14:textId="77777777" w:rsidR="00A33E80" w:rsidRPr="006506F4" w:rsidRDefault="00A33E80" w:rsidP="00A33E80">
            <w:pPr>
              <w:pStyle w:val="ad"/>
              <w:tabs>
                <w:tab w:val="left" w:pos="284"/>
                <w:tab w:val="left" w:pos="567"/>
                <w:tab w:val="left" w:pos="1418"/>
                <w:tab w:val="left" w:pos="1560"/>
                <w:tab w:val="left" w:pos="1701"/>
              </w:tabs>
              <w:ind w:left="0"/>
              <w:jc w:val="center"/>
            </w:pPr>
            <w:r w:rsidRPr="006506F4">
              <w:t>Стеклопакеты</w:t>
            </w:r>
          </w:p>
        </w:tc>
        <w:tc>
          <w:tcPr>
            <w:tcW w:w="992" w:type="dxa"/>
          </w:tcPr>
          <w:p w14:paraId="17189CCD" w14:textId="77777777" w:rsidR="00A33E80" w:rsidRPr="006506F4" w:rsidRDefault="00A33E80" w:rsidP="00A33E80">
            <w:pPr>
              <w:pStyle w:val="ad"/>
              <w:tabs>
                <w:tab w:val="left" w:pos="284"/>
                <w:tab w:val="left" w:pos="567"/>
                <w:tab w:val="left" w:pos="1418"/>
                <w:tab w:val="left" w:pos="1560"/>
                <w:tab w:val="left" w:pos="1701"/>
              </w:tabs>
              <w:ind w:left="0"/>
              <w:jc w:val="center"/>
            </w:pPr>
            <w:r w:rsidRPr="006506F4">
              <w:t>Доводчик</w:t>
            </w:r>
          </w:p>
        </w:tc>
        <w:tc>
          <w:tcPr>
            <w:tcW w:w="992" w:type="dxa"/>
          </w:tcPr>
          <w:p w14:paraId="26443014" w14:textId="77777777" w:rsidR="00A33E80" w:rsidRPr="006506F4" w:rsidRDefault="00A33E80" w:rsidP="00A33E80">
            <w:pPr>
              <w:pStyle w:val="ad"/>
              <w:tabs>
                <w:tab w:val="left" w:pos="284"/>
                <w:tab w:val="left" w:pos="567"/>
                <w:tab w:val="left" w:pos="1418"/>
                <w:tab w:val="left" w:pos="1560"/>
                <w:tab w:val="left" w:pos="1701"/>
              </w:tabs>
              <w:ind w:left="0"/>
              <w:jc w:val="center"/>
            </w:pPr>
            <w:proofErr w:type="gramStart"/>
            <w:r w:rsidRPr="006506F4">
              <w:t>Электро-магнитный</w:t>
            </w:r>
            <w:proofErr w:type="gramEnd"/>
            <w:r w:rsidRPr="006506F4">
              <w:t xml:space="preserve"> замок</w:t>
            </w:r>
          </w:p>
        </w:tc>
        <w:tc>
          <w:tcPr>
            <w:tcW w:w="851" w:type="dxa"/>
          </w:tcPr>
          <w:p w14:paraId="20F52D4F" w14:textId="77777777" w:rsidR="00A33E80" w:rsidRPr="006506F4" w:rsidRDefault="00A33E80" w:rsidP="00A33E80">
            <w:pPr>
              <w:pStyle w:val="ad"/>
              <w:tabs>
                <w:tab w:val="left" w:pos="284"/>
                <w:tab w:val="left" w:pos="567"/>
                <w:tab w:val="left" w:pos="1418"/>
                <w:tab w:val="left" w:pos="1560"/>
                <w:tab w:val="left" w:pos="1701"/>
              </w:tabs>
              <w:ind w:left="0"/>
              <w:jc w:val="center"/>
            </w:pPr>
            <w:r w:rsidRPr="006506F4">
              <w:t>Кнопка выхода</w:t>
            </w:r>
          </w:p>
        </w:tc>
        <w:tc>
          <w:tcPr>
            <w:tcW w:w="850" w:type="dxa"/>
          </w:tcPr>
          <w:p w14:paraId="78D7F275" w14:textId="77777777" w:rsidR="00A33E80" w:rsidRPr="006506F4" w:rsidRDefault="00A33E80" w:rsidP="00A33E80">
            <w:pPr>
              <w:pStyle w:val="ad"/>
              <w:tabs>
                <w:tab w:val="left" w:pos="284"/>
                <w:tab w:val="left" w:pos="567"/>
                <w:tab w:val="left" w:pos="1418"/>
                <w:tab w:val="left" w:pos="1560"/>
                <w:tab w:val="left" w:pos="1701"/>
              </w:tabs>
              <w:ind w:left="0"/>
              <w:jc w:val="center"/>
            </w:pPr>
            <w:r w:rsidRPr="006506F4">
              <w:t>Блок Вызова</w:t>
            </w:r>
          </w:p>
        </w:tc>
        <w:tc>
          <w:tcPr>
            <w:tcW w:w="1383" w:type="dxa"/>
          </w:tcPr>
          <w:p w14:paraId="0F7D6CA4" w14:textId="77777777" w:rsidR="00A33E80" w:rsidRPr="006506F4" w:rsidRDefault="00A33E80" w:rsidP="00A33E80">
            <w:pPr>
              <w:pStyle w:val="ad"/>
              <w:tabs>
                <w:tab w:val="left" w:pos="284"/>
                <w:tab w:val="left" w:pos="567"/>
                <w:tab w:val="left" w:pos="1418"/>
                <w:tab w:val="left" w:pos="1560"/>
                <w:tab w:val="left" w:pos="1701"/>
              </w:tabs>
              <w:ind w:left="0"/>
              <w:jc w:val="center"/>
            </w:pPr>
            <w:r w:rsidRPr="006506F4">
              <w:t>Необходимые материалы</w:t>
            </w:r>
          </w:p>
        </w:tc>
      </w:tr>
      <w:tr w:rsidR="00A33E80" w:rsidRPr="006506F4" w14:paraId="53F68DBB" w14:textId="77777777" w:rsidTr="00A33E80">
        <w:trPr>
          <w:trHeight w:val="321"/>
        </w:trPr>
        <w:tc>
          <w:tcPr>
            <w:tcW w:w="992" w:type="dxa"/>
          </w:tcPr>
          <w:p w14:paraId="56CC7C95" w14:textId="77777777" w:rsidR="00A33E80" w:rsidRPr="006506F4" w:rsidRDefault="00A33E80" w:rsidP="00A33E80">
            <w:pPr>
              <w:pStyle w:val="ad"/>
              <w:tabs>
                <w:tab w:val="left" w:pos="284"/>
                <w:tab w:val="left" w:pos="567"/>
                <w:tab w:val="left" w:pos="1418"/>
                <w:tab w:val="left" w:pos="1560"/>
                <w:tab w:val="left" w:pos="1701"/>
              </w:tabs>
              <w:ind w:left="0"/>
              <w:jc w:val="center"/>
            </w:pPr>
            <w:proofErr w:type="spellStart"/>
            <w:r w:rsidRPr="006506F4">
              <w:t>ул.Романтиков</w:t>
            </w:r>
            <w:proofErr w:type="spellEnd"/>
          </w:p>
        </w:tc>
        <w:tc>
          <w:tcPr>
            <w:tcW w:w="851" w:type="dxa"/>
          </w:tcPr>
          <w:p w14:paraId="7DD4547D" w14:textId="77777777" w:rsidR="00A33E80" w:rsidRPr="006506F4" w:rsidRDefault="00A33E80" w:rsidP="00A33E80">
            <w:pPr>
              <w:pStyle w:val="ad"/>
              <w:tabs>
                <w:tab w:val="left" w:pos="284"/>
                <w:tab w:val="left" w:pos="567"/>
                <w:tab w:val="left" w:pos="1418"/>
                <w:tab w:val="left" w:pos="1560"/>
                <w:tab w:val="left" w:pos="1701"/>
              </w:tabs>
              <w:ind w:left="0"/>
              <w:jc w:val="center"/>
            </w:pPr>
            <w:r w:rsidRPr="006506F4">
              <w:rPr>
                <w:lang w:val="en-US"/>
              </w:rPr>
              <w:t>Al/Me</w:t>
            </w:r>
          </w:p>
        </w:tc>
        <w:tc>
          <w:tcPr>
            <w:tcW w:w="1134" w:type="dxa"/>
          </w:tcPr>
          <w:p w14:paraId="55BA42FC" w14:textId="77777777" w:rsidR="00A33E80" w:rsidRPr="006506F4" w:rsidRDefault="00A33E80" w:rsidP="00A33E80">
            <w:pPr>
              <w:pStyle w:val="ad"/>
              <w:tabs>
                <w:tab w:val="left" w:pos="284"/>
                <w:tab w:val="left" w:pos="567"/>
                <w:tab w:val="left" w:pos="1418"/>
                <w:tab w:val="left" w:pos="1560"/>
                <w:tab w:val="left" w:pos="1701"/>
              </w:tabs>
              <w:ind w:left="0"/>
              <w:jc w:val="center"/>
            </w:pPr>
            <w:r w:rsidRPr="006506F4">
              <w:t>уд.</w:t>
            </w:r>
          </w:p>
        </w:tc>
        <w:tc>
          <w:tcPr>
            <w:tcW w:w="709" w:type="dxa"/>
          </w:tcPr>
          <w:p w14:paraId="65A895E3" w14:textId="77777777" w:rsidR="00A33E80" w:rsidRPr="006506F4" w:rsidRDefault="00A33E80" w:rsidP="00A33E80">
            <w:pPr>
              <w:pStyle w:val="ad"/>
              <w:tabs>
                <w:tab w:val="left" w:pos="284"/>
                <w:tab w:val="left" w:pos="567"/>
                <w:tab w:val="left" w:pos="1418"/>
                <w:tab w:val="left" w:pos="1560"/>
                <w:tab w:val="left" w:pos="1701"/>
              </w:tabs>
              <w:ind w:left="0"/>
              <w:jc w:val="center"/>
            </w:pPr>
            <w:r w:rsidRPr="006506F4">
              <w:t>неуд.</w:t>
            </w:r>
          </w:p>
        </w:tc>
        <w:tc>
          <w:tcPr>
            <w:tcW w:w="1134" w:type="dxa"/>
          </w:tcPr>
          <w:p w14:paraId="0F8B053A" w14:textId="77777777" w:rsidR="00A33E80" w:rsidRPr="006506F4" w:rsidRDefault="00A33E80" w:rsidP="00A33E80">
            <w:pPr>
              <w:pStyle w:val="ad"/>
              <w:tabs>
                <w:tab w:val="left" w:pos="284"/>
                <w:tab w:val="left" w:pos="567"/>
                <w:tab w:val="left" w:pos="1418"/>
                <w:tab w:val="left" w:pos="1560"/>
                <w:tab w:val="left" w:pos="1701"/>
              </w:tabs>
              <w:ind w:left="0"/>
              <w:jc w:val="center"/>
            </w:pPr>
            <w:r w:rsidRPr="006506F4">
              <w:t>неуд.</w:t>
            </w:r>
          </w:p>
        </w:tc>
        <w:tc>
          <w:tcPr>
            <w:tcW w:w="709" w:type="dxa"/>
          </w:tcPr>
          <w:p w14:paraId="63543ACA" w14:textId="77777777" w:rsidR="00A33E80" w:rsidRPr="006506F4" w:rsidRDefault="00A33E80" w:rsidP="00A33E80">
            <w:pPr>
              <w:pStyle w:val="ad"/>
              <w:tabs>
                <w:tab w:val="left" w:pos="284"/>
                <w:tab w:val="left" w:pos="567"/>
                <w:tab w:val="left" w:pos="1418"/>
                <w:tab w:val="left" w:pos="1560"/>
                <w:tab w:val="left" w:pos="1701"/>
              </w:tabs>
              <w:ind w:left="0"/>
              <w:jc w:val="center"/>
            </w:pPr>
            <w:r w:rsidRPr="006506F4">
              <w:t>уд.</w:t>
            </w:r>
          </w:p>
        </w:tc>
        <w:tc>
          <w:tcPr>
            <w:tcW w:w="992" w:type="dxa"/>
          </w:tcPr>
          <w:p w14:paraId="3160447B" w14:textId="77777777" w:rsidR="00A33E80" w:rsidRPr="006506F4" w:rsidRDefault="00A33E80" w:rsidP="00A33E80">
            <w:pPr>
              <w:pStyle w:val="ad"/>
              <w:tabs>
                <w:tab w:val="left" w:pos="284"/>
                <w:tab w:val="left" w:pos="567"/>
                <w:tab w:val="left" w:pos="1418"/>
                <w:tab w:val="left" w:pos="1560"/>
                <w:tab w:val="left" w:pos="1701"/>
              </w:tabs>
              <w:ind w:left="0"/>
              <w:jc w:val="center"/>
            </w:pPr>
            <w:r w:rsidRPr="006506F4">
              <w:t>раб.</w:t>
            </w:r>
          </w:p>
        </w:tc>
        <w:tc>
          <w:tcPr>
            <w:tcW w:w="992" w:type="dxa"/>
          </w:tcPr>
          <w:p w14:paraId="552FE824" w14:textId="77777777" w:rsidR="00A33E80" w:rsidRPr="006506F4" w:rsidRDefault="00A33E80" w:rsidP="00A33E80">
            <w:pPr>
              <w:pStyle w:val="ad"/>
              <w:tabs>
                <w:tab w:val="left" w:pos="284"/>
                <w:tab w:val="left" w:pos="567"/>
                <w:tab w:val="left" w:pos="1418"/>
                <w:tab w:val="left" w:pos="1560"/>
                <w:tab w:val="left" w:pos="1701"/>
              </w:tabs>
              <w:ind w:left="0"/>
              <w:jc w:val="center"/>
            </w:pPr>
            <w:r w:rsidRPr="006506F4">
              <w:t>раб.</w:t>
            </w:r>
          </w:p>
        </w:tc>
        <w:tc>
          <w:tcPr>
            <w:tcW w:w="851" w:type="dxa"/>
          </w:tcPr>
          <w:p w14:paraId="29E99588" w14:textId="77777777" w:rsidR="00A33E80" w:rsidRPr="006506F4" w:rsidRDefault="00A33E80" w:rsidP="00A33E80">
            <w:pPr>
              <w:pStyle w:val="ad"/>
              <w:tabs>
                <w:tab w:val="left" w:pos="284"/>
                <w:tab w:val="left" w:pos="567"/>
                <w:tab w:val="left" w:pos="1418"/>
                <w:tab w:val="left" w:pos="1560"/>
                <w:tab w:val="left" w:pos="1701"/>
              </w:tabs>
              <w:ind w:left="0"/>
              <w:jc w:val="center"/>
            </w:pPr>
            <w:r w:rsidRPr="006506F4">
              <w:t>раб.</w:t>
            </w:r>
          </w:p>
        </w:tc>
        <w:tc>
          <w:tcPr>
            <w:tcW w:w="850" w:type="dxa"/>
          </w:tcPr>
          <w:p w14:paraId="011A3DD4" w14:textId="77777777" w:rsidR="00A33E80" w:rsidRPr="006506F4" w:rsidRDefault="00A33E80" w:rsidP="00A33E80">
            <w:pPr>
              <w:pStyle w:val="ad"/>
              <w:tabs>
                <w:tab w:val="left" w:pos="284"/>
                <w:tab w:val="left" w:pos="567"/>
                <w:tab w:val="left" w:pos="1418"/>
                <w:tab w:val="left" w:pos="1560"/>
                <w:tab w:val="left" w:pos="1701"/>
              </w:tabs>
              <w:ind w:left="0"/>
              <w:jc w:val="center"/>
            </w:pPr>
            <w:r w:rsidRPr="006506F4">
              <w:t>раб.</w:t>
            </w:r>
          </w:p>
        </w:tc>
        <w:tc>
          <w:tcPr>
            <w:tcW w:w="1383" w:type="dxa"/>
          </w:tcPr>
          <w:p w14:paraId="66C2A310" w14:textId="77777777" w:rsidR="00A33E80" w:rsidRPr="006506F4" w:rsidRDefault="00A33E80" w:rsidP="00A33E80">
            <w:pPr>
              <w:pStyle w:val="ad"/>
              <w:tabs>
                <w:tab w:val="left" w:pos="284"/>
                <w:tab w:val="left" w:pos="567"/>
                <w:tab w:val="left" w:pos="1418"/>
                <w:tab w:val="left" w:pos="1560"/>
                <w:tab w:val="left" w:pos="1701"/>
              </w:tabs>
              <w:ind w:left="0"/>
              <w:jc w:val="center"/>
            </w:pPr>
          </w:p>
        </w:tc>
      </w:tr>
      <w:tr w:rsidR="00A33E80" w:rsidRPr="006506F4" w14:paraId="7F9B8EC8" w14:textId="77777777" w:rsidTr="00A33E80">
        <w:trPr>
          <w:trHeight w:val="282"/>
        </w:trPr>
        <w:tc>
          <w:tcPr>
            <w:tcW w:w="992" w:type="dxa"/>
          </w:tcPr>
          <w:p w14:paraId="34A819F9"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851" w:type="dxa"/>
          </w:tcPr>
          <w:p w14:paraId="2FF93389"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1134" w:type="dxa"/>
          </w:tcPr>
          <w:p w14:paraId="063ACC97"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709" w:type="dxa"/>
          </w:tcPr>
          <w:p w14:paraId="18C76AB7"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1134" w:type="dxa"/>
          </w:tcPr>
          <w:p w14:paraId="3555A840"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709" w:type="dxa"/>
          </w:tcPr>
          <w:p w14:paraId="32247AD0"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992" w:type="dxa"/>
          </w:tcPr>
          <w:p w14:paraId="3C88560E"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992" w:type="dxa"/>
          </w:tcPr>
          <w:p w14:paraId="555A1E6B"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851" w:type="dxa"/>
          </w:tcPr>
          <w:p w14:paraId="7D4DC5B6"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850" w:type="dxa"/>
          </w:tcPr>
          <w:p w14:paraId="2BA6C4F7"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1383" w:type="dxa"/>
          </w:tcPr>
          <w:p w14:paraId="37DEF64C" w14:textId="77777777" w:rsidR="00A33E80" w:rsidRPr="006506F4" w:rsidRDefault="00A33E80" w:rsidP="00A33E80">
            <w:pPr>
              <w:pStyle w:val="ad"/>
              <w:tabs>
                <w:tab w:val="left" w:pos="284"/>
                <w:tab w:val="left" w:pos="567"/>
                <w:tab w:val="left" w:pos="1418"/>
                <w:tab w:val="left" w:pos="1560"/>
                <w:tab w:val="left" w:pos="1701"/>
              </w:tabs>
              <w:ind w:left="0"/>
              <w:jc w:val="center"/>
            </w:pPr>
          </w:p>
        </w:tc>
      </w:tr>
      <w:tr w:rsidR="00A33E80" w:rsidRPr="006506F4" w14:paraId="151C82C0" w14:textId="77777777" w:rsidTr="00A33E80">
        <w:trPr>
          <w:trHeight w:val="282"/>
        </w:trPr>
        <w:tc>
          <w:tcPr>
            <w:tcW w:w="992" w:type="dxa"/>
          </w:tcPr>
          <w:p w14:paraId="0DC1924F"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851" w:type="dxa"/>
          </w:tcPr>
          <w:p w14:paraId="561699B8"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1134" w:type="dxa"/>
          </w:tcPr>
          <w:p w14:paraId="3C140A73"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709" w:type="dxa"/>
          </w:tcPr>
          <w:p w14:paraId="67E1B91D"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1134" w:type="dxa"/>
          </w:tcPr>
          <w:p w14:paraId="5987777C"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709" w:type="dxa"/>
          </w:tcPr>
          <w:p w14:paraId="3CFFA3BE"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992" w:type="dxa"/>
          </w:tcPr>
          <w:p w14:paraId="363985BE"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992" w:type="dxa"/>
          </w:tcPr>
          <w:p w14:paraId="57CC9C12"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851" w:type="dxa"/>
          </w:tcPr>
          <w:p w14:paraId="5F8C3468"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850" w:type="dxa"/>
          </w:tcPr>
          <w:p w14:paraId="20C359C4"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1383" w:type="dxa"/>
          </w:tcPr>
          <w:p w14:paraId="015781D5" w14:textId="77777777" w:rsidR="00A33E80" w:rsidRPr="006506F4" w:rsidRDefault="00A33E80" w:rsidP="00A33E80">
            <w:pPr>
              <w:pStyle w:val="ad"/>
              <w:tabs>
                <w:tab w:val="left" w:pos="284"/>
                <w:tab w:val="left" w:pos="567"/>
                <w:tab w:val="left" w:pos="1418"/>
                <w:tab w:val="left" w:pos="1560"/>
                <w:tab w:val="left" w:pos="1701"/>
              </w:tabs>
              <w:ind w:left="0"/>
              <w:jc w:val="center"/>
            </w:pPr>
          </w:p>
        </w:tc>
      </w:tr>
      <w:tr w:rsidR="00A33E80" w:rsidRPr="006506F4" w14:paraId="1F957852" w14:textId="77777777" w:rsidTr="00A33E80">
        <w:trPr>
          <w:trHeight w:val="282"/>
        </w:trPr>
        <w:tc>
          <w:tcPr>
            <w:tcW w:w="992" w:type="dxa"/>
          </w:tcPr>
          <w:p w14:paraId="01D0C656"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851" w:type="dxa"/>
          </w:tcPr>
          <w:p w14:paraId="41559444"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1134" w:type="dxa"/>
          </w:tcPr>
          <w:p w14:paraId="0B25CDB0"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709" w:type="dxa"/>
          </w:tcPr>
          <w:p w14:paraId="4450849F"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1134" w:type="dxa"/>
          </w:tcPr>
          <w:p w14:paraId="5FFC9DA1"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709" w:type="dxa"/>
          </w:tcPr>
          <w:p w14:paraId="79380978"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992" w:type="dxa"/>
          </w:tcPr>
          <w:p w14:paraId="75D03494"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992" w:type="dxa"/>
          </w:tcPr>
          <w:p w14:paraId="4F7E18DC"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851" w:type="dxa"/>
          </w:tcPr>
          <w:p w14:paraId="338C9CF2"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850" w:type="dxa"/>
          </w:tcPr>
          <w:p w14:paraId="346DAE68"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1383" w:type="dxa"/>
          </w:tcPr>
          <w:p w14:paraId="6EC891FD" w14:textId="77777777" w:rsidR="00A33E80" w:rsidRPr="006506F4" w:rsidRDefault="00A33E80" w:rsidP="00A33E80">
            <w:pPr>
              <w:pStyle w:val="ad"/>
              <w:tabs>
                <w:tab w:val="left" w:pos="284"/>
                <w:tab w:val="left" w:pos="567"/>
                <w:tab w:val="left" w:pos="1418"/>
                <w:tab w:val="left" w:pos="1560"/>
                <w:tab w:val="left" w:pos="1701"/>
              </w:tabs>
              <w:ind w:left="0"/>
              <w:jc w:val="center"/>
            </w:pPr>
          </w:p>
        </w:tc>
      </w:tr>
      <w:tr w:rsidR="00A33E80" w:rsidRPr="006506F4" w14:paraId="766235A4" w14:textId="77777777" w:rsidTr="00A33E80">
        <w:trPr>
          <w:trHeight w:val="297"/>
        </w:trPr>
        <w:tc>
          <w:tcPr>
            <w:tcW w:w="992" w:type="dxa"/>
          </w:tcPr>
          <w:p w14:paraId="44359A5C"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851" w:type="dxa"/>
          </w:tcPr>
          <w:p w14:paraId="576F9A94"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1134" w:type="dxa"/>
          </w:tcPr>
          <w:p w14:paraId="6F8A13D4"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709" w:type="dxa"/>
          </w:tcPr>
          <w:p w14:paraId="1F2793B8"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1134" w:type="dxa"/>
          </w:tcPr>
          <w:p w14:paraId="4C5ABC4E"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709" w:type="dxa"/>
          </w:tcPr>
          <w:p w14:paraId="4FF6DA98"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992" w:type="dxa"/>
          </w:tcPr>
          <w:p w14:paraId="4C2CE664"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992" w:type="dxa"/>
          </w:tcPr>
          <w:p w14:paraId="718F56C1"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851" w:type="dxa"/>
          </w:tcPr>
          <w:p w14:paraId="23000E72"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850" w:type="dxa"/>
          </w:tcPr>
          <w:p w14:paraId="5436E748"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1383" w:type="dxa"/>
          </w:tcPr>
          <w:p w14:paraId="59539404" w14:textId="77777777" w:rsidR="00A33E80" w:rsidRPr="006506F4" w:rsidRDefault="00A33E80" w:rsidP="00A33E80">
            <w:pPr>
              <w:pStyle w:val="ad"/>
              <w:tabs>
                <w:tab w:val="left" w:pos="284"/>
                <w:tab w:val="left" w:pos="567"/>
                <w:tab w:val="left" w:pos="1418"/>
                <w:tab w:val="left" w:pos="1560"/>
                <w:tab w:val="left" w:pos="1701"/>
              </w:tabs>
              <w:ind w:left="0"/>
              <w:jc w:val="center"/>
            </w:pPr>
          </w:p>
        </w:tc>
      </w:tr>
      <w:tr w:rsidR="00A33E80" w:rsidRPr="006506F4" w14:paraId="19901D5E" w14:textId="77777777" w:rsidTr="00A33E80">
        <w:trPr>
          <w:trHeight w:val="297"/>
        </w:trPr>
        <w:tc>
          <w:tcPr>
            <w:tcW w:w="992" w:type="dxa"/>
          </w:tcPr>
          <w:p w14:paraId="30B0CCC4"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851" w:type="dxa"/>
          </w:tcPr>
          <w:p w14:paraId="09AC3C2B"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1134" w:type="dxa"/>
          </w:tcPr>
          <w:p w14:paraId="2F8D039B"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709" w:type="dxa"/>
          </w:tcPr>
          <w:p w14:paraId="4FD01DCF"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1134" w:type="dxa"/>
          </w:tcPr>
          <w:p w14:paraId="7E14797E"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709" w:type="dxa"/>
          </w:tcPr>
          <w:p w14:paraId="7285DB2B"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992" w:type="dxa"/>
          </w:tcPr>
          <w:p w14:paraId="1435FF54"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992" w:type="dxa"/>
          </w:tcPr>
          <w:p w14:paraId="7690F2FC"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851" w:type="dxa"/>
          </w:tcPr>
          <w:p w14:paraId="31C6939A"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850" w:type="dxa"/>
          </w:tcPr>
          <w:p w14:paraId="2A193DB5"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1383" w:type="dxa"/>
          </w:tcPr>
          <w:p w14:paraId="25611C87" w14:textId="77777777" w:rsidR="00A33E80" w:rsidRPr="006506F4" w:rsidRDefault="00A33E80" w:rsidP="00A33E80">
            <w:pPr>
              <w:pStyle w:val="ad"/>
              <w:tabs>
                <w:tab w:val="left" w:pos="284"/>
                <w:tab w:val="left" w:pos="567"/>
                <w:tab w:val="left" w:pos="1418"/>
                <w:tab w:val="left" w:pos="1560"/>
                <w:tab w:val="left" w:pos="1701"/>
              </w:tabs>
              <w:ind w:left="0"/>
              <w:jc w:val="center"/>
            </w:pPr>
          </w:p>
        </w:tc>
      </w:tr>
      <w:tr w:rsidR="00A33E80" w:rsidRPr="006506F4" w14:paraId="1EA0AF15" w14:textId="77777777" w:rsidTr="00A33E80">
        <w:trPr>
          <w:trHeight w:val="297"/>
        </w:trPr>
        <w:tc>
          <w:tcPr>
            <w:tcW w:w="992" w:type="dxa"/>
          </w:tcPr>
          <w:p w14:paraId="48C36D13"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851" w:type="dxa"/>
          </w:tcPr>
          <w:p w14:paraId="0C3C4826"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1134" w:type="dxa"/>
          </w:tcPr>
          <w:p w14:paraId="7FA88FE6"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709" w:type="dxa"/>
          </w:tcPr>
          <w:p w14:paraId="00A5704E"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1134" w:type="dxa"/>
          </w:tcPr>
          <w:p w14:paraId="65D21CA7"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709" w:type="dxa"/>
          </w:tcPr>
          <w:p w14:paraId="48A214FA"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992" w:type="dxa"/>
          </w:tcPr>
          <w:p w14:paraId="0D0B85C1"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992" w:type="dxa"/>
          </w:tcPr>
          <w:p w14:paraId="0E16E2CE"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851" w:type="dxa"/>
          </w:tcPr>
          <w:p w14:paraId="1F07BA53"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850" w:type="dxa"/>
          </w:tcPr>
          <w:p w14:paraId="0683D28E"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1383" w:type="dxa"/>
          </w:tcPr>
          <w:p w14:paraId="0A31413E" w14:textId="77777777" w:rsidR="00A33E80" w:rsidRPr="006506F4" w:rsidRDefault="00A33E80" w:rsidP="00A33E80">
            <w:pPr>
              <w:pStyle w:val="ad"/>
              <w:tabs>
                <w:tab w:val="left" w:pos="284"/>
                <w:tab w:val="left" w:pos="567"/>
                <w:tab w:val="left" w:pos="1418"/>
                <w:tab w:val="left" w:pos="1560"/>
                <w:tab w:val="left" w:pos="1701"/>
              </w:tabs>
              <w:ind w:left="0"/>
              <w:jc w:val="center"/>
            </w:pPr>
          </w:p>
        </w:tc>
      </w:tr>
      <w:tr w:rsidR="00A33E80" w:rsidRPr="006506F4" w14:paraId="12D93D2E" w14:textId="77777777" w:rsidTr="00A33E80">
        <w:trPr>
          <w:trHeight w:val="297"/>
        </w:trPr>
        <w:tc>
          <w:tcPr>
            <w:tcW w:w="992" w:type="dxa"/>
          </w:tcPr>
          <w:p w14:paraId="15697E04"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851" w:type="dxa"/>
          </w:tcPr>
          <w:p w14:paraId="0B141A93"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1134" w:type="dxa"/>
          </w:tcPr>
          <w:p w14:paraId="1D4C38F2"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709" w:type="dxa"/>
          </w:tcPr>
          <w:p w14:paraId="10315098"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1134" w:type="dxa"/>
          </w:tcPr>
          <w:p w14:paraId="4EED7EEE"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709" w:type="dxa"/>
          </w:tcPr>
          <w:p w14:paraId="082B54A5"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992" w:type="dxa"/>
          </w:tcPr>
          <w:p w14:paraId="015AEBCD"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992" w:type="dxa"/>
          </w:tcPr>
          <w:p w14:paraId="1814D13F"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851" w:type="dxa"/>
          </w:tcPr>
          <w:p w14:paraId="71AC1316"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850" w:type="dxa"/>
          </w:tcPr>
          <w:p w14:paraId="716516FB"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1383" w:type="dxa"/>
          </w:tcPr>
          <w:p w14:paraId="4E2F97A4" w14:textId="77777777" w:rsidR="00A33E80" w:rsidRPr="006506F4" w:rsidRDefault="00A33E80" w:rsidP="00A33E80">
            <w:pPr>
              <w:pStyle w:val="ad"/>
              <w:tabs>
                <w:tab w:val="left" w:pos="284"/>
                <w:tab w:val="left" w:pos="567"/>
                <w:tab w:val="left" w:pos="1418"/>
                <w:tab w:val="left" w:pos="1560"/>
                <w:tab w:val="left" w:pos="1701"/>
              </w:tabs>
              <w:ind w:left="0"/>
              <w:jc w:val="center"/>
            </w:pPr>
          </w:p>
        </w:tc>
      </w:tr>
      <w:tr w:rsidR="00A33E80" w:rsidRPr="006506F4" w14:paraId="75B48C2B" w14:textId="77777777" w:rsidTr="00A33E80">
        <w:trPr>
          <w:trHeight w:val="297"/>
        </w:trPr>
        <w:tc>
          <w:tcPr>
            <w:tcW w:w="992" w:type="dxa"/>
          </w:tcPr>
          <w:p w14:paraId="330CD5F1"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851" w:type="dxa"/>
          </w:tcPr>
          <w:p w14:paraId="0E785C4A"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1134" w:type="dxa"/>
          </w:tcPr>
          <w:p w14:paraId="3A793F47"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709" w:type="dxa"/>
          </w:tcPr>
          <w:p w14:paraId="587D49B4"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1134" w:type="dxa"/>
          </w:tcPr>
          <w:p w14:paraId="59816019"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709" w:type="dxa"/>
          </w:tcPr>
          <w:p w14:paraId="53507386"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992" w:type="dxa"/>
          </w:tcPr>
          <w:p w14:paraId="506CD0B8"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992" w:type="dxa"/>
          </w:tcPr>
          <w:p w14:paraId="798FF20A"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851" w:type="dxa"/>
          </w:tcPr>
          <w:p w14:paraId="2245699D"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850" w:type="dxa"/>
          </w:tcPr>
          <w:p w14:paraId="5BF168CD" w14:textId="77777777" w:rsidR="00A33E80" w:rsidRPr="006506F4" w:rsidRDefault="00A33E80" w:rsidP="00A33E80">
            <w:pPr>
              <w:pStyle w:val="ad"/>
              <w:tabs>
                <w:tab w:val="left" w:pos="284"/>
                <w:tab w:val="left" w:pos="567"/>
                <w:tab w:val="left" w:pos="1418"/>
                <w:tab w:val="left" w:pos="1560"/>
                <w:tab w:val="left" w:pos="1701"/>
              </w:tabs>
              <w:ind w:left="0"/>
              <w:jc w:val="center"/>
            </w:pPr>
          </w:p>
        </w:tc>
        <w:tc>
          <w:tcPr>
            <w:tcW w:w="1383" w:type="dxa"/>
          </w:tcPr>
          <w:p w14:paraId="574E6639" w14:textId="77777777" w:rsidR="00A33E80" w:rsidRPr="006506F4" w:rsidRDefault="00A33E80" w:rsidP="00A33E80">
            <w:pPr>
              <w:pStyle w:val="ad"/>
              <w:tabs>
                <w:tab w:val="left" w:pos="284"/>
                <w:tab w:val="left" w:pos="567"/>
                <w:tab w:val="left" w:pos="1418"/>
                <w:tab w:val="left" w:pos="1560"/>
                <w:tab w:val="left" w:pos="1701"/>
              </w:tabs>
              <w:ind w:left="0"/>
              <w:jc w:val="center"/>
            </w:pPr>
          </w:p>
        </w:tc>
      </w:tr>
    </w:tbl>
    <w:p w14:paraId="2A724A4E" w14:textId="77777777" w:rsidR="00A33E80" w:rsidRPr="006506F4" w:rsidRDefault="00A33E80" w:rsidP="00A33E80">
      <w:pPr>
        <w:pStyle w:val="ad"/>
        <w:tabs>
          <w:tab w:val="left" w:pos="284"/>
          <w:tab w:val="left" w:pos="567"/>
          <w:tab w:val="left" w:pos="1418"/>
          <w:tab w:val="left" w:pos="1560"/>
          <w:tab w:val="left" w:pos="1701"/>
        </w:tabs>
        <w:ind w:left="0"/>
      </w:pPr>
    </w:p>
    <w:p w14:paraId="7D994F66" w14:textId="77777777" w:rsidR="00A33E80" w:rsidRPr="006506F4" w:rsidRDefault="00A33E80" w:rsidP="00A33E80">
      <w:pPr>
        <w:spacing w:line="240" w:lineRule="auto"/>
        <w:rPr>
          <w:rFonts w:ascii="Times New Roman" w:hAnsi="Times New Roman"/>
          <w:sz w:val="24"/>
          <w:szCs w:val="24"/>
        </w:rPr>
      </w:pPr>
    </w:p>
    <w:tbl>
      <w:tblPr>
        <w:tblW w:w="9639" w:type="dxa"/>
        <w:tblLayout w:type="fixed"/>
        <w:tblCellMar>
          <w:left w:w="40" w:type="dxa"/>
          <w:right w:w="40" w:type="dxa"/>
        </w:tblCellMar>
        <w:tblLook w:val="04A0" w:firstRow="1" w:lastRow="0" w:firstColumn="1" w:lastColumn="0" w:noHBand="0" w:noVBand="1"/>
      </w:tblPr>
      <w:tblGrid>
        <w:gridCol w:w="4678"/>
        <w:gridCol w:w="4961"/>
      </w:tblGrid>
      <w:tr w:rsidR="00B04DB8" w:rsidRPr="006506F4" w14:paraId="464C722C" w14:textId="77777777" w:rsidTr="00C10AFC">
        <w:trPr>
          <w:trHeight w:val="2855"/>
        </w:trPr>
        <w:tc>
          <w:tcPr>
            <w:tcW w:w="4678" w:type="dxa"/>
            <w:shd w:val="clear" w:color="auto" w:fill="auto"/>
          </w:tcPr>
          <w:p w14:paraId="7D87FDAD" w14:textId="77777777" w:rsidR="00B04DB8" w:rsidRPr="006506F4" w:rsidRDefault="00B04DB8" w:rsidP="00C10AFC">
            <w:pPr>
              <w:widowControl w:val="0"/>
              <w:autoSpaceDE w:val="0"/>
              <w:autoSpaceDN w:val="0"/>
              <w:adjustRightInd w:val="0"/>
              <w:spacing w:after="0" w:line="240" w:lineRule="auto"/>
              <w:rPr>
                <w:rFonts w:ascii="Times New Roman" w:eastAsia="Times New Roman" w:hAnsi="Times New Roman"/>
                <w:b/>
                <w:sz w:val="24"/>
                <w:szCs w:val="24"/>
                <w:lang w:eastAsia="ru-RU"/>
              </w:rPr>
            </w:pPr>
            <w:r w:rsidRPr="006506F4">
              <w:rPr>
                <w:rFonts w:ascii="Times New Roman" w:eastAsia="Times New Roman" w:hAnsi="Times New Roman"/>
                <w:b/>
                <w:sz w:val="24"/>
                <w:szCs w:val="24"/>
                <w:lang w:eastAsia="ru-RU"/>
              </w:rPr>
              <w:t>От Подрядчика</w:t>
            </w:r>
          </w:p>
          <w:p w14:paraId="7953F26E" w14:textId="77777777" w:rsidR="00B04DB8" w:rsidRPr="006506F4" w:rsidRDefault="00B04DB8" w:rsidP="00C10AFC">
            <w:pPr>
              <w:widowControl w:val="0"/>
              <w:autoSpaceDE w:val="0"/>
              <w:autoSpaceDN w:val="0"/>
              <w:adjustRightInd w:val="0"/>
              <w:spacing w:after="0" w:line="240" w:lineRule="auto"/>
              <w:rPr>
                <w:rFonts w:ascii="Times New Roman" w:eastAsia="Times New Roman" w:hAnsi="Times New Roman"/>
                <w:sz w:val="24"/>
                <w:szCs w:val="24"/>
                <w:lang w:eastAsia="ru-RU"/>
              </w:rPr>
            </w:pPr>
          </w:p>
          <w:p w14:paraId="24886065" w14:textId="77777777" w:rsidR="00B04DB8" w:rsidRPr="006506F4" w:rsidRDefault="00B04DB8" w:rsidP="00C10AFC">
            <w:pPr>
              <w:widowControl w:val="0"/>
              <w:autoSpaceDE w:val="0"/>
              <w:autoSpaceDN w:val="0"/>
              <w:adjustRightInd w:val="0"/>
              <w:spacing w:after="0" w:line="240" w:lineRule="auto"/>
              <w:rPr>
                <w:rFonts w:ascii="Times New Roman" w:eastAsia="Times New Roman" w:hAnsi="Times New Roman"/>
                <w:sz w:val="24"/>
                <w:szCs w:val="24"/>
                <w:lang w:eastAsia="ru-RU"/>
              </w:rPr>
            </w:pPr>
          </w:p>
          <w:p w14:paraId="27DEBE97" w14:textId="1F4CF979" w:rsidR="00B04DB8" w:rsidRPr="006506F4" w:rsidRDefault="00B04DB8" w:rsidP="00C10AFC">
            <w:pPr>
              <w:widowControl w:val="0"/>
              <w:autoSpaceDE w:val="0"/>
              <w:autoSpaceDN w:val="0"/>
              <w:adjustRightInd w:val="0"/>
              <w:spacing w:after="0" w:line="240" w:lineRule="auto"/>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_____________/</w:t>
            </w:r>
            <w:r w:rsidR="006506F4">
              <w:rPr>
                <w:rFonts w:ascii="Times New Roman" w:eastAsia="Times New Roman" w:hAnsi="Times New Roman"/>
                <w:sz w:val="24"/>
                <w:szCs w:val="24"/>
                <w:lang w:eastAsia="ru-RU"/>
              </w:rPr>
              <w:t>___________/</w:t>
            </w:r>
          </w:p>
        </w:tc>
        <w:tc>
          <w:tcPr>
            <w:tcW w:w="4961" w:type="dxa"/>
            <w:shd w:val="clear" w:color="auto" w:fill="auto"/>
          </w:tcPr>
          <w:p w14:paraId="274275FB" w14:textId="77777777" w:rsidR="009A3537" w:rsidRPr="006506F4" w:rsidRDefault="009A3537" w:rsidP="009A3537">
            <w:pPr>
              <w:widowControl w:val="0"/>
              <w:autoSpaceDE w:val="0"/>
              <w:autoSpaceDN w:val="0"/>
              <w:adjustRightInd w:val="0"/>
              <w:spacing w:after="0" w:line="240" w:lineRule="auto"/>
              <w:rPr>
                <w:rFonts w:ascii="Times New Roman" w:eastAsia="Times New Roman" w:hAnsi="Times New Roman"/>
                <w:b/>
                <w:sz w:val="24"/>
                <w:szCs w:val="24"/>
                <w:lang w:eastAsia="ru-RU"/>
              </w:rPr>
            </w:pPr>
            <w:r w:rsidRPr="006506F4">
              <w:rPr>
                <w:rFonts w:ascii="Times New Roman" w:eastAsia="Times New Roman" w:hAnsi="Times New Roman"/>
                <w:b/>
                <w:sz w:val="24"/>
                <w:szCs w:val="24"/>
                <w:lang w:eastAsia="ru-RU"/>
              </w:rPr>
              <w:t>От Заказчика</w:t>
            </w:r>
          </w:p>
          <w:p w14:paraId="2787DC45" w14:textId="77777777" w:rsidR="009A3537" w:rsidRPr="006506F4" w:rsidRDefault="009A3537" w:rsidP="009A3537">
            <w:pPr>
              <w:widowControl w:val="0"/>
              <w:autoSpaceDE w:val="0"/>
              <w:autoSpaceDN w:val="0"/>
              <w:adjustRightInd w:val="0"/>
              <w:spacing w:after="0" w:line="240" w:lineRule="auto"/>
              <w:rPr>
                <w:rFonts w:ascii="Times New Roman" w:eastAsia="Times New Roman" w:hAnsi="Times New Roman"/>
                <w:sz w:val="24"/>
                <w:szCs w:val="24"/>
                <w:lang w:eastAsia="ru-RU"/>
              </w:rPr>
            </w:pPr>
          </w:p>
          <w:p w14:paraId="221A0215" w14:textId="77777777" w:rsidR="009A3537" w:rsidRPr="006506F4" w:rsidRDefault="009A3537" w:rsidP="009A3537">
            <w:pPr>
              <w:widowControl w:val="0"/>
              <w:autoSpaceDE w:val="0"/>
              <w:autoSpaceDN w:val="0"/>
              <w:adjustRightInd w:val="0"/>
              <w:spacing w:after="0" w:line="240" w:lineRule="auto"/>
              <w:rPr>
                <w:rFonts w:ascii="Times New Roman" w:eastAsia="Times New Roman" w:hAnsi="Times New Roman"/>
                <w:sz w:val="24"/>
                <w:szCs w:val="24"/>
                <w:lang w:eastAsia="ru-RU"/>
              </w:rPr>
            </w:pPr>
          </w:p>
          <w:p w14:paraId="5ACEB040" w14:textId="482D586C" w:rsidR="00B04DB8" w:rsidRPr="006506F4" w:rsidRDefault="009A3537" w:rsidP="00C10AFC">
            <w:pPr>
              <w:widowControl w:val="0"/>
              <w:autoSpaceDE w:val="0"/>
              <w:autoSpaceDN w:val="0"/>
              <w:adjustRightInd w:val="0"/>
              <w:spacing w:after="0" w:line="240" w:lineRule="auto"/>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______________/</w:t>
            </w:r>
            <w:r w:rsidR="006506F4">
              <w:rPr>
                <w:rFonts w:ascii="Times New Roman" w:eastAsia="Times New Roman" w:hAnsi="Times New Roman"/>
                <w:sz w:val="24"/>
                <w:szCs w:val="24"/>
                <w:lang w:eastAsia="ru-RU"/>
              </w:rPr>
              <w:t>____________/</w:t>
            </w:r>
          </w:p>
        </w:tc>
      </w:tr>
    </w:tbl>
    <w:p w14:paraId="7DC4E38A" w14:textId="77777777" w:rsidR="00A33E80" w:rsidRPr="006506F4" w:rsidRDefault="00A33E80" w:rsidP="00B04DB8">
      <w:pPr>
        <w:spacing w:line="240" w:lineRule="auto"/>
        <w:rPr>
          <w:rFonts w:ascii="Times New Roman" w:hAnsi="Times New Roman"/>
          <w:sz w:val="24"/>
          <w:szCs w:val="24"/>
        </w:rPr>
      </w:pPr>
    </w:p>
    <w:p w14:paraId="055A1202" w14:textId="77777777" w:rsidR="00A33E80" w:rsidRPr="006506F4" w:rsidRDefault="00A33E80" w:rsidP="00A33E80">
      <w:pPr>
        <w:spacing w:line="240" w:lineRule="auto"/>
        <w:jc w:val="right"/>
        <w:rPr>
          <w:rFonts w:ascii="Times New Roman" w:hAnsi="Times New Roman"/>
          <w:sz w:val="24"/>
          <w:szCs w:val="24"/>
        </w:rPr>
      </w:pPr>
    </w:p>
    <w:p w14:paraId="6B71875A" w14:textId="77777777" w:rsidR="00A33E80" w:rsidRPr="006506F4" w:rsidRDefault="00A33E80" w:rsidP="00A33E80">
      <w:pPr>
        <w:spacing w:line="240" w:lineRule="auto"/>
        <w:jc w:val="right"/>
        <w:rPr>
          <w:rFonts w:ascii="Times New Roman" w:hAnsi="Times New Roman"/>
          <w:sz w:val="24"/>
          <w:szCs w:val="24"/>
        </w:rPr>
      </w:pPr>
    </w:p>
    <w:p w14:paraId="7D628379" w14:textId="77777777" w:rsidR="00A33E80" w:rsidRPr="006506F4" w:rsidRDefault="00A33E80" w:rsidP="00A33E80">
      <w:pPr>
        <w:spacing w:line="240" w:lineRule="auto"/>
        <w:jc w:val="right"/>
        <w:rPr>
          <w:rFonts w:ascii="Times New Roman" w:hAnsi="Times New Roman"/>
          <w:sz w:val="24"/>
          <w:szCs w:val="24"/>
        </w:rPr>
      </w:pPr>
    </w:p>
    <w:p w14:paraId="475ABBDB" w14:textId="77777777" w:rsidR="00A33E80" w:rsidRPr="006506F4" w:rsidRDefault="00A33E80" w:rsidP="00A33E80">
      <w:pPr>
        <w:spacing w:line="240" w:lineRule="auto"/>
        <w:jc w:val="right"/>
        <w:rPr>
          <w:rFonts w:ascii="Times New Roman" w:hAnsi="Times New Roman"/>
          <w:sz w:val="24"/>
          <w:szCs w:val="24"/>
        </w:rPr>
      </w:pPr>
    </w:p>
    <w:p w14:paraId="7EE5A6FB" w14:textId="77777777" w:rsidR="00A33E80" w:rsidRPr="006506F4" w:rsidRDefault="00A33E80" w:rsidP="00A33E80">
      <w:pPr>
        <w:spacing w:line="240" w:lineRule="auto"/>
        <w:jc w:val="right"/>
        <w:rPr>
          <w:rFonts w:ascii="Times New Roman" w:hAnsi="Times New Roman"/>
          <w:sz w:val="24"/>
          <w:szCs w:val="24"/>
        </w:rPr>
      </w:pPr>
    </w:p>
    <w:p w14:paraId="4B43F700" w14:textId="77777777" w:rsidR="00A33E80" w:rsidRPr="006506F4" w:rsidRDefault="00A33E80" w:rsidP="00A33E80">
      <w:pPr>
        <w:spacing w:line="240" w:lineRule="auto"/>
        <w:jc w:val="right"/>
        <w:rPr>
          <w:rFonts w:ascii="Times New Roman" w:hAnsi="Times New Roman"/>
          <w:sz w:val="24"/>
          <w:szCs w:val="24"/>
        </w:rPr>
      </w:pPr>
    </w:p>
    <w:p w14:paraId="096792BF" w14:textId="77777777" w:rsidR="00A33E80" w:rsidRPr="006506F4" w:rsidRDefault="00A33E80" w:rsidP="00A33E80">
      <w:pPr>
        <w:spacing w:line="240" w:lineRule="auto"/>
        <w:jc w:val="right"/>
        <w:rPr>
          <w:rFonts w:ascii="Times New Roman" w:hAnsi="Times New Roman"/>
          <w:sz w:val="24"/>
          <w:szCs w:val="24"/>
        </w:rPr>
      </w:pPr>
    </w:p>
    <w:p w14:paraId="65755165" w14:textId="77777777" w:rsidR="00A33E80" w:rsidRPr="006506F4" w:rsidRDefault="00A33E80" w:rsidP="00A33E80">
      <w:pPr>
        <w:spacing w:line="240" w:lineRule="auto"/>
        <w:jc w:val="right"/>
        <w:rPr>
          <w:rFonts w:ascii="Times New Roman" w:hAnsi="Times New Roman"/>
          <w:sz w:val="24"/>
          <w:szCs w:val="24"/>
        </w:rPr>
      </w:pPr>
    </w:p>
    <w:p w14:paraId="714D3D10" w14:textId="77777777" w:rsidR="00A33E80" w:rsidRPr="006506F4" w:rsidRDefault="00A33E80" w:rsidP="00A33E80">
      <w:pPr>
        <w:spacing w:line="240" w:lineRule="auto"/>
        <w:jc w:val="right"/>
        <w:rPr>
          <w:rFonts w:ascii="Times New Roman" w:hAnsi="Times New Roman"/>
          <w:sz w:val="24"/>
          <w:szCs w:val="24"/>
        </w:rPr>
      </w:pPr>
      <w:r w:rsidRPr="006506F4">
        <w:rPr>
          <w:rFonts w:ascii="Times New Roman" w:hAnsi="Times New Roman"/>
          <w:sz w:val="24"/>
          <w:szCs w:val="24"/>
        </w:rPr>
        <w:lastRenderedPageBreak/>
        <w:t>Приложение №3</w:t>
      </w:r>
    </w:p>
    <w:p w14:paraId="3B2C9203" w14:textId="0FE05A76" w:rsidR="00A33E80" w:rsidRPr="006506F4" w:rsidRDefault="00A33E80" w:rsidP="00A33E80">
      <w:pPr>
        <w:spacing w:line="240" w:lineRule="auto"/>
        <w:jc w:val="right"/>
        <w:rPr>
          <w:rFonts w:ascii="Times New Roman" w:hAnsi="Times New Roman"/>
          <w:sz w:val="24"/>
          <w:szCs w:val="24"/>
        </w:rPr>
      </w:pPr>
      <w:r w:rsidRPr="006506F4">
        <w:rPr>
          <w:rFonts w:ascii="Times New Roman" w:hAnsi="Times New Roman"/>
          <w:sz w:val="24"/>
          <w:szCs w:val="24"/>
        </w:rPr>
        <w:t xml:space="preserve">к Договору № _______ от </w:t>
      </w:r>
      <w:proofErr w:type="gramStart"/>
      <w:r w:rsidRPr="006506F4">
        <w:rPr>
          <w:rFonts w:ascii="Times New Roman" w:hAnsi="Times New Roman"/>
          <w:sz w:val="24"/>
          <w:szCs w:val="24"/>
        </w:rPr>
        <w:t xml:space="preserve">«  </w:t>
      </w:r>
      <w:proofErr w:type="gramEnd"/>
      <w:r w:rsidRPr="006506F4">
        <w:rPr>
          <w:rFonts w:ascii="Times New Roman" w:hAnsi="Times New Roman"/>
          <w:sz w:val="24"/>
          <w:szCs w:val="24"/>
        </w:rPr>
        <w:t xml:space="preserve">   »_________ 202</w:t>
      </w:r>
      <w:r w:rsidR="006506F4">
        <w:rPr>
          <w:rFonts w:ascii="Times New Roman" w:hAnsi="Times New Roman"/>
          <w:sz w:val="24"/>
          <w:szCs w:val="24"/>
        </w:rPr>
        <w:t>1</w:t>
      </w:r>
      <w:r w:rsidRPr="006506F4">
        <w:rPr>
          <w:rFonts w:ascii="Times New Roman" w:hAnsi="Times New Roman"/>
          <w:sz w:val="24"/>
          <w:szCs w:val="24"/>
        </w:rPr>
        <w:t xml:space="preserve"> г.</w:t>
      </w:r>
    </w:p>
    <w:p w14:paraId="37EA5907" w14:textId="77777777" w:rsidR="00A33E80" w:rsidRPr="006506F4" w:rsidRDefault="00A33E80" w:rsidP="00A33E80">
      <w:pPr>
        <w:spacing w:line="240" w:lineRule="auto"/>
        <w:jc w:val="center"/>
        <w:rPr>
          <w:rFonts w:ascii="Times New Roman" w:hAnsi="Times New Roman"/>
          <w:sz w:val="24"/>
          <w:szCs w:val="24"/>
        </w:rPr>
      </w:pPr>
    </w:p>
    <w:p w14:paraId="196CBF42" w14:textId="7BF1FC8C" w:rsidR="006506F4" w:rsidRDefault="007C79A3" w:rsidP="006506F4">
      <w:pPr>
        <w:pStyle w:val="WW-"/>
        <w:spacing w:line="240" w:lineRule="auto"/>
        <w:ind w:left="5103" w:hanging="3260"/>
        <w:jc w:val="center"/>
        <w:rPr>
          <w:rFonts w:ascii="Times New Roman" w:eastAsia="Liberation Serif" w:hAnsi="Times New Roman" w:cs="Times New Roman"/>
          <w:b/>
          <w:sz w:val="24"/>
          <w:szCs w:val="24"/>
          <w:lang w:eastAsia="en-US"/>
        </w:rPr>
      </w:pPr>
      <w:r w:rsidRPr="006506F4">
        <w:rPr>
          <w:rFonts w:ascii="Times New Roman" w:eastAsia="Liberation Serif" w:hAnsi="Times New Roman" w:cs="Times New Roman"/>
          <w:b/>
          <w:sz w:val="24"/>
          <w:szCs w:val="24"/>
          <w:lang w:eastAsia="en-US"/>
        </w:rPr>
        <w:t>Перечень работ по техническому обслуживанию</w:t>
      </w:r>
    </w:p>
    <w:p w14:paraId="34663683" w14:textId="0C6F0057" w:rsidR="007C79A3" w:rsidRPr="006506F4" w:rsidRDefault="006506F4" w:rsidP="006506F4">
      <w:pPr>
        <w:pStyle w:val="WW-"/>
        <w:spacing w:line="240" w:lineRule="auto"/>
        <w:ind w:left="5103" w:hanging="3260"/>
        <w:jc w:val="center"/>
        <w:rPr>
          <w:rFonts w:ascii="Times New Roman" w:hAnsi="Times New Roman" w:cs="Times New Roman"/>
          <w:sz w:val="24"/>
          <w:szCs w:val="24"/>
        </w:rPr>
      </w:pPr>
      <w:r>
        <w:rPr>
          <w:rFonts w:ascii="Times New Roman" w:eastAsia="Liberation Serif" w:hAnsi="Times New Roman" w:cs="Times New Roman"/>
          <w:b/>
          <w:sz w:val="24"/>
          <w:szCs w:val="24"/>
          <w:lang w:eastAsia="en-US"/>
        </w:rPr>
        <w:t>д</w:t>
      </w:r>
      <w:r w:rsidR="007C79A3" w:rsidRPr="006506F4">
        <w:rPr>
          <w:rFonts w:ascii="Times New Roman" w:eastAsia="Liberation Serif" w:hAnsi="Times New Roman" w:cs="Times New Roman"/>
          <w:b/>
          <w:sz w:val="24"/>
          <w:szCs w:val="24"/>
          <w:lang w:eastAsia="en-US"/>
        </w:rPr>
        <w:t xml:space="preserve">омофонных </w:t>
      </w:r>
      <w:r w:rsidR="00985F2F" w:rsidRPr="006506F4">
        <w:rPr>
          <w:rFonts w:ascii="Times New Roman" w:eastAsia="Liberation Serif" w:hAnsi="Times New Roman" w:cs="Times New Roman"/>
          <w:b/>
          <w:sz w:val="24"/>
          <w:szCs w:val="24"/>
          <w:lang w:eastAsia="en-US"/>
        </w:rPr>
        <w:t>систем</w:t>
      </w:r>
    </w:p>
    <w:tbl>
      <w:tblPr>
        <w:tblW w:w="10316" w:type="dxa"/>
        <w:tblInd w:w="-221" w:type="dxa"/>
        <w:tblLayout w:type="fixed"/>
        <w:tblCellMar>
          <w:left w:w="10" w:type="dxa"/>
          <w:right w:w="10" w:type="dxa"/>
        </w:tblCellMar>
        <w:tblLook w:val="0000" w:firstRow="0" w:lastRow="0" w:firstColumn="0" w:lastColumn="0" w:noHBand="0" w:noVBand="0"/>
      </w:tblPr>
      <w:tblGrid>
        <w:gridCol w:w="216"/>
        <w:gridCol w:w="585"/>
        <w:gridCol w:w="1869"/>
        <w:gridCol w:w="5718"/>
        <w:gridCol w:w="1928"/>
      </w:tblGrid>
      <w:tr w:rsidR="007C79A3" w:rsidRPr="006506F4" w14:paraId="0BB96A85" w14:textId="77777777" w:rsidTr="007C79A3">
        <w:trPr>
          <w:trHeight w:val="23"/>
        </w:trPr>
        <w:tc>
          <w:tcPr>
            <w:tcW w:w="216" w:type="dxa"/>
            <w:shd w:val="clear" w:color="auto" w:fill="auto"/>
          </w:tcPr>
          <w:p w14:paraId="504618AE" w14:textId="77777777" w:rsidR="007C79A3" w:rsidRPr="006506F4" w:rsidRDefault="007C79A3" w:rsidP="007C79A3">
            <w:pPr>
              <w:pStyle w:val="aff1"/>
              <w:snapToGrid w:val="0"/>
              <w:rPr>
                <w:rFonts w:ascii="Times New Roman" w:hAnsi="Times New Roman" w:cs="Times New Roman"/>
                <w:sz w:val="24"/>
                <w:szCs w:val="24"/>
              </w:rPr>
            </w:pPr>
          </w:p>
        </w:tc>
        <w:tc>
          <w:tcPr>
            <w:tcW w:w="585" w:type="dxa"/>
            <w:tcBorders>
              <w:top w:val="single" w:sz="12" w:space="0" w:color="000080"/>
              <w:left w:val="single" w:sz="12" w:space="0" w:color="000080"/>
              <w:bottom w:val="single" w:sz="12" w:space="0" w:color="000080"/>
            </w:tcBorders>
            <w:shd w:val="clear" w:color="auto" w:fill="auto"/>
            <w:vAlign w:val="center"/>
          </w:tcPr>
          <w:p w14:paraId="2C2DA3ED" w14:textId="77777777" w:rsidR="007C79A3" w:rsidRPr="006506F4" w:rsidRDefault="007C79A3" w:rsidP="007C79A3">
            <w:pPr>
              <w:pStyle w:val="WW-"/>
              <w:ind w:left="-73"/>
              <w:jc w:val="center"/>
              <w:rPr>
                <w:rFonts w:ascii="Times New Roman" w:hAnsi="Times New Roman" w:cs="Times New Roman"/>
                <w:sz w:val="24"/>
                <w:szCs w:val="24"/>
              </w:rPr>
            </w:pPr>
            <w:r w:rsidRPr="006506F4">
              <w:rPr>
                <w:rFonts w:ascii="Times New Roman" w:eastAsia="Liberation Serif" w:hAnsi="Times New Roman" w:cs="Times New Roman"/>
                <w:sz w:val="24"/>
                <w:szCs w:val="24"/>
              </w:rPr>
              <w:t xml:space="preserve">№ </w:t>
            </w:r>
            <w:r w:rsidRPr="006506F4">
              <w:rPr>
                <w:rFonts w:ascii="Times New Roman" w:hAnsi="Times New Roman" w:cs="Times New Roman"/>
                <w:sz w:val="24"/>
                <w:szCs w:val="24"/>
              </w:rPr>
              <w:t>п/п</w:t>
            </w:r>
          </w:p>
        </w:tc>
        <w:tc>
          <w:tcPr>
            <w:tcW w:w="1869" w:type="dxa"/>
            <w:tcBorders>
              <w:top w:val="single" w:sz="12" w:space="0" w:color="000080"/>
              <w:left w:val="single" w:sz="12" w:space="0" w:color="000080"/>
              <w:bottom w:val="single" w:sz="12" w:space="0" w:color="000080"/>
            </w:tcBorders>
            <w:shd w:val="clear" w:color="auto" w:fill="auto"/>
            <w:vAlign w:val="center"/>
          </w:tcPr>
          <w:p w14:paraId="6DF69755" w14:textId="77777777" w:rsidR="007C79A3" w:rsidRPr="006506F4" w:rsidRDefault="007C79A3" w:rsidP="007C79A3">
            <w:pPr>
              <w:pStyle w:val="WW-"/>
              <w:jc w:val="center"/>
              <w:rPr>
                <w:rFonts w:ascii="Times New Roman" w:hAnsi="Times New Roman" w:cs="Times New Roman"/>
                <w:sz w:val="24"/>
                <w:szCs w:val="24"/>
              </w:rPr>
            </w:pPr>
            <w:r w:rsidRPr="006506F4">
              <w:rPr>
                <w:rFonts w:ascii="Times New Roman" w:hAnsi="Times New Roman" w:cs="Times New Roman"/>
                <w:sz w:val="24"/>
                <w:szCs w:val="24"/>
              </w:rPr>
              <w:t>Оборудование</w:t>
            </w:r>
          </w:p>
        </w:tc>
        <w:tc>
          <w:tcPr>
            <w:tcW w:w="5718" w:type="dxa"/>
            <w:tcBorders>
              <w:top w:val="single" w:sz="12" w:space="0" w:color="000080"/>
              <w:left w:val="single" w:sz="12" w:space="0" w:color="000080"/>
              <w:bottom w:val="single" w:sz="12" w:space="0" w:color="000080"/>
            </w:tcBorders>
            <w:shd w:val="clear" w:color="auto" w:fill="auto"/>
            <w:vAlign w:val="center"/>
          </w:tcPr>
          <w:p w14:paraId="281888B9" w14:textId="77777777" w:rsidR="007C79A3" w:rsidRPr="006506F4" w:rsidRDefault="007C79A3" w:rsidP="007C79A3">
            <w:pPr>
              <w:pStyle w:val="WW-"/>
              <w:jc w:val="center"/>
              <w:rPr>
                <w:rFonts w:ascii="Times New Roman" w:hAnsi="Times New Roman" w:cs="Times New Roman"/>
                <w:sz w:val="24"/>
                <w:szCs w:val="24"/>
              </w:rPr>
            </w:pPr>
            <w:r w:rsidRPr="006506F4">
              <w:rPr>
                <w:rFonts w:ascii="Times New Roman" w:hAnsi="Times New Roman" w:cs="Times New Roman"/>
                <w:sz w:val="24"/>
                <w:szCs w:val="24"/>
              </w:rPr>
              <w:t>Выполняемые работы</w:t>
            </w:r>
          </w:p>
        </w:tc>
        <w:tc>
          <w:tcPr>
            <w:tcW w:w="1928" w:type="dxa"/>
            <w:tcBorders>
              <w:top w:val="single" w:sz="12" w:space="0" w:color="000080"/>
              <w:left w:val="single" w:sz="12" w:space="0" w:color="000080"/>
              <w:bottom w:val="single" w:sz="12" w:space="0" w:color="000080"/>
              <w:right w:val="single" w:sz="12" w:space="0" w:color="000080"/>
            </w:tcBorders>
            <w:shd w:val="clear" w:color="auto" w:fill="auto"/>
            <w:vAlign w:val="center"/>
          </w:tcPr>
          <w:p w14:paraId="5041E9F6" w14:textId="77777777" w:rsidR="007C79A3" w:rsidRPr="006506F4" w:rsidRDefault="007C79A3" w:rsidP="007C79A3">
            <w:pPr>
              <w:pStyle w:val="WW-"/>
              <w:jc w:val="center"/>
              <w:rPr>
                <w:rFonts w:ascii="Times New Roman" w:hAnsi="Times New Roman" w:cs="Times New Roman"/>
                <w:sz w:val="24"/>
                <w:szCs w:val="24"/>
              </w:rPr>
            </w:pPr>
            <w:r w:rsidRPr="006506F4">
              <w:rPr>
                <w:rFonts w:ascii="Times New Roman" w:hAnsi="Times New Roman" w:cs="Times New Roman"/>
                <w:sz w:val="24"/>
                <w:szCs w:val="24"/>
              </w:rPr>
              <w:t xml:space="preserve">Периодичность </w:t>
            </w:r>
          </w:p>
        </w:tc>
      </w:tr>
      <w:tr w:rsidR="007C79A3" w:rsidRPr="006506F4" w14:paraId="5222E0D0" w14:textId="77777777" w:rsidTr="007C79A3">
        <w:trPr>
          <w:cantSplit/>
          <w:trHeight w:val="23"/>
        </w:trPr>
        <w:tc>
          <w:tcPr>
            <w:tcW w:w="216" w:type="dxa"/>
            <w:shd w:val="clear" w:color="auto" w:fill="auto"/>
          </w:tcPr>
          <w:p w14:paraId="63383639" w14:textId="77777777" w:rsidR="007C79A3" w:rsidRPr="006506F4" w:rsidRDefault="007C79A3" w:rsidP="007C79A3">
            <w:pPr>
              <w:snapToGrid w:val="0"/>
              <w:rPr>
                <w:rFonts w:ascii="Times New Roman" w:hAnsi="Times New Roman"/>
                <w:sz w:val="24"/>
                <w:szCs w:val="24"/>
              </w:rPr>
            </w:pPr>
          </w:p>
        </w:tc>
        <w:tc>
          <w:tcPr>
            <w:tcW w:w="585" w:type="dxa"/>
            <w:vMerge w:val="restart"/>
            <w:tcBorders>
              <w:top w:val="single" w:sz="12" w:space="0" w:color="000080"/>
              <w:left w:val="single" w:sz="12" w:space="0" w:color="000080"/>
              <w:bottom w:val="single" w:sz="12" w:space="0" w:color="000080"/>
            </w:tcBorders>
            <w:shd w:val="clear" w:color="auto" w:fill="auto"/>
            <w:vAlign w:val="center"/>
          </w:tcPr>
          <w:p w14:paraId="7E85149A" w14:textId="77777777" w:rsidR="007C79A3" w:rsidRPr="006506F4" w:rsidRDefault="007C79A3" w:rsidP="007C79A3">
            <w:pPr>
              <w:pStyle w:val="WW-"/>
              <w:jc w:val="center"/>
              <w:rPr>
                <w:rFonts w:ascii="Times New Roman" w:hAnsi="Times New Roman" w:cs="Times New Roman"/>
                <w:sz w:val="24"/>
                <w:szCs w:val="24"/>
              </w:rPr>
            </w:pPr>
            <w:r w:rsidRPr="006506F4">
              <w:rPr>
                <w:rFonts w:ascii="Times New Roman" w:hAnsi="Times New Roman" w:cs="Times New Roman"/>
                <w:sz w:val="24"/>
                <w:szCs w:val="24"/>
              </w:rPr>
              <w:t>1</w:t>
            </w:r>
          </w:p>
        </w:tc>
        <w:tc>
          <w:tcPr>
            <w:tcW w:w="1869" w:type="dxa"/>
            <w:vMerge w:val="restart"/>
            <w:tcBorders>
              <w:top w:val="single" w:sz="12" w:space="0" w:color="000080"/>
              <w:left w:val="single" w:sz="12" w:space="0" w:color="000080"/>
              <w:bottom w:val="single" w:sz="12" w:space="0" w:color="000080"/>
            </w:tcBorders>
            <w:shd w:val="clear" w:color="auto" w:fill="auto"/>
            <w:vAlign w:val="center"/>
          </w:tcPr>
          <w:p w14:paraId="5274475D" w14:textId="77777777" w:rsidR="007C79A3" w:rsidRPr="006506F4" w:rsidRDefault="007C79A3" w:rsidP="007C79A3">
            <w:pPr>
              <w:pStyle w:val="WW-"/>
              <w:rPr>
                <w:rFonts w:ascii="Times New Roman" w:hAnsi="Times New Roman" w:cs="Times New Roman"/>
                <w:sz w:val="24"/>
                <w:szCs w:val="24"/>
              </w:rPr>
            </w:pPr>
            <w:r w:rsidRPr="006506F4">
              <w:rPr>
                <w:rFonts w:ascii="Times New Roman" w:hAnsi="Times New Roman" w:cs="Times New Roman"/>
                <w:sz w:val="24"/>
                <w:szCs w:val="24"/>
              </w:rPr>
              <w:t>Вызывной блок домофона:</w:t>
            </w:r>
          </w:p>
        </w:tc>
        <w:tc>
          <w:tcPr>
            <w:tcW w:w="5718" w:type="dxa"/>
            <w:tcBorders>
              <w:top w:val="single" w:sz="12" w:space="0" w:color="000080"/>
              <w:left w:val="single" w:sz="12" w:space="0" w:color="000080"/>
              <w:bottom w:val="single" w:sz="4" w:space="0" w:color="000080"/>
            </w:tcBorders>
            <w:shd w:val="clear" w:color="auto" w:fill="auto"/>
          </w:tcPr>
          <w:p w14:paraId="51E29885" w14:textId="77777777" w:rsidR="007C79A3" w:rsidRPr="006506F4" w:rsidRDefault="007C79A3" w:rsidP="007C79A3">
            <w:pPr>
              <w:pStyle w:val="WW-"/>
              <w:rPr>
                <w:rFonts w:ascii="Times New Roman" w:hAnsi="Times New Roman" w:cs="Times New Roman"/>
                <w:sz w:val="24"/>
                <w:szCs w:val="24"/>
              </w:rPr>
            </w:pPr>
            <w:r w:rsidRPr="006506F4">
              <w:rPr>
                <w:rFonts w:ascii="Times New Roman" w:hAnsi="Times New Roman" w:cs="Times New Roman"/>
                <w:sz w:val="24"/>
                <w:szCs w:val="24"/>
              </w:rPr>
              <w:t>Проверка внешнего вида и состояния крепежа;</w:t>
            </w:r>
          </w:p>
        </w:tc>
        <w:tc>
          <w:tcPr>
            <w:tcW w:w="1928" w:type="dxa"/>
            <w:vMerge w:val="restart"/>
            <w:tcBorders>
              <w:top w:val="single" w:sz="12" w:space="0" w:color="000080"/>
              <w:left w:val="single" w:sz="12" w:space="0" w:color="000080"/>
              <w:bottom w:val="single" w:sz="4" w:space="0" w:color="000080"/>
              <w:right w:val="single" w:sz="12" w:space="0" w:color="000080"/>
            </w:tcBorders>
            <w:shd w:val="clear" w:color="auto" w:fill="auto"/>
            <w:vAlign w:val="center"/>
          </w:tcPr>
          <w:p w14:paraId="7D020912" w14:textId="77777777" w:rsidR="007C79A3" w:rsidRPr="006506F4" w:rsidRDefault="00985F2F" w:rsidP="007C79A3">
            <w:pPr>
              <w:pStyle w:val="WW-"/>
              <w:jc w:val="center"/>
              <w:rPr>
                <w:rFonts w:ascii="Times New Roman" w:hAnsi="Times New Roman" w:cs="Times New Roman"/>
                <w:sz w:val="24"/>
                <w:szCs w:val="24"/>
              </w:rPr>
            </w:pPr>
            <w:r w:rsidRPr="006506F4">
              <w:rPr>
                <w:rFonts w:ascii="Times New Roman" w:hAnsi="Times New Roman" w:cs="Times New Roman"/>
                <w:sz w:val="24"/>
                <w:szCs w:val="24"/>
              </w:rPr>
              <w:t>Ежемесячно</w:t>
            </w:r>
          </w:p>
        </w:tc>
      </w:tr>
      <w:tr w:rsidR="007C79A3" w:rsidRPr="006506F4" w14:paraId="61D62D84" w14:textId="77777777" w:rsidTr="007C79A3">
        <w:trPr>
          <w:cantSplit/>
          <w:trHeight w:val="23"/>
        </w:trPr>
        <w:tc>
          <w:tcPr>
            <w:tcW w:w="216" w:type="dxa"/>
            <w:shd w:val="clear" w:color="auto" w:fill="auto"/>
          </w:tcPr>
          <w:p w14:paraId="1F176D59" w14:textId="77777777" w:rsidR="007C79A3" w:rsidRPr="006506F4" w:rsidRDefault="007C79A3" w:rsidP="007C79A3">
            <w:pPr>
              <w:snapToGrid w:val="0"/>
              <w:rPr>
                <w:rFonts w:ascii="Times New Roman" w:hAnsi="Times New Roman"/>
                <w:sz w:val="24"/>
                <w:szCs w:val="24"/>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60CAA461" w14:textId="77777777" w:rsidR="007C79A3" w:rsidRPr="006506F4" w:rsidRDefault="007C79A3" w:rsidP="007C79A3">
            <w:pPr>
              <w:pStyle w:val="WW-"/>
              <w:snapToGrid w:val="0"/>
              <w:jc w:val="center"/>
              <w:rPr>
                <w:rFonts w:ascii="Times New Roman" w:hAnsi="Times New Roman" w:cs="Times New Roman"/>
                <w:sz w:val="24"/>
                <w:szCs w:val="24"/>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59110E27" w14:textId="77777777" w:rsidR="007C79A3" w:rsidRPr="006506F4" w:rsidRDefault="007C79A3" w:rsidP="007C79A3">
            <w:pPr>
              <w:pStyle w:val="WW-"/>
              <w:snapToGrid w:val="0"/>
              <w:rPr>
                <w:rFonts w:ascii="Times New Roman" w:hAnsi="Times New Roman" w:cs="Times New Roman"/>
                <w:sz w:val="24"/>
                <w:szCs w:val="24"/>
              </w:rPr>
            </w:pPr>
          </w:p>
        </w:tc>
        <w:tc>
          <w:tcPr>
            <w:tcW w:w="5718" w:type="dxa"/>
            <w:tcBorders>
              <w:top w:val="single" w:sz="4" w:space="0" w:color="000080"/>
              <w:left w:val="single" w:sz="12" w:space="0" w:color="000080"/>
              <w:bottom w:val="single" w:sz="4" w:space="0" w:color="000080"/>
            </w:tcBorders>
            <w:shd w:val="clear" w:color="auto" w:fill="auto"/>
          </w:tcPr>
          <w:p w14:paraId="7E58E41A" w14:textId="77777777" w:rsidR="007C79A3" w:rsidRPr="006506F4" w:rsidRDefault="007C79A3" w:rsidP="007C79A3">
            <w:pPr>
              <w:pStyle w:val="WW-"/>
              <w:rPr>
                <w:rFonts w:ascii="Times New Roman" w:hAnsi="Times New Roman" w:cs="Times New Roman"/>
                <w:sz w:val="24"/>
                <w:szCs w:val="24"/>
              </w:rPr>
            </w:pPr>
            <w:r w:rsidRPr="006506F4">
              <w:rPr>
                <w:rFonts w:ascii="Times New Roman" w:hAnsi="Times New Roman" w:cs="Times New Roman"/>
                <w:sz w:val="24"/>
                <w:szCs w:val="24"/>
              </w:rPr>
              <w:t xml:space="preserve">Проверка прохождения вызова и качества связи (в том числе, сигнал </w:t>
            </w:r>
            <w:r w:rsidRPr="006506F4">
              <w:rPr>
                <w:rFonts w:ascii="Times New Roman" w:hAnsi="Times New Roman" w:cs="Times New Roman"/>
                <w:sz w:val="24"/>
                <w:szCs w:val="24"/>
                <w:lang w:val="en-US"/>
              </w:rPr>
              <w:t>GSM</w:t>
            </w:r>
            <w:r w:rsidRPr="006506F4">
              <w:rPr>
                <w:rFonts w:ascii="Times New Roman" w:hAnsi="Times New Roman" w:cs="Times New Roman"/>
                <w:sz w:val="24"/>
                <w:szCs w:val="24"/>
              </w:rPr>
              <w:t>) с абонентом;</w:t>
            </w:r>
          </w:p>
        </w:tc>
        <w:tc>
          <w:tcPr>
            <w:tcW w:w="1928" w:type="dxa"/>
            <w:vMerge/>
            <w:tcBorders>
              <w:top w:val="single" w:sz="4" w:space="0" w:color="000080"/>
              <w:left w:val="single" w:sz="12" w:space="0" w:color="000080"/>
              <w:bottom w:val="single" w:sz="4" w:space="0" w:color="000080"/>
              <w:right w:val="single" w:sz="12" w:space="0" w:color="000080"/>
            </w:tcBorders>
            <w:shd w:val="clear" w:color="auto" w:fill="auto"/>
            <w:vAlign w:val="center"/>
          </w:tcPr>
          <w:p w14:paraId="3333B5E7" w14:textId="77777777" w:rsidR="007C79A3" w:rsidRPr="006506F4" w:rsidRDefault="007C79A3" w:rsidP="007C79A3">
            <w:pPr>
              <w:pStyle w:val="WW-"/>
              <w:snapToGrid w:val="0"/>
              <w:jc w:val="center"/>
              <w:rPr>
                <w:rFonts w:ascii="Times New Roman" w:hAnsi="Times New Roman" w:cs="Times New Roman"/>
                <w:sz w:val="24"/>
                <w:szCs w:val="24"/>
              </w:rPr>
            </w:pPr>
          </w:p>
        </w:tc>
      </w:tr>
      <w:tr w:rsidR="007C79A3" w:rsidRPr="006506F4" w14:paraId="41C9EC4D" w14:textId="77777777" w:rsidTr="007C79A3">
        <w:trPr>
          <w:cantSplit/>
          <w:trHeight w:val="23"/>
        </w:trPr>
        <w:tc>
          <w:tcPr>
            <w:tcW w:w="216" w:type="dxa"/>
            <w:shd w:val="clear" w:color="auto" w:fill="auto"/>
          </w:tcPr>
          <w:p w14:paraId="709D0F8B" w14:textId="77777777" w:rsidR="007C79A3" w:rsidRPr="006506F4" w:rsidRDefault="007C79A3" w:rsidP="007C79A3">
            <w:pPr>
              <w:snapToGrid w:val="0"/>
              <w:rPr>
                <w:rFonts w:ascii="Times New Roman" w:hAnsi="Times New Roman"/>
                <w:sz w:val="24"/>
                <w:szCs w:val="24"/>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546A4B98" w14:textId="77777777" w:rsidR="007C79A3" w:rsidRPr="006506F4" w:rsidRDefault="007C79A3" w:rsidP="007C79A3">
            <w:pPr>
              <w:pStyle w:val="WW-"/>
              <w:snapToGrid w:val="0"/>
              <w:jc w:val="center"/>
              <w:rPr>
                <w:rFonts w:ascii="Times New Roman" w:hAnsi="Times New Roman" w:cs="Times New Roman"/>
                <w:sz w:val="24"/>
                <w:szCs w:val="24"/>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0CE2E90D" w14:textId="77777777" w:rsidR="007C79A3" w:rsidRPr="006506F4" w:rsidRDefault="007C79A3" w:rsidP="007C79A3">
            <w:pPr>
              <w:pStyle w:val="WW-"/>
              <w:snapToGrid w:val="0"/>
              <w:rPr>
                <w:rFonts w:ascii="Times New Roman" w:hAnsi="Times New Roman" w:cs="Times New Roman"/>
                <w:sz w:val="24"/>
                <w:szCs w:val="24"/>
              </w:rPr>
            </w:pPr>
          </w:p>
        </w:tc>
        <w:tc>
          <w:tcPr>
            <w:tcW w:w="5718" w:type="dxa"/>
            <w:tcBorders>
              <w:top w:val="single" w:sz="4" w:space="0" w:color="000080"/>
              <w:left w:val="single" w:sz="12" w:space="0" w:color="000080"/>
              <w:bottom w:val="single" w:sz="12" w:space="0" w:color="000080"/>
            </w:tcBorders>
            <w:shd w:val="clear" w:color="auto" w:fill="auto"/>
          </w:tcPr>
          <w:p w14:paraId="78136199" w14:textId="77777777" w:rsidR="007C79A3" w:rsidRPr="006506F4" w:rsidRDefault="007C79A3" w:rsidP="007C79A3">
            <w:pPr>
              <w:pStyle w:val="WW-"/>
              <w:rPr>
                <w:rFonts w:ascii="Times New Roman" w:hAnsi="Times New Roman" w:cs="Times New Roman"/>
                <w:sz w:val="24"/>
                <w:szCs w:val="24"/>
              </w:rPr>
            </w:pPr>
            <w:r w:rsidRPr="006506F4">
              <w:rPr>
                <w:rFonts w:ascii="Times New Roman" w:hAnsi="Times New Roman" w:cs="Times New Roman"/>
                <w:sz w:val="24"/>
                <w:szCs w:val="24"/>
              </w:rPr>
              <w:t>При необходимости подтяжка креплений, проведение регулировочных работ или замена неисправного оборудования.</w:t>
            </w:r>
          </w:p>
        </w:tc>
        <w:tc>
          <w:tcPr>
            <w:tcW w:w="1928" w:type="dxa"/>
            <w:vMerge/>
            <w:tcBorders>
              <w:top w:val="single" w:sz="4" w:space="0" w:color="000080"/>
              <w:left w:val="single" w:sz="12" w:space="0" w:color="000080"/>
              <w:bottom w:val="single" w:sz="12" w:space="0" w:color="000080"/>
              <w:right w:val="single" w:sz="12" w:space="0" w:color="000080"/>
            </w:tcBorders>
            <w:shd w:val="clear" w:color="auto" w:fill="auto"/>
            <w:vAlign w:val="center"/>
          </w:tcPr>
          <w:p w14:paraId="1A942E89" w14:textId="77777777" w:rsidR="007C79A3" w:rsidRPr="006506F4" w:rsidRDefault="007C79A3" w:rsidP="007C79A3">
            <w:pPr>
              <w:pStyle w:val="WW-"/>
              <w:snapToGrid w:val="0"/>
              <w:jc w:val="center"/>
              <w:rPr>
                <w:rFonts w:ascii="Times New Roman" w:hAnsi="Times New Roman" w:cs="Times New Roman"/>
                <w:sz w:val="24"/>
                <w:szCs w:val="24"/>
              </w:rPr>
            </w:pPr>
          </w:p>
        </w:tc>
      </w:tr>
      <w:tr w:rsidR="007C79A3" w:rsidRPr="006506F4" w14:paraId="7E3C8D67" w14:textId="77777777" w:rsidTr="007C79A3">
        <w:trPr>
          <w:cantSplit/>
          <w:trHeight w:val="23"/>
        </w:trPr>
        <w:tc>
          <w:tcPr>
            <w:tcW w:w="216" w:type="dxa"/>
            <w:shd w:val="clear" w:color="auto" w:fill="auto"/>
          </w:tcPr>
          <w:p w14:paraId="7A7B1817" w14:textId="77777777" w:rsidR="007C79A3" w:rsidRPr="006506F4" w:rsidRDefault="007C79A3" w:rsidP="007C79A3">
            <w:pPr>
              <w:snapToGrid w:val="0"/>
              <w:rPr>
                <w:rFonts w:ascii="Times New Roman" w:hAnsi="Times New Roman"/>
                <w:sz w:val="24"/>
                <w:szCs w:val="24"/>
              </w:rPr>
            </w:pPr>
          </w:p>
        </w:tc>
        <w:tc>
          <w:tcPr>
            <w:tcW w:w="585" w:type="dxa"/>
            <w:vMerge w:val="restart"/>
            <w:tcBorders>
              <w:top w:val="single" w:sz="12" w:space="0" w:color="000080"/>
              <w:left w:val="single" w:sz="12" w:space="0" w:color="000080"/>
              <w:bottom w:val="single" w:sz="12" w:space="0" w:color="000080"/>
            </w:tcBorders>
            <w:shd w:val="clear" w:color="auto" w:fill="auto"/>
            <w:vAlign w:val="center"/>
          </w:tcPr>
          <w:p w14:paraId="5F582D8E" w14:textId="77777777" w:rsidR="007C79A3" w:rsidRPr="006506F4" w:rsidRDefault="007C79A3" w:rsidP="007C79A3">
            <w:pPr>
              <w:pStyle w:val="WW-"/>
              <w:jc w:val="center"/>
              <w:rPr>
                <w:rFonts w:ascii="Times New Roman" w:hAnsi="Times New Roman" w:cs="Times New Roman"/>
                <w:sz w:val="24"/>
                <w:szCs w:val="24"/>
              </w:rPr>
            </w:pPr>
            <w:r w:rsidRPr="006506F4">
              <w:rPr>
                <w:rFonts w:ascii="Times New Roman" w:hAnsi="Times New Roman" w:cs="Times New Roman"/>
                <w:sz w:val="24"/>
                <w:szCs w:val="24"/>
              </w:rPr>
              <w:t>2</w:t>
            </w:r>
          </w:p>
        </w:tc>
        <w:tc>
          <w:tcPr>
            <w:tcW w:w="1869" w:type="dxa"/>
            <w:vMerge w:val="restart"/>
            <w:tcBorders>
              <w:top w:val="single" w:sz="12" w:space="0" w:color="000080"/>
              <w:left w:val="single" w:sz="12" w:space="0" w:color="000080"/>
              <w:bottom w:val="single" w:sz="12" w:space="0" w:color="000080"/>
            </w:tcBorders>
            <w:shd w:val="clear" w:color="auto" w:fill="auto"/>
            <w:vAlign w:val="center"/>
          </w:tcPr>
          <w:p w14:paraId="54D87C86" w14:textId="77777777" w:rsidR="007C79A3" w:rsidRPr="006506F4" w:rsidRDefault="007C79A3" w:rsidP="007C79A3">
            <w:pPr>
              <w:pStyle w:val="WW-"/>
              <w:rPr>
                <w:rFonts w:ascii="Times New Roman" w:hAnsi="Times New Roman" w:cs="Times New Roman"/>
                <w:sz w:val="24"/>
                <w:szCs w:val="24"/>
              </w:rPr>
            </w:pPr>
            <w:r w:rsidRPr="006506F4">
              <w:rPr>
                <w:rFonts w:ascii="Times New Roman" w:hAnsi="Times New Roman" w:cs="Times New Roman"/>
                <w:sz w:val="24"/>
                <w:szCs w:val="24"/>
              </w:rPr>
              <w:t xml:space="preserve">Кнопка открывания </w:t>
            </w:r>
            <w:proofErr w:type="spellStart"/>
            <w:r w:rsidRPr="006506F4">
              <w:rPr>
                <w:rFonts w:ascii="Times New Roman" w:hAnsi="Times New Roman" w:cs="Times New Roman"/>
                <w:sz w:val="24"/>
                <w:szCs w:val="24"/>
              </w:rPr>
              <w:t>общеподъездной</w:t>
            </w:r>
            <w:proofErr w:type="spellEnd"/>
            <w:r w:rsidRPr="006506F4">
              <w:rPr>
                <w:rFonts w:ascii="Times New Roman" w:hAnsi="Times New Roman" w:cs="Times New Roman"/>
                <w:sz w:val="24"/>
                <w:szCs w:val="24"/>
              </w:rPr>
              <w:t xml:space="preserve"> двери:</w:t>
            </w:r>
          </w:p>
        </w:tc>
        <w:tc>
          <w:tcPr>
            <w:tcW w:w="5718" w:type="dxa"/>
            <w:tcBorders>
              <w:top w:val="single" w:sz="12" w:space="0" w:color="000080"/>
              <w:left w:val="single" w:sz="12" w:space="0" w:color="000080"/>
              <w:bottom w:val="single" w:sz="4" w:space="0" w:color="000080"/>
            </w:tcBorders>
            <w:shd w:val="clear" w:color="auto" w:fill="auto"/>
          </w:tcPr>
          <w:p w14:paraId="102DF5A7" w14:textId="77777777" w:rsidR="007C79A3" w:rsidRPr="006506F4" w:rsidRDefault="007C79A3" w:rsidP="007C79A3">
            <w:pPr>
              <w:pStyle w:val="WW-"/>
              <w:rPr>
                <w:rFonts w:ascii="Times New Roman" w:hAnsi="Times New Roman" w:cs="Times New Roman"/>
                <w:sz w:val="24"/>
                <w:szCs w:val="24"/>
              </w:rPr>
            </w:pPr>
            <w:r w:rsidRPr="006506F4">
              <w:rPr>
                <w:rFonts w:ascii="Times New Roman" w:hAnsi="Times New Roman" w:cs="Times New Roman"/>
                <w:sz w:val="24"/>
                <w:szCs w:val="24"/>
              </w:rPr>
              <w:t>Проверка работоспособности кнопки</w:t>
            </w:r>
            <w:r w:rsidRPr="006506F4">
              <w:rPr>
                <w:rFonts w:ascii="Times New Roman" w:hAnsi="Times New Roman" w:cs="Times New Roman"/>
                <w:sz w:val="24"/>
                <w:szCs w:val="24"/>
                <w:lang w:val="en-US"/>
              </w:rPr>
              <w:t>;</w:t>
            </w:r>
          </w:p>
        </w:tc>
        <w:tc>
          <w:tcPr>
            <w:tcW w:w="1928" w:type="dxa"/>
            <w:vMerge w:val="restart"/>
            <w:tcBorders>
              <w:top w:val="single" w:sz="12" w:space="0" w:color="000080"/>
              <w:left w:val="single" w:sz="12" w:space="0" w:color="000080"/>
              <w:bottom w:val="single" w:sz="4" w:space="0" w:color="000080"/>
              <w:right w:val="single" w:sz="12" w:space="0" w:color="000080"/>
            </w:tcBorders>
            <w:shd w:val="clear" w:color="auto" w:fill="auto"/>
            <w:vAlign w:val="center"/>
          </w:tcPr>
          <w:p w14:paraId="4E35BA65" w14:textId="77777777" w:rsidR="007C79A3" w:rsidRPr="006506F4" w:rsidRDefault="00985F2F" w:rsidP="007C79A3">
            <w:pPr>
              <w:pStyle w:val="WW-"/>
              <w:jc w:val="center"/>
              <w:rPr>
                <w:rFonts w:ascii="Times New Roman" w:hAnsi="Times New Roman" w:cs="Times New Roman"/>
                <w:sz w:val="24"/>
                <w:szCs w:val="24"/>
              </w:rPr>
            </w:pPr>
            <w:r w:rsidRPr="006506F4">
              <w:rPr>
                <w:rFonts w:ascii="Times New Roman" w:hAnsi="Times New Roman" w:cs="Times New Roman"/>
                <w:sz w:val="24"/>
                <w:szCs w:val="24"/>
              </w:rPr>
              <w:t>Ежемесячно</w:t>
            </w:r>
          </w:p>
        </w:tc>
      </w:tr>
      <w:tr w:rsidR="007C79A3" w:rsidRPr="006506F4" w14:paraId="73E958DB" w14:textId="77777777" w:rsidTr="007C79A3">
        <w:trPr>
          <w:cantSplit/>
          <w:trHeight w:val="23"/>
        </w:trPr>
        <w:tc>
          <w:tcPr>
            <w:tcW w:w="216" w:type="dxa"/>
            <w:shd w:val="clear" w:color="auto" w:fill="auto"/>
          </w:tcPr>
          <w:p w14:paraId="7409AB04" w14:textId="77777777" w:rsidR="007C79A3" w:rsidRPr="006506F4" w:rsidRDefault="007C79A3" w:rsidP="007C79A3">
            <w:pPr>
              <w:snapToGrid w:val="0"/>
              <w:rPr>
                <w:rFonts w:ascii="Times New Roman" w:hAnsi="Times New Roman"/>
                <w:sz w:val="24"/>
                <w:szCs w:val="24"/>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31F2A95F" w14:textId="77777777" w:rsidR="007C79A3" w:rsidRPr="006506F4" w:rsidRDefault="007C79A3" w:rsidP="007C79A3">
            <w:pPr>
              <w:pStyle w:val="WW-"/>
              <w:snapToGrid w:val="0"/>
              <w:jc w:val="center"/>
              <w:rPr>
                <w:rFonts w:ascii="Times New Roman" w:hAnsi="Times New Roman" w:cs="Times New Roman"/>
                <w:sz w:val="24"/>
                <w:szCs w:val="24"/>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45587129" w14:textId="77777777" w:rsidR="007C79A3" w:rsidRPr="006506F4" w:rsidRDefault="007C79A3" w:rsidP="007C79A3">
            <w:pPr>
              <w:pStyle w:val="WW-"/>
              <w:snapToGrid w:val="0"/>
              <w:rPr>
                <w:rFonts w:ascii="Times New Roman" w:hAnsi="Times New Roman" w:cs="Times New Roman"/>
                <w:sz w:val="24"/>
                <w:szCs w:val="24"/>
              </w:rPr>
            </w:pPr>
          </w:p>
        </w:tc>
        <w:tc>
          <w:tcPr>
            <w:tcW w:w="5718" w:type="dxa"/>
            <w:tcBorders>
              <w:top w:val="single" w:sz="4" w:space="0" w:color="000080"/>
              <w:left w:val="single" w:sz="12" w:space="0" w:color="000080"/>
              <w:bottom w:val="single" w:sz="4" w:space="0" w:color="000080"/>
            </w:tcBorders>
            <w:shd w:val="clear" w:color="auto" w:fill="auto"/>
          </w:tcPr>
          <w:p w14:paraId="6CFA0EF4" w14:textId="77777777" w:rsidR="007C79A3" w:rsidRPr="006506F4" w:rsidRDefault="007C79A3" w:rsidP="007C79A3">
            <w:pPr>
              <w:pStyle w:val="WW-"/>
              <w:rPr>
                <w:rFonts w:ascii="Times New Roman" w:hAnsi="Times New Roman" w:cs="Times New Roman"/>
                <w:sz w:val="24"/>
                <w:szCs w:val="24"/>
              </w:rPr>
            </w:pPr>
            <w:r w:rsidRPr="006506F4">
              <w:rPr>
                <w:rFonts w:ascii="Times New Roman" w:hAnsi="Times New Roman" w:cs="Times New Roman"/>
                <w:sz w:val="24"/>
                <w:szCs w:val="24"/>
              </w:rPr>
              <w:t>Проверка наличия подсветки;</w:t>
            </w:r>
          </w:p>
        </w:tc>
        <w:tc>
          <w:tcPr>
            <w:tcW w:w="1928" w:type="dxa"/>
            <w:vMerge/>
            <w:tcBorders>
              <w:top w:val="single" w:sz="4" w:space="0" w:color="000080"/>
              <w:left w:val="single" w:sz="12" w:space="0" w:color="000080"/>
              <w:bottom w:val="single" w:sz="4" w:space="0" w:color="000080"/>
              <w:right w:val="single" w:sz="12" w:space="0" w:color="000080"/>
            </w:tcBorders>
            <w:shd w:val="clear" w:color="auto" w:fill="auto"/>
            <w:vAlign w:val="center"/>
          </w:tcPr>
          <w:p w14:paraId="501C9768" w14:textId="77777777" w:rsidR="007C79A3" w:rsidRPr="006506F4" w:rsidRDefault="007C79A3" w:rsidP="007C79A3">
            <w:pPr>
              <w:pStyle w:val="WW-"/>
              <w:snapToGrid w:val="0"/>
              <w:jc w:val="center"/>
              <w:rPr>
                <w:rFonts w:ascii="Times New Roman" w:hAnsi="Times New Roman" w:cs="Times New Roman"/>
                <w:sz w:val="24"/>
                <w:szCs w:val="24"/>
              </w:rPr>
            </w:pPr>
          </w:p>
        </w:tc>
      </w:tr>
      <w:tr w:rsidR="007C79A3" w:rsidRPr="006506F4" w14:paraId="5C3E1F1E" w14:textId="77777777" w:rsidTr="007C79A3">
        <w:trPr>
          <w:cantSplit/>
          <w:trHeight w:val="23"/>
        </w:trPr>
        <w:tc>
          <w:tcPr>
            <w:tcW w:w="216" w:type="dxa"/>
            <w:shd w:val="clear" w:color="auto" w:fill="auto"/>
          </w:tcPr>
          <w:p w14:paraId="5A02AEDC" w14:textId="77777777" w:rsidR="007C79A3" w:rsidRPr="006506F4" w:rsidRDefault="007C79A3" w:rsidP="007C79A3">
            <w:pPr>
              <w:snapToGrid w:val="0"/>
              <w:rPr>
                <w:rFonts w:ascii="Times New Roman" w:hAnsi="Times New Roman"/>
                <w:sz w:val="24"/>
                <w:szCs w:val="24"/>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33FB1DF1" w14:textId="77777777" w:rsidR="007C79A3" w:rsidRPr="006506F4" w:rsidRDefault="007C79A3" w:rsidP="007C79A3">
            <w:pPr>
              <w:pStyle w:val="WW-"/>
              <w:snapToGrid w:val="0"/>
              <w:jc w:val="center"/>
              <w:rPr>
                <w:rFonts w:ascii="Times New Roman" w:hAnsi="Times New Roman" w:cs="Times New Roman"/>
                <w:sz w:val="24"/>
                <w:szCs w:val="24"/>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43B86F3B" w14:textId="77777777" w:rsidR="007C79A3" w:rsidRPr="006506F4" w:rsidRDefault="007C79A3" w:rsidP="007C79A3">
            <w:pPr>
              <w:pStyle w:val="WW-"/>
              <w:snapToGrid w:val="0"/>
              <w:rPr>
                <w:rFonts w:ascii="Times New Roman" w:hAnsi="Times New Roman" w:cs="Times New Roman"/>
                <w:sz w:val="24"/>
                <w:szCs w:val="24"/>
              </w:rPr>
            </w:pPr>
          </w:p>
        </w:tc>
        <w:tc>
          <w:tcPr>
            <w:tcW w:w="5718" w:type="dxa"/>
            <w:tcBorders>
              <w:top w:val="single" w:sz="4" w:space="0" w:color="000080"/>
              <w:left w:val="single" w:sz="12" w:space="0" w:color="000080"/>
              <w:bottom w:val="single" w:sz="12" w:space="0" w:color="000080"/>
            </w:tcBorders>
            <w:shd w:val="clear" w:color="auto" w:fill="auto"/>
          </w:tcPr>
          <w:p w14:paraId="15900B9E" w14:textId="77777777" w:rsidR="007C79A3" w:rsidRPr="006506F4" w:rsidRDefault="007C79A3" w:rsidP="007C79A3">
            <w:pPr>
              <w:pStyle w:val="WW-"/>
              <w:rPr>
                <w:rFonts w:ascii="Times New Roman" w:hAnsi="Times New Roman" w:cs="Times New Roman"/>
                <w:sz w:val="24"/>
                <w:szCs w:val="24"/>
              </w:rPr>
            </w:pPr>
            <w:r w:rsidRPr="006506F4">
              <w:rPr>
                <w:rFonts w:ascii="Times New Roman" w:hAnsi="Times New Roman" w:cs="Times New Roman"/>
                <w:sz w:val="24"/>
                <w:szCs w:val="24"/>
              </w:rPr>
              <w:t>При необходимости замена неисправного оборудования и проводки.</w:t>
            </w:r>
          </w:p>
        </w:tc>
        <w:tc>
          <w:tcPr>
            <w:tcW w:w="1928" w:type="dxa"/>
            <w:vMerge/>
            <w:tcBorders>
              <w:top w:val="single" w:sz="4" w:space="0" w:color="000080"/>
              <w:left w:val="single" w:sz="12" w:space="0" w:color="000080"/>
              <w:bottom w:val="single" w:sz="12" w:space="0" w:color="000080"/>
              <w:right w:val="single" w:sz="12" w:space="0" w:color="000080"/>
            </w:tcBorders>
            <w:shd w:val="clear" w:color="auto" w:fill="auto"/>
            <w:vAlign w:val="center"/>
          </w:tcPr>
          <w:p w14:paraId="521A766D" w14:textId="77777777" w:rsidR="007C79A3" w:rsidRPr="006506F4" w:rsidRDefault="007C79A3" w:rsidP="007C79A3">
            <w:pPr>
              <w:pStyle w:val="WW-"/>
              <w:snapToGrid w:val="0"/>
              <w:jc w:val="center"/>
              <w:rPr>
                <w:rFonts w:ascii="Times New Roman" w:hAnsi="Times New Roman" w:cs="Times New Roman"/>
                <w:sz w:val="24"/>
                <w:szCs w:val="24"/>
              </w:rPr>
            </w:pPr>
          </w:p>
        </w:tc>
      </w:tr>
      <w:tr w:rsidR="007C79A3" w:rsidRPr="006506F4" w14:paraId="4B215C81" w14:textId="77777777" w:rsidTr="007C79A3">
        <w:trPr>
          <w:cantSplit/>
          <w:trHeight w:val="23"/>
        </w:trPr>
        <w:tc>
          <w:tcPr>
            <w:tcW w:w="216" w:type="dxa"/>
            <w:shd w:val="clear" w:color="auto" w:fill="auto"/>
          </w:tcPr>
          <w:p w14:paraId="563CB4D6" w14:textId="77777777" w:rsidR="007C79A3" w:rsidRPr="006506F4" w:rsidRDefault="007C79A3" w:rsidP="007C79A3">
            <w:pPr>
              <w:snapToGrid w:val="0"/>
              <w:rPr>
                <w:rFonts w:ascii="Times New Roman" w:hAnsi="Times New Roman"/>
                <w:sz w:val="24"/>
                <w:szCs w:val="24"/>
              </w:rPr>
            </w:pPr>
          </w:p>
        </w:tc>
        <w:tc>
          <w:tcPr>
            <w:tcW w:w="585" w:type="dxa"/>
            <w:vMerge w:val="restart"/>
            <w:tcBorders>
              <w:top w:val="single" w:sz="12" w:space="0" w:color="000080"/>
              <w:left w:val="single" w:sz="12" w:space="0" w:color="000080"/>
              <w:bottom w:val="single" w:sz="12" w:space="0" w:color="000080"/>
            </w:tcBorders>
            <w:shd w:val="clear" w:color="auto" w:fill="auto"/>
            <w:vAlign w:val="center"/>
          </w:tcPr>
          <w:p w14:paraId="71F26801" w14:textId="77777777" w:rsidR="007C79A3" w:rsidRPr="006506F4" w:rsidRDefault="007C79A3" w:rsidP="007C79A3">
            <w:pPr>
              <w:pStyle w:val="WW-"/>
              <w:jc w:val="center"/>
              <w:rPr>
                <w:rFonts w:ascii="Times New Roman" w:hAnsi="Times New Roman" w:cs="Times New Roman"/>
                <w:sz w:val="24"/>
                <w:szCs w:val="24"/>
              </w:rPr>
            </w:pPr>
            <w:r w:rsidRPr="006506F4">
              <w:rPr>
                <w:rFonts w:ascii="Times New Roman" w:hAnsi="Times New Roman" w:cs="Times New Roman"/>
                <w:sz w:val="24"/>
                <w:szCs w:val="24"/>
              </w:rPr>
              <w:t>3</w:t>
            </w:r>
          </w:p>
        </w:tc>
        <w:tc>
          <w:tcPr>
            <w:tcW w:w="1869" w:type="dxa"/>
            <w:vMerge w:val="restart"/>
            <w:tcBorders>
              <w:top w:val="single" w:sz="12" w:space="0" w:color="000080"/>
              <w:left w:val="single" w:sz="12" w:space="0" w:color="000080"/>
              <w:bottom w:val="single" w:sz="12" w:space="0" w:color="000080"/>
            </w:tcBorders>
            <w:shd w:val="clear" w:color="auto" w:fill="auto"/>
            <w:vAlign w:val="center"/>
          </w:tcPr>
          <w:p w14:paraId="7B8CEEA3" w14:textId="77777777" w:rsidR="007C79A3" w:rsidRPr="006506F4" w:rsidRDefault="007C79A3" w:rsidP="007C79A3">
            <w:pPr>
              <w:pStyle w:val="WW-"/>
              <w:rPr>
                <w:rFonts w:ascii="Times New Roman" w:hAnsi="Times New Roman" w:cs="Times New Roman"/>
                <w:sz w:val="24"/>
                <w:szCs w:val="24"/>
              </w:rPr>
            </w:pPr>
            <w:r w:rsidRPr="006506F4">
              <w:rPr>
                <w:rFonts w:ascii="Times New Roman" w:hAnsi="Times New Roman" w:cs="Times New Roman"/>
                <w:sz w:val="24"/>
                <w:szCs w:val="24"/>
              </w:rPr>
              <w:t>Электромагнитный замок:</w:t>
            </w:r>
          </w:p>
        </w:tc>
        <w:tc>
          <w:tcPr>
            <w:tcW w:w="5718" w:type="dxa"/>
            <w:tcBorders>
              <w:top w:val="single" w:sz="12" w:space="0" w:color="000080"/>
              <w:left w:val="single" w:sz="12" w:space="0" w:color="000080"/>
              <w:bottom w:val="single" w:sz="4" w:space="0" w:color="000080"/>
            </w:tcBorders>
            <w:shd w:val="clear" w:color="auto" w:fill="auto"/>
          </w:tcPr>
          <w:p w14:paraId="68ABE237" w14:textId="77777777" w:rsidR="007C79A3" w:rsidRPr="006506F4" w:rsidRDefault="007C79A3" w:rsidP="007C79A3">
            <w:pPr>
              <w:pStyle w:val="WW-"/>
              <w:rPr>
                <w:rFonts w:ascii="Times New Roman" w:hAnsi="Times New Roman" w:cs="Times New Roman"/>
                <w:sz w:val="24"/>
                <w:szCs w:val="24"/>
              </w:rPr>
            </w:pPr>
            <w:r w:rsidRPr="006506F4">
              <w:rPr>
                <w:rFonts w:ascii="Times New Roman" w:hAnsi="Times New Roman" w:cs="Times New Roman"/>
                <w:sz w:val="24"/>
                <w:szCs w:val="24"/>
              </w:rPr>
              <w:t>Проверка состояния крепления электромагнитного замка и якоря;</w:t>
            </w:r>
          </w:p>
        </w:tc>
        <w:tc>
          <w:tcPr>
            <w:tcW w:w="1928" w:type="dxa"/>
            <w:vMerge w:val="restart"/>
            <w:tcBorders>
              <w:top w:val="single" w:sz="12" w:space="0" w:color="000080"/>
              <w:left w:val="single" w:sz="12" w:space="0" w:color="000080"/>
              <w:bottom w:val="single" w:sz="4" w:space="0" w:color="000080"/>
              <w:right w:val="single" w:sz="12" w:space="0" w:color="000080"/>
            </w:tcBorders>
            <w:shd w:val="clear" w:color="auto" w:fill="auto"/>
            <w:vAlign w:val="center"/>
          </w:tcPr>
          <w:p w14:paraId="251253B0" w14:textId="77777777" w:rsidR="007C79A3" w:rsidRPr="006506F4" w:rsidRDefault="00985F2F" w:rsidP="007C79A3">
            <w:pPr>
              <w:pStyle w:val="WW-"/>
              <w:jc w:val="center"/>
              <w:rPr>
                <w:rFonts w:ascii="Times New Roman" w:hAnsi="Times New Roman" w:cs="Times New Roman"/>
                <w:sz w:val="24"/>
                <w:szCs w:val="24"/>
              </w:rPr>
            </w:pPr>
            <w:r w:rsidRPr="006506F4">
              <w:rPr>
                <w:rFonts w:ascii="Times New Roman" w:hAnsi="Times New Roman" w:cs="Times New Roman"/>
                <w:sz w:val="24"/>
                <w:szCs w:val="24"/>
              </w:rPr>
              <w:t>Ежемесячно</w:t>
            </w:r>
          </w:p>
        </w:tc>
      </w:tr>
      <w:tr w:rsidR="007C79A3" w:rsidRPr="006506F4" w14:paraId="16332F17" w14:textId="77777777" w:rsidTr="007C79A3">
        <w:trPr>
          <w:cantSplit/>
          <w:trHeight w:val="23"/>
        </w:trPr>
        <w:tc>
          <w:tcPr>
            <w:tcW w:w="216" w:type="dxa"/>
            <w:shd w:val="clear" w:color="auto" w:fill="auto"/>
          </w:tcPr>
          <w:p w14:paraId="59E6AB56" w14:textId="77777777" w:rsidR="007C79A3" w:rsidRPr="006506F4" w:rsidRDefault="007C79A3" w:rsidP="007C79A3">
            <w:pPr>
              <w:snapToGrid w:val="0"/>
              <w:rPr>
                <w:rFonts w:ascii="Times New Roman" w:hAnsi="Times New Roman"/>
                <w:sz w:val="24"/>
                <w:szCs w:val="24"/>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0147E05B" w14:textId="77777777" w:rsidR="007C79A3" w:rsidRPr="006506F4" w:rsidRDefault="007C79A3" w:rsidP="007C79A3">
            <w:pPr>
              <w:pStyle w:val="WW-"/>
              <w:snapToGrid w:val="0"/>
              <w:jc w:val="center"/>
              <w:rPr>
                <w:rFonts w:ascii="Times New Roman" w:hAnsi="Times New Roman" w:cs="Times New Roman"/>
                <w:sz w:val="24"/>
                <w:szCs w:val="24"/>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3D76BBEE" w14:textId="77777777" w:rsidR="007C79A3" w:rsidRPr="006506F4" w:rsidRDefault="007C79A3" w:rsidP="007C79A3">
            <w:pPr>
              <w:pStyle w:val="WW-"/>
              <w:snapToGrid w:val="0"/>
              <w:rPr>
                <w:rFonts w:ascii="Times New Roman" w:hAnsi="Times New Roman" w:cs="Times New Roman"/>
                <w:sz w:val="24"/>
                <w:szCs w:val="24"/>
              </w:rPr>
            </w:pPr>
          </w:p>
        </w:tc>
        <w:tc>
          <w:tcPr>
            <w:tcW w:w="5718" w:type="dxa"/>
            <w:tcBorders>
              <w:top w:val="single" w:sz="4" w:space="0" w:color="000080"/>
              <w:left w:val="single" w:sz="12" w:space="0" w:color="000080"/>
              <w:bottom w:val="single" w:sz="12" w:space="0" w:color="000080"/>
            </w:tcBorders>
            <w:shd w:val="clear" w:color="auto" w:fill="auto"/>
          </w:tcPr>
          <w:p w14:paraId="0F146E22" w14:textId="77777777" w:rsidR="007C79A3" w:rsidRPr="006506F4" w:rsidRDefault="007C79A3" w:rsidP="007C79A3">
            <w:pPr>
              <w:pStyle w:val="WW-"/>
              <w:rPr>
                <w:rFonts w:ascii="Times New Roman" w:hAnsi="Times New Roman" w:cs="Times New Roman"/>
                <w:sz w:val="24"/>
                <w:szCs w:val="24"/>
              </w:rPr>
            </w:pPr>
            <w:r w:rsidRPr="006506F4">
              <w:rPr>
                <w:rFonts w:ascii="Times New Roman" w:hAnsi="Times New Roman" w:cs="Times New Roman"/>
                <w:sz w:val="24"/>
                <w:szCs w:val="24"/>
              </w:rPr>
              <w:t>Проверка правильности прилегания якоря к электромагнитному замку;</w:t>
            </w:r>
          </w:p>
        </w:tc>
        <w:tc>
          <w:tcPr>
            <w:tcW w:w="1928" w:type="dxa"/>
            <w:vMerge/>
            <w:tcBorders>
              <w:top w:val="single" w:sz="4" w:space="0" w:color="000080"/>
              <w:left w:val="single" w:sz="12" w:space="0" w:color="000080"/>
              <w:bottom w:val="single" w:sz="4" w:space="0" w:color="000080"/>
              <w:right w:val="single" w:sz="12" w:space="0" w:color="000080"/>
            </w:tcBorders>
            <w:shd w:val="clear" w:color="auto" w:fill="auto"/>
            <w:vAlign w:val="center"/>
          </w:tcPr>
          <w:p w14:paraId="1DD1D709" w14:textId="77777777" w:rsidR="007C79A3" w:rsidRPr="006506F4" w:rsidRDefault="007C79A3" w:rsidP="007C79A3">
            <w:pPr>
              <w:pStyle w:val="WW-"/>
              <w:snapToGrid w:val="0"/>
              <w:jc w:val="center"/>
              <w:rPr>
                <w:rFonts w:ascii="Times New Roman" w:hAnsi="Times New Roman" w:cs="Times New Roman"/>
                <w:sz w:val="24"/>
                <w:szCs w:val="24"/>
              </w:rPr>
            </w:pPr>
          </w:p>
        </w:tc>
      </w:tr>
      <w:tr w:rsidR="007C79A3" w:rsidRPr="006506F4" w14:paraId="5F49A908" w14:textId="77777777" w:rsidTr="007C79A3">
        <w:trPr>
          <w:cantSplit/>
          <w:trHeight w:val="23"/>
        </w:trPr>
        <w:tc>
          <w:tcPr>
            <w:tcW w:w="216" w:type="dxa"/>
            <w:shd w:val="clear" w:color="auto" w:fill="auto"/>
          </w:tcPr>
          <w:p w14:paraId="44A24F62" w14:textId="77777777" w:rsidR="007C79A3" w:rsidRPr="006506F4" w:rsidRDefault="007C79A3" w:rsidP="007C79A3">
            <w:pPr>
              <w:snapToGrid w:val="0"/>
              <w:rPr>
                <w:rFonts w:ascii="Times New Roman" w:hAnsi="Times New Roman"/>
                <w:sz w:val="24"/>
                <w:szCs w:val="24"/>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21CC4E20" w14:textId="77777777" w:rsidR="007C79A3" w:rsidRPr="006506F4" w:rsidRDefault="007C79A3" w:rsidP="007C79A3">
            <w:pPr>
              <w:pStyle w:val="WW-"/>
              <w:snapToGrid w:val="0"/>
              <w:jc w:val="center"/>
              <w:rPr>
                <w:rFonts w:ascii="Times New Roman" w:hAnsi="Times New Roman" w:cs="Times New Roman"/>
                <w:sz w:val="24"/>
                <w:szCs w:val="24"/>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35DDEE34" w14:textId="77777777" w:rsidR="007C79A3" w:rsidRPr="006506F4" w:rsidRDefault="007C79A3" w:rsidP="007C79A3">
            <w:pPr>
              <w:pStyle w:val="WW-"/>
              <w:snapToGrid w:val="0"/>
              <w:rPr>
                <w:rFonts w:ascii="Times New Roman" w:hAnsi="Times New Roman" w:cs="Times New Roman"/>
                <w:sz w:val="24"/>
                <w:szCs w:val="24"/>
              </w:rPr>
            </w:pPr>
          </w:p>
        </w:tc>
        <w:tc>
          <w:tcPr>
            <w:tcW w:w="5718" w:type="dxa"/>
            <w:tcBorders>
              <w:top w:val="single" w:sz="12" w:space="0" w:color="000080"/>
              <w:left w:val="single" w:sz="12" w:space="0" w:color="000080"/>
              <w:bottom w:val="single" w:sz="4" w:space="0" w:color="000080"/>
            </w:tcBorders>
            <w:shd w:val="clear" w:color="auto" w:fill="auto"/>
          </w:tcPr>
          <w:p w14:paraId="1E080CCC" w14:textId="77777777" w:rsidR="007C79A3" w:rsidRPr="006506F4" w:rsidRDefault="007C79A3" w:rsidP="007C79A3">
            <w:pPr>
              <w:pStyle w:val="WW-"/>
              <w:rPr>
                <w:rFonts w:ascii="Times New Roman" w:hAnsi="Times New Roman" w:cs="Times New Roman"/>
                <w:sz w:val="24"/>
                <w:szCs w:val="24"/>
              </w:rPr>
            </w:pPr>
            <w:r w:rsidRPr="006506F4">
              <w:rPr>
                <w:rFonts w:ascii="Times New Roman" w:hAnsi="Times New Roman" w:cs="Times New Roman"/>
                <w:sz w:val="24"/>
                <w:szCs w:val="24"/>
              </w:rPr>
              <w:t xml:space="preserve">Проверка времени отключения электромагнитного замка </w:t>
            </w:r>
            <w:proofErr w:type="gramStart"/>
            <w:r w:rsidRPr="006506F4">
              <w:rPr>
                <w:rFonts w:ascii="Times New Roman" w:hAnsi="Times New Roman" w:cs="Times New Roman"/>
                <w:sz w:val="24"/>
                <w:szCs w:val="24"/>
              </w:rPr>
              <w:t>при  открывании</w:t>
            </w:r>
            <w:proofErr w:type="gramEnd"/>
            <w:r w:rsidRPr="006506F4">
              <w:rPr>
                <w:rFonts w:ascii="Times New Roman" w:hAnsi="Times New Roman" w:cs="Times New Roman"/>
                <w:sz w:val="24"/>
                <w:szCs w:val="24"/>
              </w:rPr>
              <w:t xml:space="preserve"> двери ключом;</w:t>
            </w:r>
          </w:p>
        </w:tc>
        <w:tc>
          <w:tcPr>
            <w:tcW w:w="1928" w:type="dxa"/>
            <w:vMerge/>
            <w:tcBorders>
              <w:top w:val="single" w:sz="4" w:space="0" w:color="000080"/>
              <w:left w:val="single" w:sz="12" w:space="0" w:color="000080"/>
              <w:bottom w:val="single" w:sz="4" w:space="0" w:color="000080"/>
              <w:right w:val="single" w:sz="12" w:space="0" w:color="000080"/>
            </w:tcBorders>
            <w:shd w:val="clear" w:color="auto" w:fill="auto"/>
            <w:vAlign w:val="center"/>
          </w:tcPr>
          <w:p w14:paraId="35DFA1A9" w14:textId="77777777" w:rsidR="007C79A3" w:rsidRPr="006506F4" w:rsidRDefault="007C79A3" w:rsidP="007C79A3">
            <w:pPr>
              <w:pStyle w:val="WW-"/>
              <w:snapToGrid w:val="0"/>
              <w:jc w:val="center"/>
              <w:rPr>
                <w:rFonts w:ascii="Times New Roman" w:hAnsi="Times New Roman" w:cs="Times New Roman"/>
                <w:sz w:val="24"/>
                <w:szCs w:val="24"/>
              </w:rPr>
            </w:pPr>
          </w:p>
        </w:tc>
      </w:tr>
      <w:tr w:rsidR="007C79A3" w:rsidRPr="006506F4" w14:paraId="643565A2" w14:textId="77777777" w:rsidTr="007C79A3">
        <w:trPr>
          <w:cantSplit/>
          <w:trHeight w:val="23"/>
        </w:trPr>
        <w:tc>
          <w:tcPr>
            <w:tcW w:w="216" w:type="dxa"/>
            <w:shd w:val="clear" w:color="auto" w:fill="auto"/>
          </w:tcPr>
          <w:p w14:paraId="27E6938A" w14:textId="77777777" w:rsidR="007C79A3" w:rsidRPr="006506F4" w:rsidRDefault="007C79A3" w:rsidP="007C79A3">
            <w:pPr>
              <w:snapToGrid w:val="0"/>
              <w:rPr>
                <w:rFonts w:ascii="Times New Roman" w:hAnsi="Times New Roman"/>
                <w:sz w:val="24"/>
                <w:szCs w:val="24"/>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53B6E3BB" w14:textId="77777777" w:rsidR="007C79A3" w:rsidRPr="006506F4" w:rsidRDefault="007C79A3" w:rsidP="007C79A3">
            <w:pPr>
              <w:pStyle w:val="WW-"/>
              <w:snapToGrid w:val="0"/>
              <w:jc w:val="center"/>
              <w:rPr>
                <w:rFonts w:ascii="Times New Roman" w:hAnsi="Times New Roman" w:cs="Times New Roman"/>
                <w:sz w:val="24"/>
                <w:szCs w:val="24"/>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2A4B6B88" w14:textId="77777777" w:rsidR="007C79A3" w:rsidRPr="006506F4" w:rsidRDefault="007C79A3" w:rsidP="007C79A3">
            <w:pPr>
              <w:pStyle w:val="WW-"/>
              <w:snapToGrid w:val="0"/>
              <w:rPr>
                <w:rFonts w:ascii="Times New Roman" w:hAnsi="Times New Roman" w:cs="Times New Roman"/>
                <w:sz w:val="24"/>
                <w:szCs w:val="24"/>
              </w:rPr>
            </w:pPr>
          </w:p>
        </w:tc>
        <w:tc>
          <w:tcPr>
            <w:tcW w:w="5718" w:type="dxa"/>
            <w:tcBorders>
              <w:top w:val="single" w:sz="4" w:space="0" w:color="000080"/>
              <w:left w:val="single" w:sz="12" w:space="0" w:color="000080"/>
              <w:bottom w:val="single" w:sz="4" w:space="0" w:color="000080"/>
            </w:tcBorders>
            <w:shd w:val="clear" w:color="auto" w:fill="auto"/>
          </w:tcPr>
          <w:p w14:paraId="2A68F7C8" w14:textId="77777777" w:rsidR="007C79A3" w:rsidRPr="006506F4" w:rsidRDefault="007C79A3" w:rsidP="007C79A3">
            <w:pPr>
              <w:pStyle w:val="WW-"/>
              <w:rPr>
                <w:rFonts w:ascii="Times New Roman" w:hAnsi="Times New Roman" w:cs="Times New Roman"/>
                <w:sz w:val="24"/>
                <w:szCs w:val="24"/>
              </w:rPr>
            </w:pPr>
            <w:r w:rsidRPr="006506F4">
              <w:rPr>
                <w:rFonts w:ascii="Times New Roman" w:hAnsi="Times New Roman" w:cs="Times New Roman"/>
                <w:sz w:val="24"/>
                <w:szCs w:val="24"/>
              </w:rPr>
              <w:t>Проверка открывания двери кнопкой аварийного выхода;</w:t>
            </w:r>
          </w:p>
        </w:tc>
        <w:tc>
          <w:tcPr>
            <w:tcW w:w="1928" w:type="dxa"/>
            <w:vMerge/>
            <w:tcBorders>
              <w:top w:val="single" w:sz="4" w:space="0" w:color="000080"/>
              <w:left w:val="single" w:sz="12" w:space="0" w:color="000080"/>
              <w:bottom w:val="single" w:sz="4" w:space="0" w:color="000080"/>
              <w:right w:val="single" w:sz="12" w:space="0" w:color="000080"/>
            </w:tcBorders>
            <w:shd w:val="clear" w:color="auto" w:fill="auto"/>
            <w:vAlign w:val="center"/>
          </w:tcPr>
          <w:p w14:paraId="17F6700D" w14:textId="77777777" w:rsidR="007C79A3" w:rsidRPr="006506F4" w:rsidRDefault="007C79A3" w:rsidP="007C79A3">
            <w:pPr>
              <w:pStyle w:val="WW-"/>
              <w:snapToGrid w:val="0"/>
              <w:jc w:val="center"/>
              <w:rPr>
                <w:rFonts w:ascii="Times New Roman" w:hAnsi="Times New Roman" w:cs="Times New Roman"/>
                <w:sz w:val="24"/>
                <w:szCs w:val="24"/>
              </w:rPr>
            </w:pPr>
          </w:p>
        </w:tc>
      </w:tr>
      <w:tr w:rsidR="007C79A3" w:rsidRPr="006506F4" w14:paraId="33D63D24" w14:textId="77777777" w:rsidTr="007C79A3">
        <w:trPr>
          <w:cantSplit/>
          <w:trHeight w:val="23"/>
        </w:trPr>
        <w:tc>
          <w:tcPr>
            <w:tcW w:w="216" w:type="dxa"/>
            <w:shd w:val="clear" w:color="auto" w:fill="auto"/>
          </w:tcPr>
          <w:p w14:paraId="6F88D98E" w14:textId="77777777" w:rsidR="007C79A3" w:rsidRPr="006506F4" w:rsidRDefault="007C79A3" w:rsidP="007C79A3">
            <w:pPr>
              <w:snapToGrid w:val="0"/>
              <w:rPr>
                <w:rFonts w:ascii="Times New Roman" w:hAnsi="Times New Roman"/>
                <w:sz w:val="24"/>
                <w:szCs w:val="24"/>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700F1764" w14:textId="77777777" w:rsidR="007C79A3" w:rsidRPr="006506F4" w:rsidRDefault="007C79A3" w:rsidP="007C79A3">
            <w:pPr>
              <w:pStyle w:val="WW-"/>
              <w:snapToGrid w:val="0"/>
              <w:jc w:val="center"/>
              <w:rPr>
                <w:rFonts w:ascii="Times New Roman" w:hAnsi="Times New Roman" w:cs="Times New Roman"/>
                <w:sz w:val="24"/>
                <w:szCs w:val="24"/>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0E014C72" w14:textId="77777777" w:rsidR="007C79A3" w:rsidRPr="006506F4" w:rsidRDefault="007C79A3" w:rsidP="007C79A3">
            <w:pPr>
              <w:pStyle w:val="WW-"/>
              <w:snapToGrid w:val="0"/>
              <w:rPr>
                <w:rFonts w:ascii="Times New Roman" w:hAnsi="Times New Roman" w:cs="Times New Roman"/>
                <w:sz w:val="24"/>
                <w:szCs w:val="24"/>
              </w:rPr>
            </w:pPr>
          </w:p>
        </w:tc>
        <w:tc>
          <w:tcPr>
            <w:tcW w:w="5718" w:type="dxa"/>
            <w:tcBorders>
              <w:top w:val="single" w:sz="4" w:space="0" w:color="000080"/>
              <w:left w:val="single" w:sz="12" w:space="0" w:color="000080"/>
              <w:bottom w:val="single" w:sz="12" w:space="0" w:color="000080"/>
            </w:tcBorders>
            <w:shd w:val="clear" w:color="auto" w:fill="auto"/>
          </w:tcPr>
          <w:p w14:paraId="62DE614B" w14:textId="77777777" w:rsidR="007C79A3" w:rsidRPr="006506F4" w:rsidRDefault="007C79A3" w:rsidP="007C79A3">
            <w:pPr>
              <w:pStyle w:val="WW-"/>
              <w:rPr>
                <w:rFonts w:ascii="Times New Roman" w:hAnsi="Times New Roman" w:cs="Times New Roman"/>
                <w:sz w:val="24"/>
                <w:szCs w:val="24"/>
              </w:rPr>
            </w:pPr>
            <w:r w:rsidRPr="006506F4">
              <w:rPr>
                <w:rFonts w:ascii="Times New Roman" w:hAnsi="Times New Roman" w:cs="Times New Roman"/>
                <w:sz w:val="24"/>
                <w:szCs w:val="24"/>
              </w:rPr>
              <w:t>При необходимости подтяжка креплений, проведение регулировочных работ или замена неисправного оборудования.</w:t>
            </w:r>
          </w:p>
        </w:tc>
        <w:tc>
          <w:tcPr>
            <w:tcW w:w="1928" w:type="dxa"/>
            <w:vMerge/>
            <w:tcBorders>
              <w:top w:val="single" w:sz="4" w:space="0" w:color="000080"/>
              <w:left w:val="single" w:sz="12" w:space="0" w:color="000080"/>
              <w:bottom w:val="single" w:sz="12" w:space="0" w:color="000080"/>
              <w:right w:val="single" w:sz="12" w:space="0" w:color="000080"/>
            </w:tcBorders>
            <w:shd w:val="clear" w:color="auto" w:fill="auto"/>
            <w:vAlign w:val="center"/>
          </w:tcPr>
          <w:p w14:paraId="084756B6" w14:textId="77777777" w:rsidR="007C79A3" w:rsidRPr="006506F4" w:rsidRDefault="007C79A3" w:rsidP="007C79A3">
            <w:pPr>
              <w:pStyle w:val="WW-"/>
              <w:snapToGrid w:val="0"/>
              <w:jc w:val="center"/>
              <w:rPr>
                <w:rFonts w:ascii="Times New Roman" w:hAnsi="Times New Roman" w:cs="Times New Roman"/>
                <w:sz w:val="24"/>
                <w:szCs w:val="24"/>
              </w:rPr>
            </w:pPr>
          </w:p>
        </w:tc>
      </w:tr>
      <w:tr w:rsidR="007C79A3" w:rsidRPr="006506F4" w14:paraId="6253F9D0" w14:textId="77777777" w:rsidTr="007C79A3">
        <w:trPr>
          <w:cantSplit/>
          <w:trHeight w:val="23"/>
        </w:trPr>
        <w:tc>
          <w:tcPr>
            <w:tcW w:w="216" w:type="dxa"/>
            <w:shd w:val="clear" w:color="auto" w:fill="auto"/>
          </w:tcPr>
          <w:p w14:paraId="3CF44A52" w14:textId="77777777" w:rsidR="007C79A3" w:rsidRPr="006506F4" w:rsidRDefault="007C79A3" w:rsidP="007C79A3">
            <w:pPr>
              <w:snapToGrid w:val="0"/>
              <w:rPr>
                <w:rFonts w:ascii="Times New Roman" w:hAnsi="Times New Roman"/>
                <w:sz w:val="24"/>
                <w:szCs w:val="24"/>
              </w:rPr>
            </w:pPr>
          </w:p>
        </w:tc>
        <w:tc>
          <w:tcPr>
            <w:tcW w:w="585" w:type="dxa"/>
            <w:vMerge w:val="restart"/>
            <w:tcBorders>
              <w:top w:val="single" w:sz="12" w:space="0" w:color="000080"/>
              <w:left w:val="single" w:sz="12" w:space="0" w:color="000080"/>
              <w:bottom w:val="single" w:sz="12" w:space="0" w:color="000080"/>
            </w:tcBorders>
            <w:shd w:val="clear" w:color="auto" w:fill="auto"/>
            <w:vAlign w:val="center"/>
          </w:tcPr>
          <w:p w14:paraId="02D40721" w14:textId="77777777" w:rsidR="007C79A3" w:rsidRPr="006506F4" w:rsidRDefault="007C79A3" w:rsidP="007C79A3">
            <w:pPr>
              <w:pStyle w:val="WW-"/>
              <w:jc w:val="center"/>
              <w:rPr>
                <w:rFonts w:ascii="Times New Roman" w:hAnsi="Times New Roman" w:cs="Times New Roman"/>
                <w:sz w:val="24"/>
                <w:szCs w:val="24"/>
              </w:rPr>
            </w:pPr>
            <w:r w:rsidRPr="006506F4">
              <w:rPr>
                <w:rFonts w:ascii="Times New Roman" w:hAnsi="Times New Roman" w:cs="Times New Roman"/>
                <w:sz w:val="24"/>
                <w:szCs w:val="24"/>
              </w:rPr>
              <w:t>4</w:t>
            </w:r>
          </w:p>
        </w:tc>
        <w:tc>
          <w:tcPr>
            <w:tcW w:w="1869" w:type="dxa"/>
            <w:vMerge w:val="restart"/>
            <w:tcBorders>
              <w:top w:val="single" w:sz="12" w:space="0" w:color="000080"/>
              <w:left w:val="single" w:sz="12" w:space="0" w:color="000080"/>
              <w:bottom w:val="single" w:sz="12" w:space="0" w:color="000080"/>
            </w:tcBorders>
            <w:shd w:val="clear" w:color="auto" w:fill="auto"/>
            <w:vAlign w:val="center"/>
          </w:tcPr>
          <w:p w14:paraId="1B224094" w14:textId="77777777" w:rsidR="007C79A3" w:rsidRPr="006506F4" w:rsidRDefault="007C79A3" w:rsidP="007C79A3">
            <w:pPr>
              <w:pStyle w:val="WW-"/>
              <w:rPr>
                <w:rFonts w:ascii="Times New Roman" w:hAnsi="Times New Roman" w:cs="Times New Roman"/>
                <w:sz w:val="24"/>
                <w:szCs w:val="24"/>
              </w:rPr>
            </w:pPr>
            <w:r w:rsidRPr="006506F4">
              <w:rPr>
                <w:rFonts w:ascii="Times New Roman" w:hAnsi="Times New Roman" w:cs="Times New Roman"/>
                <w:sz w:val="24"/>
                <w:szCs w:val="24"/>
              </w:rPr>
              <w:t>Доводчик:</w:t>
            </w:r>
          </w:p>
        </w:tc>
        <w:tc>
          <w:tcPr>
            <w:tcW w:w="5718" w:type="dxa"/>
            <w:tcBorders>
              <w:top w:val="single" w:sz="12" w:space="0" w:color="000080"/>
              <w:left w:val="single" w:sz="12" w:space="0" w:color="000080"/>
              <w:bottom w:val="single" w:sz="4" w:space="0" w:color="000080"/>
            </w:tcBorders>
            <w:shd w:val="clear" w:color="auto" w:fill="auto"/>
          </w:tcPr>
          <w:p w14:paraId="0C141B1A" w14:textId="77777777" w:rsidR="007C79A3" w:rsidRPr="006506F4" w:rsidRDefault="007C79A3" w:rsidP="007C79A3">
            <w:pPr>
              <w:pStyle w:val="WW-"/>
              <w:rPr>
                <w:rFonts w:ascii="Times New Roman" w:hAnsi="Times New Roman" w:cs="Times New Roman"/>
                <w:sz w:val="24"/>
                <w:szCs w:val="24"/>
              </w:rPr>
            </w:pPr>
            <w:proofErr w:type="gramStart"/>
            <w:r w:rsidRPr="006506F4">
              <w:rPr>
                <w:rFonts w:ascii="Times New Roman" w:hAnsi="Times New Roman" w:cs="Times New Roman"/>
                <w:sz w:val="24"/>
                <w:szCs w:val="24"/>
              </w:rPr>
              <w:t>Проверка  прочности</w:t>
            </w:r>
            <w:proofErr w:type="gramEnd"/>
            <w:r w:rsidRPr="006506F4">
              <w:rPr>
                <w:rFonts w:ascii="Times New Roman" w:hAnsi="Times New Roman" w:cs="Times New Roman"/>
                <w:sz w:val="24"/>
                <w:szCs w:val="24"/>
              </w:rPr>
              <w:t xml:space="preserve"> крепления корпуса;</w:t>
            </w:r>
          </w:p>
        </w:tc>
        <w:tc>
          <w:tcPr>
            <w:tcW w:w="1928" w:type="dxa"/>
            <w:vMerge w:val="restart"/>
            <w:tcBorders>
              <w:top w:val="single" w:sz="12" w:space="0" w:color="000080"/>
              <w:left w:val="single" w:sz="12" w:space="0" w:color="000080"/>
              <w:bottom w:val="single" w:sz="4" w:space="0" w:color="000080"/>
              <w:right w:val="single" w:sz="12" w:space="0" w:color="000080"/>
            </w:tcBorders>
            <w:shd w:val="clear" w:color="auto" w:fill="auto"/>
            <w:vAlign w:val="center"/>
          </w:tcPr>
          <w:p w14:paraId="7A607ACD" w14:textId="77777777" w:rsidR="007C79A3" w:rsidRPr="006506F4" w:rsidRDefault="00985F2F" w:rsidP="007C79A3">
            <w:pPr>
              <w:pStyle w:val="WW-"/>
              <w:jc w:val="center"/>
              <w:rPr>
                <w:rFonts w:ascii="Times New Roman" w:hAnsi="Times New Roman" w:cs="Times New Roman"/>
                <w:sz w:val="24"/>
                <w:szCs w:val="24"/>
              </w:rPr>
            </w:pPr>
            <w:r w:rsidRPr="006506F4">
              <w:rPr>
                <w:rFonts w:ascii="Times New Roman" w:hAnsi="Times New Roman" w:cs="Times New Roman"/>
                <w:sz w:val="24"/>
                <w:szCs w:val="24"/>
              </w:rPr>
              <w:t>Ежемесячно</w:t>
            </w:r>
          </w:p>
        </w:tc>
      </w:tr>
      <w:tr w:rsidR="007C79A3" w:rsidRPr="006506F4" w14:paraId="5D97BE7F" w14:textId="77777777" w:rsidTr="007C79A3">
        <w:trPr>
          <w:cantSplit/>
          <w:trHeight w:val="23"/>
        </w:trPr>
        <w:tc>
          <w:tcPr>
            <w:tcW w:w="216" w:type="dxa"/>
            <w:shd w:val="clear" w:color="auto" w:fill="auto"/>
          </w:tcPr>
          <w:p w14:paraId="4AA39DC4" w14:textId="77777777" w:rsidR="007C79A3" w:rsidRPr="006506F4" w:rsidRDefault="007C79A3" w:rsidP="007C79A3">
            <w:pPr>
              <w:snapToGrid w:val="0"/>
              <w:rPr>
                <w:rFonts w:ascii="Times New Roman" w:hAnsi="Times New Roman"/>
                <w:sz w:val="24"/>
                <w:szCs w:val="24"/>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01E8560D" w14:textId="77777777" w:rsidR="007C79A3" w:rsidRPr="006506F4" w:rsidRDefault="007C79A3" w:rsidP="007C79A3">
            <w:pPr>
              <w:pStyle w:val="WW-"/>
              <w:snapToGrid w:val="0"/>
              <w:jc w:val="center"/>
              <w:rPr>
                <w:rFonts w:ascii="Times New Roman" w:hAnsi="Times New Roman" w:cs="Times New Roman"/>
                <w:sz w:val="24"/>
                <w:szCs w:val="24"/>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4939EF23" w14:textId="77777777" w:rsidR="007C79A3" w:rsidRPr="006506F4" w:rsidRDefault="007C79A3" w:rsidP="007C79A3">
            <w:pPr>
              <w:pStyle w:val="WW-"/>
              <w:snapToGrid w:val="0"/>
              <w:rPr>
                <w:rFonts w:ascii="Times New Roman" w:hAnsi="Times New Roman" w:cs="Times New Roman"/>
                <w:sz w:val="24"/>
                <w:szCs w:val="24"/>
              </w:rPr>
            </w:pPr>
          </w:p>
        </w:tc>
        <w:tc>
          <w:tcPr>
            <w:tcW w:w="5718" w:type="dxa"/>
            <w:tcBorders>
              <w:top w:val="single" w:sz="4" w:space="0" w:color="000080"/>
              <w:left w:val="single" w:sz="12" w:space="0" w:color="000080"/>
              <w:bottom w:val="single" w:sz="4" w:space="0" w:color="000080"/>
            </w:tcBorders>
            <w:shd w:val="clear" w:color="auto" w:fill="auto"/>
          </w:tcPr>
          <w:p w14:paraId="4E97F752" w14:textId="77777777" w:rsidR="007C79A3" w:rsidRPr="006506F4" w:rsidRDefault="007C79A3" w:rsidP="007C79A3">
            <w:pPr>
              <w:pStyle w:val="WW-"/>
              <w:rPr>
                <w:rFonts w:ascii="Times New Roman" w:hAnsi="Times New Roman" w:cs="Times New Roman"/>
                <w:sz w:val="24"/>
                <w:szCs w:val="24"/>
              </w:rPr>
            </w:pPr>
            <w:r w:rsidRPr="006506F4">
              <w:rPr>
                <w:rFonts w:ascii="Times New Roman" w:hAnsi="Times New Roman" w:cs="Times New Roman"/>
                <w:sz w:val="24"/>
                <w:szCs w:val="24"/>
              </w:rPr>
              <w:t>Проверка состояния лапок, прочность их крепления в местах соединения;</w:t>
            </w:r>
          </w:p>
        </w:tc>
        <w:tc>
          <w:tcPr>
            <w:tcW w:w="1928" w:type="dxa"/>
            <w:vMerge/>
            <w:tcBorders>
              <w:top w:val="single" w:sz="4" w:space="0" w:color="000080"/>
              <w:left w:val="single" w:sz="12" w:space="0" w:color="000080"/>
              <w:bottom w:val="single" w:sz="4" w:space="0" w:color="000080"/>
              <w:right w:val="single" w:sz="12" w:space="0" w:color="000080"/>
            </w:tcBorders>
            <w:shd w:val="clear" w:color="auto" w:fill="auto"/>
            <w:vAlign w:val="center"/>
          </w:tcPr>
          <w:p w14:paraId="36F7DAF5" w14:textId="77777777" w:rsidR="007C79A3" w:rsidRPr="006506F4" w:rsidRDefault="007C79A3" w:rsidP="007C79A3">
            <w:pPr>
              <w:pStyle w:val="WW-"/>
              <w:snapToGrid w:val="0"/>
              <w:jc w:val="center"/>
              <w:rPr>
                <w:rFonts w:ascii="Times New Roman" w:hAnsi="Times New Roman" w:cs="Times New Roman"/>
                <w:sz w:val="24"/>
                <w:szCs w:val="24"/>
              </w:rPr>
            </w:pPr>
          </w:p>
        </w:tc>
      </w:tr>
      <w:tr w:rsidR="007C79A3" w:rsidRPr="006506F4" w14:paraId="7205DA29" w14:textId="77777777" w:rsidTr="007C79A3">
        <w:trPr>
          <w:cantSplit/>
          <w:trHeight w:val="23"/>
        </w:trPr>
        <w:tc>
          <w:tcPr>
            <w:tcW w:w="216" w:type="dxa"/>
            <w:shd w:val="clear" w:color="auto" w:fill="auto"/>
          </w:tcPr>
          <w:p w14:paraId="2173F1A5" w14:textId="77777777" w:rsidR="007C79A3" w:rsidRPr="006506F4" w:rsidRDefault="007C79A3" w:rsidP="007C79A3">
            <w:pPr>
              <w:snapToGrid w:val="0"/>
              <w:rPr>
                <w:rFonts w:ascii="Times New Roman" w:hAnsi="Times New Roman"/>
                <w:sz w:val="24"/>
                <w:szCs w:val="24"/>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780A02CE" w14:textId="77777777" w:rsidR="007C79A3" w:rsidRPr="006506F4" w:rsidRDefault="007C79A3" w:rsidP="007C79A3">
            <w:pPr>
              <w:pStyle w:val="WW-"/>
              <w:snapToGrid w:val="0"/>
              <w:jc w:val="center"/>
              <w:rPr>
                <w:rFonts w:ascii="Times New Roman" w:hAnsi="Times New Roman" w:cs="Times New Roman"/>
                <w:sz w:val="24"/>
                <w:szCs w:val="24"/>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331A9E0F" w14:textId="77777777" w:rsidR="007C79A3" w:rsidRPr="006506F4" w:rsidRDefault="007C79A3" w:rsidP="007C79A3">
            <w:pPr>
              <w:pStyle w:val="WW-"/>
              <w:snapToGrid w:val="0"/>
              <w:rPr>
                <w:rFonts w:ascii="Times New Roman" w:hAnsi="Times New Roman" w:cs="Times New Roman"/>
                <w:sz w:val="24"/>
                <w:szCs w:val="24"/>
              </w:rPr>
            </w:pPr>
          </w:p>
        </w:tc>
        <w:tc>
          <w:tcPr>
            <w:tcW w:w="5718" w:type="dxa"/>
            <w:tcBorders>
              <w:top w:val="single" w:sz="4" w:space="0" w:color="000080"/>
              <w:left w:val="single" w:sz="12" w:space="0" w:color="000080"/>
              <w:bottom w:val="single" w:sz="4" w:space="0" w:color="000080"/>
            </w:tcBorders>
            <w:shd w:val="clear" w:color="auto" w:fill="auto"/>
          </w:tcPr>
          <w:p w14:paraId="1F2E7DCB" w14:textId="77777777" w:rsidR="007C79A3" w:rsidRPr="006506F4" w:rsidRDefault="007C79A3" w:rsidP="007C79A3">
            <w:pPr>
              <w:pStyle w:val="WW-"/>
              <w:rPr>
                <w:rFonts w:ascii="Times New Roman" w:hAnsi="Times New Roman" w:cs="Times New Roman"/>
                <w:sz w:val="24"/>
                <w:szCs w:val="24"/>
              </w:rPr>
            </w:pPr>
            <w:r w:rsidRPr="006506F4">
              <w:rPr>
                <w:rFonts w:ascii="Times New Roman" w:hAnsi="Times New Roman" w:cs="Times New Roman"/>
                <w:sz w:val="24"/>
                <w:szCs w:val="24"/>
              </w:rPr>
              <w:t>Проверка работы доводчика;</w:t>
            </w:r>
          </w:p>
        </w:tc>
        <w:tc>
          <w:tcPr>
            <w:tcW w:w="1928" w:type="dxa"/>
            <w:vMerge/>
            <w:tcBorders>
              <w:top w:val="single" w:sz="4" w:space="0" w:color="000080"/>
              <w:left w:val="single" w:sz="12" w:space="0" w:color="000080"/>
              <w:bottom w:val="single" w:sz="4" w:space="0" w:color="000080"/>
              <w:right w:val="single" w:sz="12" w:space="0" w:color="000080"/>
            </w:tcBorders>
            <w:shd w:val="clear" w:color="auto" w:fill="auto"/>
            <w:vAlign w:val="center"/>
          </w:tcPr>
          <w:p w14:paraId="559C8E24" w14:textId="77777777" w:rsidR="007C79A3" w:rsidRPr="006506F4" w:rsidRDefault="007C79A3" w:rsidP="007C79A3">
            <w:pPr>
              <w:pStyle w:val="WW-"/>
              <w:snapToGrid w:val="0"/>
              <w:jc w:val="center"/>
              <w:rPr>
                <w:rFonts w:ascii="Times New Roman" w:hAnsi="Times New Roman" w:cs="Times New Roman"/>
                <w:sz w:val="24"/>
                <w:szCs w:val="24"/>
              </w:rPr>
            </w:pPr>
          </w:p>
        </w:tc>
      </w:tr>
      <w:tr w:rsidR="007C79A3" w:rsidRPr="006506F4" w14:paraId="15274E02" w14:textId="77777777" w:rsidTr="007C79A3">
        <w:trPr>
          <w:cantSplit/>
          <w:trHeight w:val="23"/>
        </w:trPr>
        <w:tc>
          <w:tcPr>
            <w:tcW w:w="216" w:type="dxa"/>
            <w:shd w:val="clear" w:color="auto" w:fill="auto"/>
          </w:tcPr>
          <w:p w14:paraId="658F43FD" w14:textId="77777777" w:rsidR="007C79A3" w:rsidRPr="006506F4" w:rsidRDefault="007C79A3" w:rsidP="007C79A3">
            <w:pPr>
              <w:snapToGrid w:val="0"/>
              <w:rPr>
                <w:rFonts w:ascii="Times New Roman" w:hAnsi="Times New Roman"/>
                <w:sz w:val="24"/>
                <w:szCs w:val="24"/>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44302CBB" w14:textId="77777777" w:rsidR="007C79A3" w:rsidRPr="006506F4" w:rsidRDefault="007C79A3" w:rsidP="007C79A3">
            <w:pPr>
              <w:pStyle w:val="WW-"/>
              <w:snapToGrid w:val="0"/>
              <w:jc w:val="center"/>
              <w:rPr>
                <w:rFonts w:ascii="Times New Roman" w:hAnsi="Times New Roman" w:cs="Times New Roman"/>
                <w:sz w:val="24"/>
                <w:szCs w:val="24"/>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0730EA63" w14:textId="77777777" w:rsidR="007C79A3" w:rsidRPr="006506F4" w:rsidRDefault="007C79A3" w:rsidP="007C79A3">
            <w:pPr>
              <w:pStyle w:val="WW-"/>
              <w:snapToGrid w:val="0"/>
              <w:rPr>
                <w:rFonts w:ascii="Times New Roman" w:hAnsi="Times New Roman" w:cs="Times New Roman"/>
                <w:sz w:val="24"/>
                <w:szCs w:val="24"/>
              </w:rPr>
            </w:pPr>
          </w:p>
        </w:tc>
        <w:tc>
          <w:tcPr>
            <w:tcW w:w="5718" w:type="dxa"/>
            <w:tcBorders>
              <w:top w:val="single" w:sz="4" w:space="0" w:color="000080"/>
              <w:left w:val="single" w:sz="12" w:space="0" w:color="000080"/>
              <w:bottom w:val="single" w:sz="12" w:space="0" w:color="000080"/>
            </w:tcBorders>
            <w:shd w:val="clear" w:color="auto" w:fill="auto"/>
          </w:tcPr>
          <w:p w14:paraId="7A9C9361" w14:textId="77777777" w:rsidR="007C79A3" w:rsidRPr="006506F4" w:rsidRDefault="007C79A3" w:rsidP="007C79A3">
            <w:pPr>
              <w:pStyle w:val="WW-"/>
              <w:rPr>
                <w:rFonts w:ascii="Times New Roman" w:hAnsi="Times New Roman" w:cs="Times New Roman"/>
                <w:sz w:val="24"/>
                <w:szCs w:val="24"/>
              </w:rPr>
            </w:pPr>
            <w:r w:rsidRPr="006506F4">
              <w:rPr>
                <w:rFonts w:ascii="Times New Roman" w:hAnsi="Times New Roman" w:cs="Times New Roman"/>
                <w:sz w:val="24"/>
                <w:szCs w:val="24"/>
              </w:rPr>
              <w:t>При необходимости подтяжка креплений, проведение регулировочных работ или замена неисправного оборудования.</w:t>
            </w:r>
          </w:p>
        </w:tc>
        <w:tc>
          <w:tcPr>
            <w:tcW w:w="1928" w:type="dxa"/>
            <w:vMerge/>
            <w:tcBorders>
              <w:top w:val="single" w:sz="4" w:space="0" w:color="000080"/>
              <w:left w:val="single" w:sz="12" w:space="0" w:color="000080"/>
              <w:bottom w:val="single" w:sz="12" w:space="0" w:color="000080"/>
              <w:right w:val="single" w:sz="12" w:space="0" w:color="000080"/>
            </w:tcBorders>
            <w:shd w:val="clear" w:color="auto" w:fill="auto"/>
            <w:vAlign w:val="center"/>
          </w:tcPr>
          <w:p w14:paraId="63CEF203" w14:textId="77777777" w:rsidR="007C79A3" w:rsidRPr="006506F4" w:rsidRDefault="007C79A3" w:rsidP="007C79A3">
            <w:pPr>
              <w:pStyle w:val="WW-"/>
              <w:snapToGrid w:val="0"/>
              <w:jc w:val="center"/>
              <w:rPr>
                <w:rFonts w:ascii="Times New Roman" w:hAnsi="Times New Roman" w:cs="Times New Roman"/>
                <w:sz w:val="24"/>
                <w:szCs w:val="24"/>
              </w:rPr>
            </w:pPr>
          </w:p>
        </w:tc>
      </w:tr>
      <w:tr w:rsidR="007C79A3" w:rsidRPr="006506F4" w14:paraId="5FE5F50F" w14:textId="77777777" w:rsidTr="007C79A3">
        <w:trPr>
          <w:cantSplit/>
          <w:trHeight w:val="23"/>
        </w:trPr>
        <w:tc>
          <w:tcPr>
            <w:tcW w:w="216" w:type="dxa"/>
            <w:shd w:val="clear" w:color="auto" w:fill="auto"/>
          </w:tcPr>
          <w:p w14:paraId="1FE8724D" w14:textId="77777777" w:rsidR="007C79A3" w:rsidRPr="006506F4" w:rsidRDefault="007C79A3" w:rsidP="007C79A3">
            <w:pPr>
              <w:snapToGrid w:val="0"/>
              <w:rPr>
                <w:rFonts w:ascii="Times New Roman" w:hAnsi="Times New Roman"/>
                <w:sz w:val="24"/>
                <w:szCs w:val="24"/>
              </w:rPr>
            </w:pPr>
          </w:p>
        </w:tc>
        <w:tc>
          <w:tcPr>
            <w:tcW w:w="585" w:type="dxa"/>
            <w:vMerge w:val="restart"/>
            <w:tcBorders>
              <w:top w:val="single" w:sz="12" w:space="0" w:color="000080"/>
              <w:left w:val="single" w:sz="12" w:space="0" w:color="000080"/>
              <w:bottom w:val="single" w:sz="12" w:space="0" w:color="000080"/>
            </w:tcBorders>
            <w:shd w:val="clear" w:color="auto" w:fill="auto"/>
            <w:vAlign w:val="center"/>
          </w:tcPr>
          <w:p w14:paraId="3375CA11" w14:textId="77777777" w:rsidR="007C79A3" w:rsidRPr="006506F4" w:rsidRDefault="007C79A3" w:rsidP="007C79A3">
            <w:pPr>
              <w:pStyle w:val="WW-"/>
              <w:jc w:val="center"/>
              <w:rPr>
                <w:rFonts w:ascii="Times New Roman" w:hAnsi="Times New Roman" w:cs="Times New Roman"/>
                <w:sz w:val="24"/>
                <w:szCs w:val="24"/>
              </w:rPr>
            </w:pPr>
            <w:r w:rsidRPr="006506F4">
              <w:rPr>
                <w:rFonts w:ascii="Times New Roman" w:hAnsi="Times New Roman" w:cs="Times New Roman"/>
                <w:sz w:val="24"/>
                <w:szCs w:val="24"/>
              </w:rPr>
              <w:t>5</w:t>
            </w:r>
          </w:p>
        </w:tc>
        <w:tc>
          <w:tcPr>
            <w:tcW w:w="1869" w:type="dxa"/>
            <w:vMerge w:val="restart"/>
            <w:tcBorders>
              <w:top w:val="single" w:sz="12" w:space="0" w:color="000080"/>
              <w:left w:val="single" w:sz="12" w:space="0" w:color="000080"/>
              <w:bottom w:val="single" w:sz="12" w:space="0" w:color="000080"/>
            </w:tcBorders>
            <w:shd w:val="clear" w:color="auto" w:fill="auto"/>
            <w:vAlign w:val="center"/>
          </w:tcPr>
          <w:p w14:paraId="48D5BCB3" w14:textId="77777777" w:rsidR="007C79A3" w:rsidRPr="006506F4" w:rsidRDefault="007C79A3" w:rsidP="007C79A3">
            <w:pPr>
              <w:pStyle w:val="WW-"/>
              <w:rPr>
                <w:rFonts w:ascii="Times New Roman" w:hAnsi="Times New Roman" w:cs="Times New Roman"/>
                <w:sz w:val="24"/>
                <w:szCs w:val="24"/>
              </w:rPr>
            </w:pPr>
            <w:r w:rsidRPr="006506F4">
              <w:rPr>
                <w:rFonts w:ascii="Times New Roman" w:hAnsi="Times New Roman" w:cs="Times New Roman"/>
                <w:sz w:val="24"/>
                <w:szCs w:val="24"/>
              </w:rPr>
              <w:t>Дверь:</w:t>
            </w:r>
          </w:p>
        </w:tc>
        <w:tc>
          <w:tcPr>
            <w:tcW w:w="5718" w:type="dxa"/>
            <w:tcBorders>
              <w:top w:val="single" w:sz="12" w:space="0" w:color="000080"/>
              <w:left w:val="single" w:sz="12" w:space="0" w:color="000080"/>
              <w:bottom w:val="single" w:sz="4" w:space="0" w:color="000080"/>
            </w:tcBorders>
            <w:shd w:val="clear" w:color="auto" w:fill="auto"/>
          </w:tcPr>
          <w:p w14:paraId="4AB506A7" w14:textId="77777777" w:rsidR="007C79A3" w:rsidRPr="006506F4" w:rsidRDefault="007C79A3" w:rsidP="007C79A3">
            <w:pPr>
              <w:pStyle w:val="WW-"/>
              <w:rPr>
                <w:rFonts w:ascii="Times New Roman" w:hAnsi="Times New Roman" w:cs="Times New Roman"/>
                <w:sz w:val="24"/>
                <w:szCs w:val="24"/>
              </w:rPr>
            </w:pPr>
            <w:r w:rsidRPr="006506F4">
              <w:rPr>
                <w:rFonts w:ascii="Times New Roman" w:hAnsi="Times New Roman" w:cs="Times New Roman"/>
                <w:sz w:val="24"/>
                <w:szCs w:val="24"/>
              </w:rPr>
              <w:t>Проверка прилегания двери к дверному коробу и наличия деформаций;</w:t>
            </w:r>
          </w:p>
        </w:tc>
        <w:tc>
          <w:tcPr>
            <w:tcW w:w="1928" w:type="dxa"/>
            <w:vMerge w:val="restart"/>
            <w:tcBorders>
              <w:top w:val="single" w:sz="12" w:space="0" w:color="000080"/>
              <w:left w:val="single" w:sz="12" w:space="0" w:color="000080"/>
              <w:bottom w:val="single" w:sz="4" w:space="0" w:color="000080"/>
              <w:right w:val="single" w:sz="12" w:space="0" w:color="000080"/>
            </w:tcBorders>
            <w:shd w:val="clear" w:color="auto" w:fill="auto"/>
            <w:vAlign w:val="center"/>
          </w:tcPr>
          <w:p w14:paraId="1DCD1687" w14:textId="77777777" w:rsidR="007C79A3" w:rsidRPr="006506F4" w:rsidRDefault="00985F2F" w:rsidP="007C79A3">
            <w:pPr>
              <w:pStyle w:val="WW-"/>
              <w:jc w:val="center"/>
              <w:rPr>
                <w:rFonts w:ascii="Times New Roman" w:hAnsi="Times New Roman" w:cs="Times New Roman"/>
                <w:sz w:val="24"/>
                <w:szCs w:val="24"/>
              </w:rPr>
            </w:pPr>
            <w:r w:rsidRPr="006506F4">
              <w:rPr>
                <w:rFonts w:ascii="Times New Roman" w:hAnsi="Times New Roman" w:cs="Times New Roman"/>
                <w:sz w:val="24"/>
                <w:szCs w:val="24"/>
              </w:rPr>
              <w:t>Ежемесячно</w:t>
            </w:r>
          </w:p>
        </w:tc>
      </w:tr>
      <w:tr w:rsidR="007C79A3" w:rsidRPr="006506F4" w14:paraId="05CCA2B7" w14:textId="77777777" w:rsidTr="007C79A3">
        <w:trPr>
          <w:cantSplit/>
          <w:trHeight w:val="23"/>
        </w:trPr>
        <w:tc>
          <w:tcPr>
            <w:tcW w:w="216" w:type="dxa"/>
            <w:shd w:val="clear" w:color="auto" w:fill="auto"/>
          </w:tcPr>
          <w:p w14:paraId="13F72D40" w14:textId="77777777" w:rsidR="007C79A3" w:rsidRPr="006506F4" w:rsidRDefault="007C79A3" w:rsidP="007C79A3">
            <w:pPr>
              <w:snapToGrid w:val="0"/>
              <w:rPr>
                <w:rFonts w:ascii="Times New Roman" w:hAnsi="Times New Roman"/>
                <w:sz w:val="24"/>
                <w:szCs w:val="24"/>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0C8F99D7" w14:textId="77777777" w:rsidR="007C79A3" w:rsidRPr="006506F4" w:rsidRDefault="007C79A3" w:rsidP="007C79A3">
            <w:pPr>
              <w:pStyle w:val="WW-"/>
              <w:snapToGrid w:val="0"/>
              <w:jc w:val="center"/>
              <w:rPr>
                <w:rFonts w:ascii="Times New Roman" w:hAnsi="Times New Roman" w:cs="Times New Roman"/>
                <w:sz w:val="24"/>
                <w:szCs w:val="24"/>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7C0D794F" w14:textId="77777777" w:rsidR="007C79A3" w:rsidRPr="006506F4" w:rsidRDefault="007C79A3" w:rsidP="007C79A3">
            <w:pPr>
              <w:pStyle w:val="WW-"/>
              <w:snapToGrid w:val="0"/>
              <w:rPr>
                <w:rFonts w:ascii="Times New Roman" w:hAnsi="Times New Roman" w:cs="Times New Roman"/>
                <w:sz w:val="24"/>
                <w:szCs w:val="24"/>
              </w:rPr>
            </w:pPr>
          </w:p>
        </w:tc>
        <w:tc>
          <w:tcPr>
            <w:tcW w:w="5718" w:type="dxa"/>
            <w:tcBorders>
              <w:top w:val="single" w:sz="4" w:space="0" w:color="000080"/>
              <w:left w:val="single" w:sz="12" w:space="0" w:color="000080"/>
              <w:bottom w:val="single" w:sz="4" w:space="0" w:color="000080"/>
            </w:tcBorders>
            <w:shd w:val="clear" w:color="auto" w:fill="auto"/>
          </w:tcPr>
          <w:p w14:paraId="2BF3D259" w14:textId="77777777" w:rsidR="007C79A3" w:rsidRPr="006506F4" w:rsidRDefault="007C79A3" w:rsidP="007C79A3">
            <w:pPr>
              <w:pStyle w:val="WW-"/>
              <w:rPr>
                <w:rFonts w:ascii="Times New Roman" w:hAnsi="Times New Roman" w:cs="Times New Roman"/>
                <w:sz w:val="24"/>
                <w:szCs w:val="24"/>
              </w:rPr>
            </w:pPr>
            <w:r w:rsidRPr="006506F4">
              <w:rPr>
                <w:rFonts w:ascii="Times New Roman" w:hAnsi="Times New Roman" w:cs="Times New Roman"/>
                <w:sz w:val="24"/>
                <w:szCs w:val="24"/>
              </w:rPr>
              <w:t>Проверка состояния петель;</w:t>
            </w:r>
          </w:p>
        </w:tc>
        <w:tc>
          <w:tcPr>
            <w:tcW w:w="1928" w:type="dxa"/>
            <w:vMerge/>
            <w:tcBorders>
              <w:top w:val="single" w:sz="4" w:space="0" w:color="000080"/>
              <w:left w:val="single" w:sz="12" w:space="0" w:color="000080"/>
              <w:bottom w:val="single" w:sz="4" w:space="0" w:color="000080"/>
              <w:right w:val="single" w:sz="12" w:space="0" w:color="000080"/>
            </w:tcBorders>
            <w:shd w:val="clear" w:color="auto" w:fill="auto"/>
            <w:vAlign w:val="center"/>
          </w:tcPr>
          <w:p w14:paraId="43D9638B" w14:textId="77777777" w:rsidR="007C79A3" w:rsidRPr="006506F4" w:rsidRDefault="007C79A3" w:rsidP="007C79A3">
            <w:pPr>
              <w:pStyle w:val="WW-"/>
              <w:snapToGrid w:val="0"/>
              <w:jc w:val="center"/>
              <w:rPr>
                <w:rFonts w:ascii="Times New Roman" w:hAnsi="Times New Roman" w:cs="Times New Roman"/>
                <w:sz w:val="24"/>
                <w:szCs w:val="24"/>
              </w:rPr>
            </w:pPr>
          </w:p>
        </w:tc>
      </w:tr>
      <w:tr w:rsidR="007C79A3" w:rsidRPr="006506F4" w14:paraId="0B433222" w14:textId="77777777" w:rsidTr="007C79A3">
        <w:trPr>
          <w:cantSplit/>
          <w:trHeight w:val="23"/>
        </w:trPr>
        <w:tc>
          <w:tcPr>
            <w:tcW w:w="216" w:type="dxa"/>
            <w:shd w:val="clear" w:color="auto" w:fill="auto"/>
          </w:tcPr>
          <w:p w14:paraId="168B0A71" w14:textId="77777777" w:rsidR="007C79A3" w:rsidRPr="006506F4" w:rsidRDefault="007C79A3" w:rsidP="007C79A3">
            <w:pPr>
              <w:snapToGrid w:val="0"/>
              <w:rPr>
                <w:rFonts w:ascii="Times New Roman" w:hAnsi="Times New Roman"/>
                <w:sz w:val="24"/>
                <w:szCs w:val="24"/>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6F1C6139" w14:textId="77777777" w:rsidR="007C79A3" w:rsidRPr="006506F4" w:rsidRDefault="007C79A3" w:rsidP="007C79A3">
            <w:pPr>
              <w:pStyle w:val="WW-"/>
              <w:snapToGrid w:val="0"/>
              <w:jc w:val="center"/>
              <w:rPr>
                <w:rFonts w:ascii="Times New Roman" w:hAnsi="Times New Roman" w:cs="Times New Roman"/>
                <w:sz w:val="24"/>
                <w:szCs w:val="24"/>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2ECAAF2F" w14:textId="77777777" w:rsidR="007C79A3" w:rsidRPr="006506F4" w:rsidRDefault="007C79A3" w:rsidP="007C79A3">
            <w:pPr>
              <w:pStyle w:val="WW-"/>
              <w:snapToGrid w:val="0"/>
              <w:rPr>
                <w:rFonts w:ascii="Times New Roman" w:hAnsi="Times New Roman" w:cs="Times New Roman"/>
                <w:sz w:val="24"/>
                <w:szCs w:val="24"/>
              </w:rPr>
            </w:pPr>
          </w:p>
        </w:tc>
        <w:tc>
          <w:tcPr>
            <w:tcW w:w="5718" w:type="dxa"/>
            <w:tcBorders>
              <w:top w:val="single" w:sz="4" w:space="0" w:color="000080"/>
              <w:left w:val="single" w:sz="12" w:space="0" w:color="000080"/>
              <w:bottom w:val="single" w:sz="4" w:space="0" w:color="000080"/>
            </w:tcBorders>
            <w:shd w:val="clear" w:color="auto" w:fill="auto"/>
          </w:tcPr>
          <w:p w14:paraId="30AF7212" w14:textId="77777777" w:rsidR="007C79A3" w:rsidRPr="006506F4" w:rsidRDefault="007C79A3" w:rsidP="007C79A3">
            <w:pPr>
              <w:pStyle w:val="WW-"/>
              <w:rPr>
                <w:rFonts w:ascii="Times New Roman" w:hAnsi="Times New Roman" w:cs="Times New Roman"/>
                <w:sz w:val="24"/>
                <w:szCs w:val="24"/>
              </w:rPr>
            </w:pPr>
            <w:r w:rsidRPr="006506F4">
              <w:rPr>
                <w:rFonts w:ascii="Times New Roman" w:hAnsi="Times New Roman" w:cs="Times New Roman"/>
                <w:sz w:val="24"/>
                <w:szCs w:val="24"/>
              </w:rPr>
              <w:t>Проверка прочности крепления ручки открывания;</w:t>
            </w:r>
          </w:p>
        </w:tc>
        <w:tc>
          <w:tcPr>
            <w:tcW w:w="1928" w:type="dxa"/>
            <w:vMerge/>
            <w:tcBorders>
              <w:top w:val="single" w:sz="4" w:space="0" w:color="000080"/>
              <w:left w:val="single" w:sz="12" w:space="0" w:color="000080"/>
              <w:bottom w:val="single" w:sz="4" w:space="0" w:color="000080"/>
              <w:right w:val="single" w:sz="12" w:space="0" w:color="000080"/>
            </w:tcBorders>
            <w:shd w:val="clear" w:color="auto" w:fill="auto"/>
            <w:vAlign w:val="center"/>
          </w:tcPr>
          <w:p w14:paraId="55B7E7C4" w14:textId="77777777" w:rsidR="007C79A3" w:rsidRPr="006506F4" w:rsidRDefault="007C79A3" w:rsidP="007C79A3">
            <w:pPr>
              <w:pStyle w:val="WW-"/>
              <w:snapToGrid w:val="0"/>
              <w:jc w:val="center"/>
              <w:rPr>
                <w:rFonts w:ascii="Times New Roman" w:hAnsi="Times New Roman" w:cs="Times New Roman"/>
                <w:sz w:val="24"/>
                <w:szCs w:val="24"/>
              </w:rPr>
            </w:pPr>
          </w:p>
        </w:tc>
      </w:tr>
      <w:tr w:rsidR="007C79A3" w:rsidRPr="006506F4" w14:paraId="339E9A5C" w14:textId="77777777" w:rsidTr="007C79A3">
        <w:trPr>
          <w:cantSplit/>
          <w:trHeight w:val="23"/>
        </w:trPr>
        <w:tc>
          <w:tcPr>
            <w:tcW w:w="216" w:type="dxa"/>
            <w:shd w:val="clear" w:color="auto" w:fill="auto"/>
          </w:tcPr>
          <w:p w14:paraId="2BE6F35B" w14:textId="77777777" w:rsidR="007C79A3" w:rsidRPr="006506F4" w:rsidRDefault="007C79A3" w:rsidP="007C79A3">
            <w:pPr>
              <w:snapToGrid w:val="0"/>
              <w:rPr>
                <w:rFonts w:ascii="Times New Roman" w:hAnsi="Times New Roman"/>
                <w:sz w:val="24"/>
                <w:szCs w:val="24"/>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5612BBF4" w14:textId="77777777" w:rsidR="007C79A3" w:rsidRPr="006506F4" w:rsidRDefault="007C79A3" w:rsidP="007C79A3">
            <w:pPr>
              <w:pStyle w:val="WW-"/>
              <w:snapToGrid w:val="0"/>
              <w:jc w:val="center"/>
              <w:rPr>
                <w:rFonts w:ascii="Times New Roman" w:hAnsi="Times New Roman" w:cs="Times New Roman"/>
                <w:sz w:val="24"/>
                <w:szCs w:val="24"/>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27C16DF0" w14:textId="77777777" w:rsidR="007C79A3" w:rsidRPr="006506F4" w:rsidRDefault="007C79A3" w:rsidP="007C79A3">
            <w:pPr>
              <w:pStyle w:val="WW-"/>
              <w:snapToGrid w:val="0"/>
              <w:rPr>
                <w:rFonts w:ascii="Times New Roman" w:hAnsi="Times New Roman" w:cs="Times New Roman"/>
                <w:sz w:val="24"/>
                <w:szCs w:val="24"/>
              </w:rPr>
            </w:pPr>
          </w:p>
        </w:tc>
        <w:tc>
          <w:tcPr>
            <w:tcW w:w="5718" w:type="dxa"/>
            <w:tcBorders>
              <w:top w:val="single" w:sz="4" w:space="0" w:color="000080"/>
              <w:left w:val="single" w:sz="12" w:space="0" w:color="000080"/>
              <w:bottom w:val="single" w:sz="4" w:space="0" w:color="000080"/>
            </w:tcBorders>
            <w:shd w:val="clear" w:color="auto" w:fill="auto"/>
          </w:tcPr>
          <w:p w14:paraId="42A3520D" w14:textId="77777777" w:rsidR="007C79A3" w:rsidRPr="006506F4" w:rsidRDefault="007C79A3" w:rsidP="007C79A3">
            <w:pPr>
              <w:pStyle w:val="WW-"/>
              <w:rPr>
                <w:rFonts w:ascii="Times New Roman" w:hAnsi="Times New Roman" w:cs="Times New Roman"/>
                <w:sz w:val="24"/>
                <w:szCs w:val="24"/>
              </w:rPr>
            </w:pPr>
            <w:r w:rsidRPr="006506F4">
              <w:rPr>
                <w:rFonts w:ascii="Times New Roman" w:hAnsi="Times New Roman" w:cs="Times New Roman"/>
                <w:sz w:val="24"/>
                <w:szCs w:val="24"/>
              </w:rPr>
              <w:t xml:space="preserve">Проверка </w:t>
            </w:r>
            <w:proofErr w:type="gramStart"/>
            <w:r w:rsidRPr="006506F4">
              <w:rPr>
                <w:rFonts w:ascii="Times New Roman" w:hAnsi="Times New Roman" w:cs="Times New Roman"/>
                <w:sz w:val="24"/>
                <w:szCs w:val="24"/>
              </w:rPr>
              <w:t xml:space="preserve">наличия  </w:t>
            </w:r>
            <w:proofErr w:type="spellStart"/>
            <w:r w:rsidRPr="006506F4">
              <w:rPr>
                <w:rFonts w:ascii="Times New Roman" w:hAnsi="Times New Roman" w:cs="Times New Roman"/>
                <w:sz w:val="24"/>
                <w:szCs w:val="24"/>
              </w:rPr>
              <w:t>шильды</w:t>
            </w:r>
            <w:proofErr w:type="spellEnd"/>
            <w:proofErr w:type="gramEnd"/>
            <w:r w:rsidRPr="006506F4">
              <w:rPr>
                <w:rFonts w:ascii="Times New Roman" w:hAnsi="Times New Roman" w:cs="Times New Roman"/>
                <w:sz w:val="24"/>
                <w:szCs w:val="24"/>
              </w:rPr>
              <w:t>;</w:t>
            </w:r>
          </w:p>
        </w:tc>
        <w:tc>
          <w:tcPr>
            <w:tcW w:w="1928" w:type="dxa"/>
            <w:vMerge/>
            <w:tcBorders>
              <w:top w:val="single" w:sz="4" w:space="0" w:color="000080"/>
              <w:left w:val="single" w:sz="12" w:space="0" w:color="000080"/>
              <w:bottom w:val="single" w:sz="4" w:space="0" w:color="000080"/>
              <w:right w:val="single" w:sz="12" w:space="0" w:color="000080"/>
            </w:tcBorders>
            <w:shd w:val="clear" w:color="auto" w:fill="auto"/>
            <w:vAlign w:val="center"/>
          </w:tcPr>
          <w:p w14:paraId="0E8F899A" w14:textId="77777777" w:rsidR="007C79A3" w:rsidRPr="006506F4" w:rsidRDefault="007C79A3" w:rsidP="007C79A3">
            <w:pPr>
              <w:pStyle w:val="WW-"/>
              <w:snapToGrid w:val="0"/>
              <w:jc w:val="center"/>
              <w:rPr>
                <w:rFonts w:ascii="Times New Roman" w:hAnsi="Times New Roman" w:cs="Times New Roman"/>
                <w:sz w:val="24"/>
                <w:szCs w:val="24"/>
              </w:rPr>
            </w:pPr>
          </w:p>
        </w:tc>
      </w:tr>
      <w:tr w:rsidR="007C79A3" w:rsidRPr="006506F4" w14:paraId="79961B85" w14:textId="77777777" w:rsidTr="007C79A3">
        <w:trPr>
          <w:cantSplit/>
          <w:trHeight w:val="23"/>
        </w:trPr>
        <w:tc>
          <w:tcPr>
            <w:tcW w:w="216" w:type="dxa"/>
            <w:shd w:val="clear" w:color="auto" w:fill="auto"/>
          </w:tcPr>
          <w:p w14:paraId="669484D9" w14:textId="77777777" w:rsidR="007C79A3" w:rsidRPr="006506F4" w:rsidRDefault="007C79A3" w:rsidP="007C79A3">
            <w:pPr>
              <w:snapToGrid w:val="0"/>
              <w:rPr>
                <w:rFonts w:ascii="Times New Roman" w:hAnsi="Times New Roman"/>
                <w:sz w:val="24"/>
                <w:szCs w:val="24"/>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6AB97955" w14:textId="77777777" w:rsidR="007C79A3" w:rsidRPr="006506F4" w:rsidRDefault="007C79A3" w:rsidP="007C79A3">
            <w:pPr>
              <w:pStyle w:val="WW-"/>
              <w:snapToGrid w:val="0"/>
              <w:jc w:val="center"/>
              <w:rPr>
                <w:rFonts w:ascii="Times New Roman" w:hAnsi="Times New Roman" w:cs="Times New Roman"/>
                <w:sz w:val="24"/>
                <w:szCs w:val="24"/>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68709F6C" w14:textId="77777777" w:rsidR="007C79A3" w:rsidRPr="006506F4" w:rsidRDefault="007C79A3" w:rsidP="007C79A3">
            <w:pPr>
              <w:pStyle w:val="WW-"/>
              <w:snapToGrid w:val="0"/>
              <w:rPr>
                <w:rFonts w:ascii="Times New Roman" w:hAnsi="Times New Roman" w:cs="Times New Roman"/>
                <w:sz w:val="24"/>
                <w:szCs w:val="24"/>
              </w:rPr>
            </w:pPr>
          </w:p>
        </w:tc>
        <w:tc>
          <w:tcPr>
            <w:tcW w:w="5718" w:type="dxa"/>
            <w:tcBorders>
              <w:top w:val="single" w:sz="4" w:space="0" w:color="000080"/>
              <w:left w:val="single" w:sz="12" w:space="0" w:color="000080"/>
              <w:bottom w:val="single" w:sz="4" w:space="0" w:color="000080"/>
            </w:tcBorders>
            <w:shd w:val="clear" w:color="auto" w:fill="auto"/>
          </w:tcPr>
          <w:p w14:paraId="43A0E181" w14:textId="77777777" w:rsidR="007C79A3" w:rsidRPr="006506F4" w:rsidRDefault="007C79A3" w:rsidP="007C79A3">
            <w:pPr>
              <w:pStyle w:val="WW-"/>
              <w:rPr>
                <w:rFonts w:ascii="Times New Roman" w:hAnsi="Times New Roman" w:cs="Times New Roman"/>
                <w:sz w:val="24"/>
                <w:szCs w:val="24"/>
              </w:rPr>
            </w:pPr>
            <w:r w:rsidRPr="006506F4">
              <w:rPr>
                <w:rFonts w:ascii="Times New Roman" w:hAnsi="Times New Roman" w:cs="Times New Roman"/>
                <w:sz w:val="24"/>
                <w:szCs w:val="24"/>
              </w:rPr>
              <w:t xml:space="preserve">При необходимости рихтовка деформированных </w:t>
            </w:r>
            <w:proofErr w:type="gramStart"/>
            <w:r w:rsidRPr="006506F4">
              <w:rPr>
                <w:rFonts w:ascii="Times New Roman" w:hAnsi="Times New Roman" w:cs="Times New Roman"/>
                <w:sz w:val="24"/>
                <w:szCs w:val="24"/>
              </w:rPr>
              <w:t>мест,  регулировка</w:t>
            </w:r>
            <w:proofErr w:type="gramEnd"/>
            <w:r w:rsidRPr="006506F4">
              <w:rPr>
                <w:rFonts w:ascii="Times New Roman" w:hAnsi="Times New Roman" w:cs="Times New Roman"/>
                <w:sz w:val="24"/>
                <w:szCs w:val="24"/>
              </w:rPr>
              <w:t xml:space="preserve"> электромагнитного замка, смазка петель, подтяжка креплений, установка </w:t>
            </w:r>
            <w:proofErr w:type="spellStart"/>
            <w:r w:rsidRPr="006506F4">
              <w:rPr>
                <w:rFonts w:ascii="Times New Roman" w:hAnsi="Times New Roman" w:cs="Times New Roman"/>
                <w:sz w:val="24"/>
                <w:szCs w:val="24"/>
              </w:rPr>
              <w:t>шильды</w:t>
            </w:r>
            <w:proofErr w:type="spellEnd"/>
            <w:r w:rsidRPr="006506F4">
              <w:rPr>
                <w:rFonts w:ascii="Times New Roman" w:hAnsi="Times New Roman" w:cs="Times New Roman"/>
                <w:sz w:val="24"/>
                <w:szCs w:val="24"/>
              </w:rPr>
              <w:t>;</w:t>
            </w:r>
          </w:p>
        </w:tc>
        <w:tc>
          <w:tcPr>
            <w:tcW w:w="1928" w:type="dxa"/>
            <w:vMerge/>
            <w:tcBorders>
              <w:top w:val="single" w:sz="4" w:space="0" w:color="000080"/>
              <w:left w:val="single" w:sz="12" w:space="0" w:color="000080"/>
              <w:bottom w:val="single" w:sz="4" w:space="0" w:color="000080"/>
              <w:right w:val="single" w:sz="12" w:space="0" w:color="000080"/>
            </w:tcBorders>
            <w:shd w:val="clear" w:color="auto" w:fill="auto"/>
            <w:vAlign w:val="center"/>
          </w:tcPr>
          <w:p w14:paraId="0DF7E197" w14:textId="77777777" w:rsidR="007C79A3" w:rsidRPr="006506F4" w:rsidRDefault="007C79A3" w:rsidP="007C79A3">
            <w:pPr>
              <w:pStyle w:val="WW-"/>
              <w:snapToGrid w:val="0"/>
              <w:jc w:val="center"/>
              <w:rPr>
                <w:rFonts w:ascii="Times New Roman" w:hAnsi="Times New Roman" w:cs="Times New Roman"/>
                <w:sz w:val="24"/>
                <w:szCs w:val="24"/>
              </w:rPr>
            </w:pPr>
          </w:p>
        </w:tc>
      </w:tr>
      <w:tr w:rsidR="007C79A3" w:rsidRPr="006506F4" w14:paraId="49828192" w14:textId="77777777" w:rsidTr="007C79A3">
        <w:trPr>
          <w:cantSplit/>
          <w:trHeight w:val="493"/>
        </w:trPr>
        <w:tc>
          <w:tcPr>
            <w:tcW w:w="216" w:type="dxa"/>
            <w:shd w:val="clear" w:color="auto" w:fill="auto"/>
          </w:tcPr>
          <w:p w14:paraId="0EAAA9F7" w14:textId="77777777" w:rsidR="007C79A3" w:rsidRPr="006506F4" w:rsidRDefault="007C79A3" w:rsidP="007C79A3">
            <w:pPr>
              <w:snapToGrid w:val="0"/>
              <w:rPr>
                <w:rFonts w:ascii="Times New Roman" w:hAnsi="Times New Roman"/>
                <w:sz w:val="24"/>
                <w:szCs w:val="24"/>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44472AE4" w14:textId="77777777" w:rsidR="007C79A3" w:rsidRPr="006506F4" w:rsidRDefault="007C79A3" w:rsidP="007C79A3">
            <w:pPr>
              <w:pStyle w:val="WW-"/>
              <w:snapToGrid w:val="0"/>
              <w:jc w:val="center"/>
              <w:rPr>
                <w:rFonts w:ascii="Times New Roman" w:hAnsi="Times New Roman" w:cs="Times New Roman"/>
                <w:sz w:val="24"/>
                <w:szCs w:val="24"/>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79455593" w14:textId="77777777" w:rsidR="007C79A3" w:rsidRPr="006506F4" w:rsidRDefault="007C79A3" w:rsidP="007C79A3">
            <w:pPr>
              <w:pStyle w:val="WW-"/>
              <w:snapToGrid w:val="0"/>
              <w:rPr>
                <w:rFonts w:ascii="Times New Roman" w:hAnsi="Times New Roman" w:cs="Times New Roman"/>
                <w:sz w:val="24"/>
                <w:szCs w:val="24"/>
              </w:rPr>
            </w:pPr>
          </w:p>
        </w:tc>
        <w:tc>
          <w:tcPr>
            <w:tcW w:w="5718" w:type="dxa"/>
            <w:tcBorders>
              <w:top w:val="single" w:sz="4" w:space="0" w:color="000080"/>
              <w:left w:val="single" w:sz="12" w:space="0" w:color="000080"/>
              <w:bottom w:val="single" w:sz="12" w:space="0" w:color="000080"/>
            </w:tcBorders>
            <w:shd w:val="clear" w:color="auto" w:fill="auto"/>
            <w:vAlign w:val="center"/>
          </w:tcPr>
          <w:p w14:paraId="73F0E60E" w14:textId="77777777" w:rsidR="007C79A3" w:rsidRPr="006506F4" w:rsidRDefault="007C79A3" w:rsidP="007C79A3">
            <w:pPr>
              <w:pStyle w:val="WW-"/>
              <w:rPr>
                <w:rFonts w:ascii="Times New Roman" w:hAnsi="Times New Roman" w:cs="Times New Roman"/>
                <w:sz w:val="24"/>
                <w:szCs w:val="24"/>
              </w:rPr>
            </w:pPr>
            <w:r w:rsidRPr="006506F4">
              <w:rPr>
                <w:rFonts w:ascii="Times New Roman" w:hAnsi="Times New Roman" w:cs="Times New Roman"/>
                <w:sz w:val="24"/>
                <w:szCs w:val="24"/>
              </w:rPr>
              <w:t>Окраска двери при наличии значительных площадей, пораженных коррозией;</w:t>
            </w:r>
          </w:p>
        </w:tc>
        <w:tc>
          <w:tcPr>
            <w:tcW w:w="1928" w:type="dxa"/>
            <w:tcBorders>
              <w:top w:val="single" w:sz="4" w:space="0" w:color="000080"/>
              <w:left w:val="single" w:sz="12" w:space="0" w:color="000080"/>
              <w:bottom w:val="single" w:sz="12" w:space="0" w:color="000080"/>
              <w:right w:val="single" w:sz="12" w:space="0" w:color="000080"/>
            </w:tcBorders>
            <w:shd w:val="clear" w:color="auto" w:fill="auto"/>
            <w:vAlign w:val="center"/>
          </w:tcPr>
          <w:p w14:paraId="7BB69873" w14:textId="77777777" w:rsidR="007C79A3" w:rsidRPr="006506F4" w:rsidRDefault="007C79A3" w:rsidP="007C79A3">
            <w:pPr>
              <w:pStyle w:val="WW-"/>
              <w:jc w:val="center"/>
              <w:rPr>
                <w:rFonts w:ascii="Times New Roman" w:hAnsi="Times New Roman" w:cs="Times New Roman"/>
                <w:sz w:val="24"/>
                <w:szCs w:val="24"/>
              </w:rPr>
            </w:pPr>
            <w:r w:rsidRPr="006506F4">
              <w:rPr>
                <w:rFonts w:ascii="Times New Roman" w:hAnsi="Times New Roman" w:cs="Times New Roman"/>
                <w:sz w:val="24"/>
                <w:szCs w:val="24"/>
              </w:rPr>
              <w:t>Ежегодно,</w:t>
            </w:r>
          </w:p>
          <w:p w14:paraId="27036D3D" w14:textId="77777777" w:rsidR="007C79A3" w:rsidRPr="006506F4" w:rsidRDefault="007C79A3" w:rsidP="007C79A3">
            <w:pPr>
              <w:pStyle w:val="WW-"/>
              <w:jc w:val="center"/>
              <w:rPr>
                <w:rFonts w:ascii="Times New Roman" w:hAnsi="Times New Roman" w:cs="Times New Roman"/>
                <w:sz w:val="24"/>
                <w:szCs w:val="24"/>
              </w:rPr>
            </w:pPr>
            <w:r w:rsidRPr="006506F4">
              <w:rPr>
                <w:rFonts w:ascii="Times New Roman" w:hAnsi="Times New Roman" w:cs="Times New Roman"/>
                <w:sz w:val="24"/>
                <w:szCs w:val="24"/>
              </w:rPr>
              <w:t>в период с мая по сентябрь</w:t>
            </w:r>
          </w:p>
        </w:tc>
      </w:tr>
      <w:tr w:rsidR="007C79A3" w:rsidRPr="006506F4" w14:paraId="42A1EEDA" w14:textId="77777777" w:rsidTr="007C79A3">
        <w:trPr>
          <w:cantSplit/>
          <w:trHeight w:val="23"/>
        </w:trPr>
        <w:tc>
          <w:tcPr>
            <w:tcW w:w="216" w:type="dxa"/>
            <w:shd w:val="clear" w:color="auto" w:fill="auto"/>
          </w:tcPr>
          <w:p w14:paraId="2EB191A9" w14:textId="77777777" w:rsidR="007C79A3" w:rsidRPr="006506F4" w:rsidRDefault="007C79A3" w:rsidP="007C79A3">
            <w:pPr>
              <w:snapToGrid w:val="0"/>
              <w:rPr>
                <w:rFonts w:ascii="Times New Roman" w:hAnsi="Times New Roman"/>
                <w:sz w:val="24"/>
                <w:szCs w:val="24"/>
              </w:rPr>
            </w:pPr>
          </w:p>
        </w:tc>
        <w:tc>
          <w:tcPr>
            <w:tcW w:w="585" w:type="dxa"/>
            <w:vMerge w:val="restart"/>
            <w:tcBorders>
              <w:top w:val="single" w:sz="12" w:space="0" w:color="000080"/>
              <w:left w:val="single" w:sz="12" w:space="0" w:color="000080"/>
              <w:bottom w:val="single" w:sz="12" w:space="0" w:color="000080"/>
            </w:tcBorders>
            <w:shd w:val="clear" w:color="auto" w:fill="auto"/>
            <w:vAlign w:val="center"/>
          </w:tcPr>
          <w:p w14:paraId="6D2DCF24" w14:textId="77777777" w:rsidR="007C79A3" w:rsidRPr="006506F4" w:rsidRDefault="007C79A3" w:rsidP="007C79A3">
            <w:pPr>
              <w:pStyle w:val="WW-"/>
              <w:jc w:val="center"/>
              <w:rPr>
                <w:rFonts w:ascii="Times New Roman" w:hAnsi="Times New Roman" w:cs="Times New Roman"/>
                <w:sz w:val="24"/>
                <w:szCs w:val="24"/>
              </w:rPr>
            </w:pPr>
            <w:r w:rsidRPr="006506F4">
              <w:rPr>
                <w:rFonts w:ascii="Times New Roman" w:hAnsi="Times New Roman" w:cs="Times New Roman"/>
                <w:sz w:val="24"/>
                <w:szCs w:val="24"/>
              </w:rPr>
              <w:t>7</w:t>
            </w:r>
          </w:p>
        </w:tc>
        <w:tc>
          <w:tcPr>
            <w:tcW w:w="1869" w:type="dxa"/>
            <w:vMerge w:val="restart"/>
            <w:tcBorders>
              <w:top w:val="single" w:sz="12" w:space="0" w:color="000080"/>
              <w:left w:val="single" w:sz="12" w:space="0" w:color="000080"/>
              <w:bottom w:val="single" w:sz="12" w:space="0" w:color="000080"/>
            </w:tcBorders>
            <w:shd w:val="clear" w:color="auto" w:fill="auto"/>
            <w:vAlign w:val="center"/>
          </w:tcPr>
          <w:p w14:paraId="1170949D" w14:textId="77777777" w:rsidR="007C79A3" w:rsidRPr="006506F4" w:rsidRDefault="007C79A3" w:rsidP="007C79A3">
            <w:pPr>
              <w:pStyle w:val="WW-"/>
              <w:rPr>
                <w:rFonts w:ascii="Times New Roman" w:hAnsi="Times New Roman" w:cs="Times New Roman"/>
                <w:sz w:val="24"/>
                <w:szCs w:val="24"/>
              </w:rPr>
            </w:pPr>
            <w:r w:rsidRPr="006506F4">
              <w:rPr>
                <w:rFonts w:ascii="Times New Roman" w:hAnsi="Times New Roman" w:cs="Times New Roman"/>
                <w:sz w:val="24"/>
                <w:szCs w:val="24"/>
              </w:rPr>
              <w:t>Кабельная магистраль:</w:t>
            </w:r>
          </w:p>
        </w:tc>
        <w:tc>
          <w:tcPr>
            <w:tcW w:w="5718" w:type="dxa"/>
            <w:tcBorders>
              <w:top w:val="single" w:sz="12" w:space="0" w:color="000080"/>
              <w:left w:val="single" w:sz="12" w:space="0" w:color="000080"/>
              <w:bottom w:val="single" w:sz="2" w:space="0" w:color="000080"/>
            </w:tcBorders>
            <w:shd w:val="clear" w:color="auto" w:fill="auto"/>
          </w:tcPr>
          <w:p w14:paraId="2701FA51" w14:textId="77777777" w:rsidR="007C79A3" w:rsidRPr="006506F4" w:rsidRDefault="007C79A3" w:rsidP="007C79A3">
            <w:pPr>
              <w:pStyle w:val="WW-"/>
              <w:rPr>
                <w:rFonts w:ascii="Times New Roman" w:hAnsi="Times New Roman" w:cs="Times New Roman"/>
                <w:sz w:val="24"/>
                <w:szCs w:val="24"/>
              </w:rPr>
            </w:pPr>
            <w:r w:rsidRPr="006506F4">
              <w:rPr>
                <w:rFonts w:ascii="Times New Roman" w:hAnsi="Times New Roman" w:cs="Times New Roman"/>
                <w:sz w:val="24"/>
                <w:szCs w:val="24"/>
              </w:rPr>
              <w:t>Проверка коммутационных коробок в электрических щитках и состояния кабельной магистрали;</w:t>
            </w:r>
          </w:p>
        </w:tc>
        <w:tc>
          <w:tcPr>
            <w:tcW w:w="1928" w:type="dxa"/>
            <w:vMerge w:val="restart"/>
            <w:tcBorders>
              <w:top w:val="single" w:sz="12" w:space="0" w:color="000080"/>
              <w:left w:val="single" w:sz="12" w:space="0" w:color="000080"/>
              <w:bottom w:val="single" w:sz="4" w:space="0" w:color="000080"/>
              <w:right w:val="single" w:sz="12" w:space="0" w:color="000080"/>
            </w:tcBorders>
            <w:shd w:val="clear" w:color="auto" w:fill="auto"/>
            <w:vAlign w:val="center"/>
          </w:tcPr>
          <w:p w14:paraId="11ECC082" w14:textId="77777777" w:rsidR="007C79A3" w:rsidRPr="006506F4" w:rsidRDefault="00985F2F" w:rsidP="007C79A3">
            <w:pPr>
              <w:pStyle w:val="WW-"/>
              <w:jc w:val="center"/>
              <w:rPr>
                <w:rFonts w:ascii="Times New Roman" w:hAnsi="Times New Roman" w:cs="Times New Roman"/>
                <w:sz w:val="24"/>
                <w:szCs w:val="24"/>
              </w:rPr>
            </w:pPr>
            <w:r w:rsidRPr="006506F4">
              <w:rPr>
                <w:rFonts w:ascii="Times New Roman" w:hAnsi="Times New Roman" w:cs="Times New Roman"/>
                <w:sz w:val="24"/>
                <w:szCs w:val="24"/>
              </w:rPr>
              <w:t>Ежемесячно</w:t>
            </w:r>
          </w:p>
        </w:tc>
      </w:tr>
      <w:tr w:rsidR="007C79A3" w:rsidRPr="006506F4" w14:paraId="29431822" w14:textId="77777777" w:rsidTr="007C79A3">
        <w:trPr>
          <w:cantSplit/>
          <w:trHeight w:val="23"/>
        </w:trPr>
        <w:tc>
          <w:tcPr>
            <w:tcW w:w="216" w:type="dxa"/>
            <w:shd w:val="clear" w:color="auto" w:fill="auto"/>
          </w:tcPr>
          <w:p w14:paraId="595500CD" w14:textId="77777777" w:rsidR="007C79A3" w:rsidRPr="006506F4" w:rsidRDefault="007C79A3" w:rsidP="007C79A3">
            <w:pPr>
              <w:snapToGrid w:val="0"/>
              <w:rPr>
                <w:rFonts w:ascii="Times New Roman" w:hAnsi="Times New Roman"/>
                <w:sz w:val="24"/>
                <w:szCs w:val="24"/>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2D0CAFFC" w14:textId="77777777" w:rsidR="007C79A3" w:rsidRPr="006506F4" w:rsidRDefault="007C79A3" w:rsidP="007C79A3">
            <w:pPr>
              <w:pStyle w:val="WW-"/>
              <w:snapToGrid w:val="0"/>
              <w:jc w:val="center"/>
              <w:rPr>
                <w:rFonts w:ascii="Times New Roman" w:hAnsi="Times New Roman" w:cs="Times New Roman"/>
                <w:sz w:val="24"/>
                <w:szCs w:val="24"/>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5AC82585" w14:textId="77777777" w:rsidR="007C79A3" w:rsidRPr="006506F4" w:rsidRDefault="007C79A3" w:rsidP="007C79A3">
            <w:pPr>
              <w:pStyle w:val="WW-"/>
              <w:snapToGrid w:val="0"/>
              <w:rPr>
                <w:rFonts w:ascii="Times New Roman" w:hAnsi="Times New Roman" w:cs="Times New Roman"/>
                <w:sz w:val="24"/>
                <w:szCs w:val="24"/>
              </w:rPr>
            </w:pPr>
          </w:p>
        </w:tc>
        <w:tc>
          <w:tcPr>
            <w:tcW w:w="5718" w:type="dxa"/>
            <w:tcBorders>
              <w:top w:val="single" w:sz="2" w:space="0" w:color="000080"/>
              <w:left w:val="single" w:sz="12" w:space="0" w:color="000080"/>
              <w:bottom w:val="single" w:sz="12" w:space="0" w:color="000080"/>
            </w:tcBorders>
            <w:shd w:val="clear" w:color="auto" w:fill="auto"/>
          </w:tcPr>
          <w:p w14:paraId="4B544A63" w14:textId="77777777" w:rsidR="007C79A3" w:rsidRPr="006506F4" w:rsidRDefault="007C79A3" w:rsidP="007C79A3">
            <w:pPr>
              <w:pStyle w:val="WW-"/>
              <w:rPr>
                <w:rFonts w:ascii="Times New Roman" w:hAnsi="Times New Roman" w:cs="Times New Roman"/>
                <w:sz w:val="24"/>
                <w:szCs w:val="24"/>
              </w:rPr>
            </w:pPr>
            <w:r w:rsidRPr="006506F4">
              <w:rPr>
                <w:rFonts w:ascii="Times New Roman" w:hAnsi="Times New Roman" w:cs="Times New Roman"/>
                <w:sz w:val="24"/>
                <w:szCs w:val="24"/>
              </w:rPr>
              <w:t xml:space="preserve">При необходимости подтяжка креплений, проведение регулировочных работ или замена неисправного оборудования и проводки. </w:t>
            </w:r>
          </w:p>
        </w:tc>
        <w:tc>
          <w:tcPr>
            <w:tcW w:w="1928" w:type="dxa"/>
            <w:vMerge/>
            <w:tcBorders>
              <w:top w:val="single" w:sz="4" w:space="0" w:color="000080"/>
              <w:left w:val="single" w:sz="12" w:space="0" w:color="000080"/>
              <w:bottom w:val="single" w:sz="12" w:space="0" w:color="000080"/>
              <w:right w:val="single" w:sz="12" w:space="0" w:color="000080"/>
            </w:tcBorders>
            <w:shd w:val="clear" w:color="auto" w:fill="auto"/>
            <w:vAlign w:val="center"/>
          </w:tcPr>
          <w:p w14:paraId="7BB6A774" w14:textId="77777777" w:rsidR="007C79A3" w:rsidRPr="006506F4" w:rsidRDefault="007C79A3" w:rsidP="007C79A3">
            <w:pPr>
              <w:pStyle w:val="WW-"/>
              <w:snapToGrid w:val="0"/>
              <w:jc w:val="center"/>
              <w:rPr>
                <w:rFonts w:ascii="Times New Roman" w:hAnsi="Times New Roman" w:cs="Times New Roman"/>
                <w:sz w:val="24"/>
                <w:szCs w:val="24"/>
              </w:rPr>
            </w:pPr>
          </w:p>
        </w:tc>
      </w:tr>
    </w:tbl>
    <w:p w14:paraId="57072CCC" w14:textId="77777777" w:rsidR="00A33E80" w:rsidRPr="006506F4" w:rsidRDefault="00A33E80" w:rsidP="00A33E80">
      <w:pPr>
        <w:spacing w:after="0" w:line="240" w:lineRule="auto"/>
        <w:ind w:firstLine="720"/>
        <w:jc w:val="both"/>
        <w:rPr>
          <w:rFonts w:ascii="Times New Roman" w:eastAsia="Times New Roman" w:hAnsi="Times New Roman"/>
          <w:snapToGrid w:val="0"/>
          <w:color w:val="000000"/>
          <w:sz w:val="24"/>
          <w:szCs w:val="24"/>
          <w:lang w:eastAsia="ru-RU"/>
        </w:rPr>
      </w:pPr>
    </w:p>
    <w:tbl>
      <w:tblPr>
        <w:tblW w:w="9639" w:type="dxa"/>
        <w:tblLayout w:type="fixed"/>
        <w:tblCellMar>
          <w:left w:w="40" w:type="dxa"/>
          <w:right w:w="40" w:type="dxa"/>
        </w:tblCellMar>
        <w:tblLook w:val="04A0" w:firstRow="1" w:lastRow="0" w:firstColumn="1" w:lastColumn="0" w:noHBand="0" w:noVBand="1"/>
      </w:tblPr>
      <w:tblGrid>
        <w:gridCol w:w="4678"/>
        <w:gridCol w:w="4961"/>
      </w:tblGrid>
      <w:tr w:rsidR="00B04DB8" w:rsidRPr="006506F4" w14:paraId="55958BDF" w14:textId="77777777" w:rsidTr="00C10AFC">
        <w:trPr>
          <w:trHeight w:val="2855"/>
        </w:trPr>
        <w:tc>
          <w:tcPr>
            <w:tcW w:w="4678" w:type="dxa"/>
            <w:shd w:val="clear" w:color="auto" w:fill="auto"/>
          </w:tcPr>
          <w:p w14:paraId="494E8026" w14:textId="77777777" w:rsidR="00B04DB8" w:rsidRPr="006506F4" w:rsidRDefault="00B04DB8" w:rsidP="00C10AFC">
            <w:pPr>
              <w:widowControl w:val="0"/>
              <w:autoSpaceDE w:val="0"/>
              <w:autoSpaceDN w:val="0"/>
              <w:adjustRightInd w:val="0"/>
              <w:spacing w:after="0" w:line="240" w:lineRule="auto"/>
              <w:rPr>
                <w:rFonts w:ascii="Times New Roman" w:eastAsia="Times New Roman" w:hAnsi="Times New Roman"/>
                <w:b/>
                <w:sz w:val="24"/>
                <w:szCs w:val="24"/>
                <w:lang w:eastAsia="ru-RU"/>
              </w:rPr>
            </w:pPr>
            <w:r w:rsidRPr="006506F4">
              <w:rPr>
                <w:rFonts w:ascii="Times New Roman" w:eastAsia="Times New Roman" w:hAnsi="Times New Roman"/>
                <w:b/>
                <w:sz w:val="24"/>
                <w:szCs w:val="24"/>
                <w:lang w:eastAsia="ru-RU"/>
              </w:rPr>
              <w:t>От Подрядчика</w:t>
            </w:r>
          </w:p>
          <w:p w14:paraId="407D4CD7" w14:textId="77777777" w:rsidR="00522676" w:rsidRPr="006506F4" w:rsidRDefault="00522676" w:rsidP="00C10AFC">
            <w:pPr>
              <w:widowControl w:val="0"/>
              <w:autoSpaceDE w:val="0"/>
              <w:autoSpaceDN w:val="0"/>
              <w:adjustRightInd w:val="0"/>
              <w:spacing w:after="0" w:line="240" w:lineRule="auto"/>
              <w:rPr>
                <w:rFonts w:ascii="Times New Roman" w:eastAsia="Times New Roman" w:hAnsi="Times New Roman"/>
                <w:sz w:val="24"/>
                <w:szCs w:val="24"/>
                <w:lang w:eastAsia="ru-RU"/>
              </w:rPr>
            </w:pPr>
          </w:p>
          <w:p w14:paraId="21F9AD46" w14:textId="77777777" w:rsidR="00522676" w:rsidRPr="006506F4" w:rsidRDefault="00522676" w:rsidP="00C10AFC">
            <w:pPr>
              <w:widowControl w:val="0"/>
              <w:autoSpaceDE w:val="0"/>
              <w:autoSpaceDN w:val="0"/>
              <w:adjustRightInd w:val="0"/>
              <w:spacing w:after="0" w:line="240" w:lineRule="auto"/>
              <w:rPr>
                <w:rFonts w:ascii="Times New Roman" w:eastAsia="Times New Roman" w:hAnsi="Times New Roman"/>
                <w:sz w:val="24"/>
                <w:szCs w:val="24"/>
                <w:lang w:eastAsia="ru-RU"/>
              </w:rPr>
            </w:pPr>
          </w:p>
          <w:p w14:paraId="795E10DD" w14:textId="3CAE6D25" w:rsidR="00B04DB8" w:rsidRPr="006506F4" w:rsidRDefault="00B04DB8" w:rsidP="00C10AFC">
            <w:pPr>
              <w:widowControl w:val="0"/>
              <w:autoSpaceDE w:val="0"/>
              <w:autoSpaceDN w:val="0"/>
              <w:adjustRightInd w:val="0"/>
              <w:spacing w:after="0" w:line="240" w:lineRule="auto"/>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______________/</w:t>
            </w:r>
            <w:r w:rsidR="006506F4">
              <w:rPr>
                <w:rFonts w:ascii="Times New Roman" w:eastAsia="Times New Roman" w:hAnsi="Times New Roman"/>
                <w:sz w:val="24"/>
                <w:szCs w:val="24"/>
                <w:lang w:eastAsia="ru-RU"/>
              </w:rPr>
              <w:t>_____________</w:t>
            </w:r>
            <w:r w:rsidRPr="006506F4">
              <w:rPr>
                <w:rFonts w:ascii="Times New Roman" w:eastAsia="Times New Roman" w:hAnsi="Times New Roman"/>
                <w:sz w:val="24"/>
                <w:szCs w:val="24"/>
                <w:lang w:eastAsia="ru-RU"/>
              </w:rPr>
              <w:t>/</w:t>
            </w:r>
          </w:p>
        </w:tc>
        <w:tc>
          <w:tcPr>
            <w:tcW w:w="4961" w:type="dxa"/>
            <w:shd w:val="clear" w:color="auto" w:fill="auto"/>
          </w:tcPr>
          <w:p w14:paraId="28B9DF82" w14:textId="77777777" w:rsidR="009A3537" w:rsidRPr="006506F4" w:rsidRDefault="009A3537" w:rsidP="009A3537">
            <w:pPr>
              <w:widowControl w:val="0"/>
              <w:autoSpaceDE w:val="0"/>
              <w:autoSpaceDN w:val="0"/>
              <w:adjustRightInd w:val="0"/>
              <w:spacing w:after="0" w:line="240" w:lineRule="auto"/>
              <w:rPr>
                <w:rFonts w:ascii="Times New Roman" w:eastAsia="Times New Roman" w:hAnsi="Times New Roman"/>
                <w:b/>
                <w:sz w:val="24"/>
                <w:szCs w:val="24"/>
                <w:lang w:eastAsia="ru-RU"/>
              </w:rPr>
            </w:pPr>
            <w:r w:rsidRPr="006506F4">
              <w:rPr>
                <w:rFonts w:ascii="Times New Roman" w:eastAsia="Times New Roman" w:hAnsi="Times New Roman"/>
                <w:b/>
                <w:sz w:val="24"/>
                <w:szCs w:val="24"/>
                <w:lang w:eastAsia="ru-RU"/>
              </w:rPr>
              <w:t>От Заказчика</w:t>
            </w:r>
          </w:p>
          <w:p w14:paraId="5195D42F" w14:textId="77777777" w:rsidR="009A3537" w:rsidRPr="006506F4" w:rsidRDefault="009A3537" w:rsidP="009A3537">
            <w:pPr>
              <w:widowControl w:val="0"/>
              <w:autoSpaceDE w:val="0"/>
              <w:autoSpaceDN w:val="0"/>
              <w:adjustRightInd w:val="0"/>
              <w:spacing w:after="0" w:line="240" w:lineRule="auto"/>
              <w:rPr>
                <w:rFonts w:ascii="Times New Roman" w:eastAsia="Times New Roman" w:hAnsi="Times New Roman"/>
                <w:sz w:val="24"/>
                <w:szCs w:val="24"/>
                <w:lang w:eastAsia="ru-RU"/>
              </w:rPr>
            </w:pPr>
          </w:p>
          <w:p w14:paraId="7BF9DFEB" w14:textId="77777777" w:rsidR="009A3537" w:rsidRPr="006506F4" w:rsidRDefault="009A3537" w:rsidP="009A3537">
            <w:pPr>
              <w:widowControl w:val="0"/>
              <w:autoSpaceDE w:val="0"/>
              <w:autoSpaceDN w:val="0"/>
              <w:adjustRightInd w:val="0"/>
              <w:spacing w:after="0" w:line="240" w:lineRule="auto"/>
              <w:rPr>
                <w:rFonts w:ascii="Times New Roman" w:eastAsia="Times New Roman" w:hAnsi="Times New Roman"/>
                <w:sz w:val="24"/>
                <w:szCs w:val="24"/>
                <w:lang w:eastAsia="ru-RU"/>
              </w:rPr>
            </w:pPr>
          </w:p>
          <w:p w14:paraId="3C103A33" w14:textId="0070A15E" w:rsidR="00B04DB8" w:rsidRPr="006506F4" w:rsidRDefault="009A3537" w:rsidP="00C10AFC">
            <w:pPr>
              <w:widowControl w:val="0"/>
              <w:autoSpaceDE w:val="0"/>
              <w:autoSpaceDN w:val="0"/>
              <w:adjustRightInd w:val="0"/>
              <w:spacing w:after="0" w:line="240" w:lineRule="auto"/>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________________/</w:t>
            </w:r>
            <w:r w:rsidR="006506F4">
              <w:rPr>
                <w:rFonts w:ascii="Times New Roman" w:eastAsia="Times New Roman" w:hAnsi="Times New Roman"/>
                <w:sz w:val="24"/>
                <w:szCs w:val="24"/>
                <w:lang w:eastAsia="ru-RU"/>
              </w:rPr>
              <w:t>______________/</w:t>
            </w:r>
          </w:p>
        </w:tc>
      </w:tr>
    </w:tbl>
    <w:p w14:paraId="6523BF94" w14:textId="77777777" w:rsidR="00A33E80" w:rsidRPr="006506F4" w:rsidRDefault="00A33E80" w:rsidP="00A33E80">
      <w:pPr>
        <w:spacing w:after="0" w:line="240" w:lineRule="auto"/>
        <w:rPr>
          <w:rFonts w:ascii="Times New Roman" w:eastAsia="Times New Roman" w:hAnsi="Times New Roman"/>
          <w:b/>
          <w:snapToGrid w:val="0"/>
          <w:color w:val="000000"/>
          <w:sz w:val="24"/>
          <w:szCs w:val="24"/>
          <w:lang w:eastAsia="ru-RU"/>
        </w:rPr>
      </w:pPr>
    </w:p>
    <w:p w14:paraId="27797B3E" w14:textId="77777777" w:rsidR="007C79A3" w:rsidRPr="006506F4" w:rsidRDefault="007C79A3" w:rsidP="00A33E80">
      <w:pPr>
        <w:spacing w:line="240" w:lineRule="auto"/>
        <w:jc w:val="right"/>
        <w:rPr>
          <w:rFonts w:ascii="Times New Roman" w:hAnsi="Times New Roman"/>
          <w:sz w:val="24"/>
          <w:szCs w:val="24"/>
        </w:rPr>
      </w:pPr>
    </w:p>
    <w:p w14:paraId="7A79B144" w14:textId="77777777" w:rsidR="007C79A3" w:rsidRPr="006506F4" w:rsidRDefault="007C79A3" w:rsidP="00A33E80">
      <w:pPr>
        <w:spacing w:line="240" w:lineRule="auto"/>
        <w:jc w:val="right"/>
        <w:rPr>
          <w:rFonts w:ascii="Times New Roman" w:hAnsi="Times New Roman"/>
          <w:sz w:val="24"/>
          <w:szCs w:val="24"/>
        </w:rPr>
      </w:pPr>
    </w:p>
    <w:p w14:paraId="2992834D" w14:textId="77777777" w:rsidR="007C79A3" w:rsidRPr="006506F4" w:rsidRDefault="007C79A3" w:rsidP="00A33E80">
      <w:pPr>
        <w:spacing w:line="240" w:lineRule="auto"/>
        <w:jc w:val="right"/>
        <w:rPr>
          <w:rFonts w:ascii="Times New Roman" w:hAnsi="Times New Roman"/>
          <w:sz w:val="24"/>
          <w:szCs w:val="24"/>
        </w:rPr>
      </w:pPr>
    </w:p>
    <w:p w14:paraId="74C3F5B7" w14:textId="77777777" w:rsidR="007C79A3" w:rsidRPr="006506F4" w:rsidRDefault="007C79A3" w:rsidP="00A33E80">
      <w:pPr>
        <w:spacing w:line="240" w:lineRule="auto"/>
        <w:jc w:val="right"/>
        <w:rPr>
          <w:rFonts w:ascii="Times New Roman" w:hAnsi="Times New Roman"/>
          <w:sz w:val="24"/>
          <w:szCs w:val="24"/>
        </w:rPr>
      </w:pPr>
    </w:p>
    <w:p w14:paraId="1CB65808" w14:textId="77777777" w:rsidR="007C79A3" w:rsidRPr="006506F4" w:rsidRDefault="007C79A3" w:rsidP="00A33E80">
      <w:pPr>
        <w:spacing w:line="240" w:lineRule="auto"/>
        <w:jc w:val="right"/>
        <w:rPr>
          <w:rFonts w:ascii="Times New Roman" w:hAnsi="Times New Roman"/>
          <w:sz w:val="24"/>
          <w:szCs w:val="24"/>
        </w:rPr>
      </w:pPr>
    </w:p>
    <w:p w14:paraId="1A5BE9C6" w14:textId="77777777" w:rsidR="007C79A3" w:rsidRPr="006506F4" w:rsidRDefault="007C79A3" w:rsidP="00A33E80">
      <w:pPr>
        <w:spacing w:line="240" w:lineRule="auto"/>
        <w:jc w:val="right"/>
        <w:rPr>
          <w:rFonts w:ascii="Times New Roman" w:hAnsi="Times New Roman"/>
          <w:sz w:val="24"/>
          <w:szCs w:val="24"/>
        </w:rPr>
      </w:pPr>
    </w:p>
    <w:p w14:paraId="5324139D" w14:textId="77777777" w:rsidR="007C79A3" w:rsidRPr="006506F4" w:rsidRDefault="007C79A3" w:rsidP="00A33E80">
      <w:pPr>
        <w:spacing w:line="240" w:lineRule="auto"/>
        <w:jc w:val="right"/>
        <w:rPr>
          <w:rFonts w:ascii="Times New Roman" w:hAnsi="Times New Roman"/>
          <w:sz w:val="24"/>
          <w:szCs w:val="24"/>
        </w:rPr>
      </w:pPr>
    </w:p>
    <w:p w14:paraId="77CAC255" w14:textId="77777777" w:rsidR="00A33E80" w:rsidRPr="006506F4" w:rsidRDefault="00A33E80" w:rsidP="00A33E80">
      <w:pPr>
        <w:spacing w:line="240" w:lineRule="auto"/>
        <w:jc w:val="right"/>
        <w:rPr>
          <w:rFonts w:ascii="Times New Roman" w:hAnsi="Times New Roman"/>
          <w:sz w:val="24"/>
          <w:szCs w:val="24"/>
        </w:rPr>
      </w:pPr>
      <w:r w:rsidRPr="006506F4">
        <w:rPr>
          <w:rFonts w:ascii="Times New Roman" w:hAnsi="Times New Roman"/>
          <w:sz w:val="24"/>
          <w:szCs w:val="24"/>
        </w:rPr>
        <w:lastRenderedPageBreak/>
        <w:t>Приложение №4</w:t>
      </w:r>
    </w:p>
    <w:p w14:paraId="388E2ACB" w14:textId="1A47DBC5" w:rsidR="00A33E80" w:rsidRPr="006506F4" w:rsidRDefault="00A33E80" w:rsidP="00A33E80">
      <w:pPr>
        <w:spacing w:line="240" w:lineRule="auto"/>
        <w:jc w:val="right"/>
        <w:rPr>
          <w:rFonts w:ascii="Times New Roman" w:hAnsi="Times New Roman"/>
          <w:sz w:val="24"/>
          <w:szCs w:val="24"/>
        </w:rPr>
      </w:pPr>
      <w:r w:rsidRPr="006506F4">
        <w:rPr>
          <w:rFonts w:ascii="Times New Roman" w:hAnsi="Times New Roman"/>
          <w:sz w:val="24"/>
          <w:szCs w:val="24"/>
        </w:rPr>
        <w:t xml:space="preserve">к Договору № _______ от </w:t>
      </w:r>
      <w:proofErr w:type="gramStart"/>
      <w:r w:rsidRPr="006506F4">
        <w:rPr>
          <w:rFonts w:ascii="Times New Roman" w:hAnsi="Times New Roman"/>
          <w:sz w:val="24"/>
          <w:szCs w:val="24"/>
        </w:rPr>
        <w:t xml:space="preserve">«  </w:t>
      </w:r>
      <w:proofErr w:type="gramEnd"/>
      <w:r w:rsidRPr="006506F4">
        <w:rPr>
          <w:rFonts w:ascii="Times New Roman" w:hAnsi="Times New Roman"/>
          <w:sz w:val="24"/>
          <w:szCs w:val="24"/>
        </w:rPr>
        <w:t xml:space="preserve">   »_________ 202</w:t>
      </w:r>
      <w:r w:rsidR="006506F4">
        <w:rPr>
          <w:rFonts w:ascii="Times New Roman" w:hAnsi="Times New Roman"/>
          <w:sz w:val="24"/>
          <w:szCs w:val="24"/>
        </w:rPr>
        <w:t>1</w:t>
      </w:r>
      <w:r w:rsidRPr="006506F4">
        <w:rPr>
          <w:rFonts w:ascii="Times New Roman" w:hAnsi="Times New Roman"/>
          <w:sz w:val="24"/>
          <w:szCs w:val="24"/>
        </w:rPr>
        <w:t xml:space="preserve"> г.</w:t>
      </w:r>
    </w:p>
    <w:p w14:paraId="410C8796" w14:textId="77777777" w:rsidR="00A33E80" w:rsidRPr="006506F4" w:rsidRDefault="00A33E80" w:rsidP="00A33E80">
      <w:pPr>
        <w:spacing w:after="0" w:line="240" w:lineRule="auto"/>
        <w:jc w:val="right"/>
        <w:rPr>
          <w:rFonts w:ascii="Times New Roman" w:eastAsia="Times New Roman" w:hAnsi="Times New Roman"/>
          <w:sz w:val="24"/>
          <w:szCs w:val="24"/>
          <w:lang w:eastAsia="ru-RU"/>
        </w:rPr>
      </w:pPr>
    </w:p>
    <w:p w14:paraId="18BA572B" w14:textId="77777777" w:rsidR="00A33E80" w:rsidRPr="006506F4" w:rsidRDefault="00A33E80" w:rsidP="00A33E80">
      <w:pPr>
        <w:spacing w:after="0" w:line="240" w:lineRule="auto"/>
        <w:jc w:val="center"/>
        <w:rPr>
          <w:rFonts w:ascii="Times New Roman" w:hAnsi="Times New Roman"/>
          <w:b/>
          <w:sz w:val="24"/>
          <w:szCs w:val="24"/>
        </w:rPr>
      </w:pPr>
      <w:r w:rsidRPr="006506F4">
        <w:rPr>
          <w:rFonts w:ascii="Times New Roman" w:hAnsi="Times New Roman"/>
          <w:b/>
          <w:sz w:val="24"/>
          <w:szCs w:val="24"/>
        </w:rPr>
        <w:t>Акт приема-передачи оборудования</w:t>
      </w:r>
    </w:p>
    <w:p w14:paraId="3FAEBFA6" w14:textId="77777777" w:rsidR="00A33E80" w:rsidRPr="006506F4" w:rsidRDefault="00A33E80" w:rsidP="00A33E80">
      <w:pPr>
        <w:spacing w:after="0" w:line="240" w:lineRule="auto"/>
        <w:jc w:val="center"/>
        <w:rPr>
          <w:rFonts w:ascii="Times New Roman" w:eastAsia="Times New Roman" w:hAnsi="Times New Roman"/>
          <w:sz w:val="24"/>
          <w:szCs w:val="24"/>
          <w:lang w:eastAsia="ru-RU"/>
        </w:rPr>
      </w:pPr>
    </w:p>
    <w:tbl>
      <w:tblPr>
        <w:tblStyle w:val="aff0"/>
        <w:tblW w:w="0" w:type="auto"/>
        <w:tblLook w:val="04A0" w:firstRow="1" w:lastRow="0" w:firstColumn="1" w:lastColumn="0" w:noHBand="0" w:noVBand="1"/>
      </w:tblPr>
      <w:tblGrid>
        <w:gridCol w:w="1145"/>
        <w:gridCol w:w="2365"/>
        <w:gridCol w:w="1543"/>
        <w:gridCol w:w="1448"/>
        <w:gridCol w:w="1428"/>
        <w:gridCol w:w="1415"/>
      </w:tblGrid>
      <w:tr w:rsidR="00E32C3C" w:rsidRPr="006506F4" w14:paraId="4BAF98EB" w14:textId="77777777" w:rsidTr="00A4312C">
        <w:tc>
          <w:tcPr>
            <w:tcW w:w="1145" w:type="dxa"/>
          </w:tcPr>
          <w:p w14:paraId="2DFB1188" w14:textId="77777777" w:rsidR="00E32C3C" w:rsidRPr="006506F4" w:rsidRDefault="00E32C3C" w:rsidP="00A33E80">
            <w:pPr>
              <w:spacing w:after="0" w:line="240" w:lineRule="auto"/>
              <w:jc w:val="center"/>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 позиции</w:t>
            </w:r>
          </w:p>
        </w:tc>
        <w:tc>
          <w:tcPr>
            <w:tcW w:w="2365" w:type="dxa"/>
          </w:tcPr>
          <w:p w14:paraId="13DC5A29" w14:textId="77777777" w:rsidR="00E32C3C" w:rsidRPr="006506F4" w:rsidRDefault="00E32C3C" w:rsidP="00A33E80">
            <w:pPr>
              <w:spacing w:after="0" w:line="240" w:lineRule="auto"/>
              <w:jc w:val="center"/>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Наименование</w:t>
            </w:r>
          </w:p>
        </w:tc>
        <w:tc>
          <w:tcPr>
            <w:tcW w:w="1543" w:type="dxa"/>
          </w:tcPr>
          <w:p w14:paraId="077BA2E0" w14:textId="77777777" w:rsidR="00E32C3C" w:rsidRPr="006506F4" w:rsidRDefault="00E32C3C" w:rsidP="00A33E80">
            <w:pPr>
              <w:spacing w:after="0" w:line="240" w:lineRule="auto"/>
              <w:jc w:val="center"/>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Количество</w:t>
            </w:r>
          </w:p>
        </w:tc>
        <w:tc>
          <w:tcPr>
            <w:tcW w:w="1448" w:type="dxa"/>
          </w:tcPr>
          <w:p w14:paraId="2D2425E5" w14:textId="77777777" w:rsidR="00E32C3C" w:rsidRPr="006506F4" w:rsidRDefault="00E32C3C" w:rsidP="00A33E80">
            <w:pPr>
              <w:spacing w:after="0" w:line="240" w:lineRule="auto"/>
              <w:jc w:val="center"/>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Ед. измерения</w:t>
            </w:r>
          </w:p>
        </w:tc>
        <w:tc>
          <w:tcPr>
            <w:tcW w:w="1428" w:type="dxa"/>
          </w:tcPr>
          <w:p w14:paraId="5ECE96B5" w14:textId="77777777" w:rsidR="00E32C3C" w:rsidRPr="006506F4" w:rsidRDefault="00E32C3C" w:rsidP="00A33E80">
            <w:pPr>
              <w:spacing w:after="0" w:line="240" w:lineRule="auto"/>
              <w:jc w:val="center"/>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Серийный номер</w:t>
            </w:r>
          </w:p>
        </w:tc>
        <w:tc>
          <w:tcPr>
            <w:tcW w:w="1415" w:type="dxa"/>
          </w:tcPr>
          <w:p w14:paraId="367899C3" w14:textId="77777777" w:rsidR="00E32C3C" w:rsidRPr="006506F4" w:rsidRDefault="00E32C3C" w:rsidP="00A33E80">
            <w:pPr>
              <w:spacing w:after="0" w:line="240" w:lineRule="auto"/>
              <w:jc w:val="center"/>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Стоимость единицы</w:t>
            </w:r>
            <w:r w:rsidR="00C93C9C" w:rsidRPr="006506F4">
              <w:rPr>
                <w:rFonts w:ascii="Times New Roman" w:eastAsia="Times New Roman" w:hAnsi="Times New Roman"/>
                <w:sz w:val="24"/>
                <w:szCs w:val="24"/>
                <w:lang w:eastAsia="ru-RU"/>
              </w:rPr>
              <w:t>, руб.</w:t>
            </w:r>
          </w:p>
        </w:tc>
      </w:tr>
      <w:tr w:rsidR="00E32C3C" w:rsidRPr="006506F4" w14:paraId="36078ED4" w14:textId="77777777" w:rsidTr="00A4312C">
        <w:tc>
          <w:tcPr>
            <w:tcW w:w="1145" w:type="dxa"/>
          </w:tcPr>
          <w:p w14:paraId="2A8A495D" w14:textId="77777777" w:rsidR="00E32C3C" w:rsidRPr="006506F4" w:rsidRDefault="00E32C3C" w:rsidP="00A33E80">
            <w:pPr>
              <w:spacing w:after="0" w:line="240" w:lineRule="auto"/>
              <w:jc w:val="center"/>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1</w:t>
            </w:r>
          </w:p>
        </w:tc>
        <w:tc>
          <w:tcPr>
            <w:tcW w:w="2365" w:type="dxa"/>
          </w:tcPr>
          <w:p w14:paraId="162D2E09" w14:textId="074F599F" w:rsidR="00E32C3C" w:rsidRPr="006506F4" w:rsidRDefault="00E32C3C" w:rsidP="00A33E80">
            <w:pPr>
              <w:spacing w:after="0" w:line="240" w:lineRule="auto"/>
              <w:jc w:val="center"/>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 xml:space="preserve">Панель </w:t>
            </w:r>
          </w:p>
        </w:tc>
        <w:tc>
          <w:tcPr>
            <w:tcW w:w="1543" w:type="dxa"/>
          </w:tcPr>
          <w:p w14:paraId="5E4BBA0D" w14:textId="0A2DCBC2" w:rsidR="00E32C3C" w:rsidRPr="006506F4" w:rsidRDefault="00E32C3C" w:rsidP="00A33E80">
            <w:pPr>
              <w:spacing w:after="0" w:line="240" w:lineRule="auto"/>
              <w:jc w:val="center"/>
              <w:rPr>
                <w:rFonts w:ascii="Times New Roman" w:eastAsia="Times New Roman" w:hAnsi="Times New Roman"/>
                <w:sz w:val="24"/>
                <w:szCs w:val="24"/>
                <w:lang w:eastAsia="ru-RU"/>
              </w:rPr>
            </w:pPr>
          </w:p>
        </w:tc>
        <w:tc>
          <w:tcPr>
            <w:tcW w:w="1448" w:type="dxa"/>
          </w:tcPr>
          <w:p w14:paraId="1A2D7A10" w14:textId="77777777" w:rsidR="00E32C3C" w:rsidRPr="006506F4" w:rsidRDefault="00E32C3C" w:rsidP="00A33E80">
            <w:pPr>
              <w:spacing w:after="0" w:line="240" w:lineRule="auto"/>
              <w:jc w:val="center"/>
              <w:rPr>
                <w:rFonts w:ascii="Times New Roman" w:eastAsia="Times New Roman" w:hAnsi="Times New Roman"/>
                <w:sz w:val="24"/>
                <w:szCs w:val="24"/>
                <w:lang w:eastAsia="ru-RU"/>
              </w:rPr>
            </w:pPr>
            <w:proofErr w:type="spellStart"/>
            <w:r w:rsidRPr="006506F4">
              <w:rPr>
                <w:rFonts w:ascii="Times New Roman" w:eastAsia="Times New Roman" w:hAnsi="Times New Roman"/>
                <w:sz w:val="24"/>
                <w:szCs w:val="24"/>
                <w:lang w:eastAsia="ru-RU"/>
              </w:rPr>
              <w:t>шт</w:t>
            </w:r>
            <w:proofErr w:type="spellEnd"/>
          </w:p>
        </w:tc>
        <w:tc>
          <w:tcPr>
            <w:tcW w:w="1428" w:type="dxa"/>
          </w:tcPr>
          <w:p w14:paraId="5DB07C85" w14:textId="77777777" w:rsidR="00E32C3C" w:rsidRPr="006506F4" w:rsidRDefault="00E32C3C" w:rsidP="00A33E80">
            <w:pPr>
              <w:spacing w:after="0" w:line="240" w:lineRule="auto"/>
              <w:jc w:val="center"/>
              <w:rPr>
                <w:rFonts w:ascii="Times New Roman" w:eastAsia="Times New Roman" w:hAnsi="Times New Roman"/>
                <w:sz w:val="24"/>
                <w:szCs w:val="24"/>
                <w:lang w:eastAsia="ru-RU"/>
              </w:rPr>
            </w:pPr>
          </w:p>
        </w:tc>
        <w:tc>
          <w:tcPr>
            <w:tcW w:w="1415" w:type="dxa"/>
          </w:tcPr>
          <w:p w14:paraId="56A5E9CF" w14:textId="19EE7E49" w:rsidR="00E32C3C" w:rsidRPr="006506F4" w:rsidRDefault="00E32C3C" w:rsidP="00A33E80">
            <w:pPr>
              <w:spacing w:after="0" w:line="240" w:lineRule="auto"/>
              <w:jc w:val="center"/>
              <w:rPr>
                <w:rFonts w:ascii="Times New Roman" w:eastAsia="Times New Roman" w:hAnsi="Times New Roman"/>
                <w:sz w:val="24"/>
                <w:szCs w:val="24"/>
                <w:lang w:eastAsia="ru-RU"/>
              </w:rPr>
            </w:pPr>
          </w:p>
        </w:tc>
      </w:tr>
      <w:tr w:rsidR="00E32C3C" w:rsidRPr="006506F4" w14:paraId="1E687EC7" w14:textId="77777777" w:rsidTr="00A4312C">
        <w:tc>
          <w:tcPr>
            <w:tcW w:w="1145" w:type="dxa"/>
          </w:tcPr>
          <w:p w14:paraId="6E755561" w14:textId="77777777" w:rsidR="00E32C3C" w:rsidRPr="006506F4" w:rsidRDefault="00E32C3C" w:rsidP="00A33E80">
            <w:pPr>
              <w:spacing w:after="0" w:line="240" w:lineRule="auto"/>
              <w:jc w:val="center"/>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3</w:t>
            </w:r>
          </w:p>
        </w:tc>
        <w:tc>
          <w:tcPr>
            <w:tcW w:w="2365" w:type="dxa"/>
          </w:tcPr>
          <w:p w14:paraId="26596280" w14:textId="77777777" w:rsidR="00E32C3C" w:rsidRPr="006506F4" w:rsidRDefault="00E32C3C" w:rsidP="00A33E80">
            <w:pPr>
              <w:spacing w:after="0" w:line="240" w:lineRule="auto"/>
              <w:jc w:val="center"/>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Электромагнитный замок</w:t>
            </w:r>
          </w:p>
        </w:tc>
        <w:tc>
          <w:tcPr>
            <w:tcW w:w="1543" w:type="dxa"/>
          </w:tcPr>
          <w:p w14:paraId="4E249081" w14:textId="6D6F81D2" w:rsidR="00E32C3C" w:rsidRPr="006506F4" w:rsidRDefault="00E32C3C" w:rsidP="00A33E80">
            <w:pPr>
              <w:spacing w:after="0" w:line="240" w:lineRule="auto"/>
              <w:jc w:val="center"/>
              <w:rPr>
                <w:rFonts w:ascii="Times New Roman" w:eastAsia="Times New Roman" w:hAnsi="Times New Roman"/>
                <w:sz w:val="24"/>
                <w:szCs w:val="24"/>
                <w:lang w:eastAsia="ru-RU"/>
              </w:rPr>
            </w:pPr>
          </w:p>
        </w:tc>
        <w:tc>
          <w:tcPr>
            <w:tcW w:w="1448" w:type="dxa"/>
          </w:tcPr>
          <w:p w14:paraId="6BC8940E" w14:textId="77777777" w:rsidR="00E32C3C" w:rsidRPr="006506F4" w:rsidRDefault="00B06888" w:rsidP="00A33E80">
            <w:pPr>
              <w:spacing w:after="0" w:line="240" w:lineRule="auto"/>
              <w:jc w:val="center"/>
              <w:rPr>
                <w:rFonts w:ascii="Times New Roman" w:eastAsia="Times New Roman" w:hAnsi="Times New Roman"/>
                <w:sz w:val="24"/>
                <w:szCs w:val="24"/>
                <w:lang w:eastAsia="ru-RU"/>
              </w:rPr>
            </w:pPr>
            <w:proofErr w:type="spellStart"/>
            <w:r w:rsidRPr="006506F4">
              <w:rPr>
                <w:rFonts w:ascii="Times New Roman" w:eastAsia="Times New Roman" w:hAnsi="Times New Roman"/>
                <w:sz w:val="24"/>
                <w:szCs w:val="24"/>
                <w:lang w:eastAsia="ru-RU"/>
              </w:rPr>
              <w:t>шт</w:t>
            </w:r>
            <w:proofErr w:type="spellEnd"/>
          </w:p>
        </w:tc>
        <w:tc>
          <w:tcPr>
            <w:tcW w:w="1428" w:type="dxa"/>
          </w:tcPr>
          <w:p w14:paraId="08E4CC35" w14:textId="77777777" w:rsidR="00E32C3C" w:rsidRPr="006506F4" w:rsidRDefault="00E32C3C" w:rsidP="00A33E80">
            <w:pPr>
              <w:spacing w:after="0" w:line="240" w:lineRule="auto"/>
              <w:jc w:val="center"/>
              <w:rPr>
                <w:rFonts w:ascii="Times New Roman" w:eastAsia="Times New Roman" w:hAnsi="Times New Roman"/>
                <w:sz w:val="24"/>
                <w:szCs w:val="24"/>
                <w:lang w:eastAsia="ru-RU"/>
              </w:rPr>
            </w:pPr>
          </w:p>
        </w:tc>
        <w:tc>
          <w:tcPr>
            <w:tcW w:w="1415" w:type="dxa"/>
          </w:tcPr>
          <w:p w14:paraId="4C7ACF1E" w14:textId="69D4442E" w:rsidR="00E32C3C" w:rsidRPr="006506F4" w:rsidRDefault="00E32C3C" w:rsidP="00A33E80">
            <w:pPr>
              <w:spacing w:after="0" w:line="240" w:lineRule="auto"/>
              <w:jc w:val="center"/>
              <w:rPr>
                <w:rFonts w:ascii="Times New Roman" w:eastAsia="Times New Roman" w:hAnsi="Times New Roman"/>
                <w:sz w:val="24"/>
                <w:szCs w:val="24"/>
                <w:lang w:eastAsia="ru-RU"/>
              </w:rPr>
            </w:pPr>
          </w:p>
        </w:tc>
      </w:tr>
      <w:tr w:rsidR="00E32C3C" w:rsidRPr="006506F4" w14:paraId="058B1B37" w14:textId="77777777" w:rsidTr="00A4312C">
        <w:tc>
          <w:tcPr>
            <w:tcW w:w="1145" w:type="dxa"/>
          </w:tcPr>
          <w:p w14:paraId="29D459B5" w14:textId="77777777" w:rsidR="00E32C3C" w:rsidRPr="006506F4" w:rsidRDefault="00E32C3C" w:rsidP="00A33E80">
            <w:pPr>
              <w:spacing w:after="0" w:line="240" w:lineRule="auto"/>
              <w:jc w:val="center"/>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4</w:t>
            </w:r>
          </w:p>
        </w:tc>
        <w:tc>
          <w:tcPr>
            <w:tcW w:w="2365" w:type="dxa"/>
          </w:tcPr>
          <w:p w14:paraId="52823E2F" w14:textId="77777777" w:rsidR="00E32C3C" w:rsidRPr="006506F4" w:rsidRDefault="00E32C3C" w:rsidP="00A33E80">
            <w:pPr>
              <w:spacing w:after="0" w:line="240" w:lineRule="auto"/>
              <w:jc w:val="center"/>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Доводчик</w:t>
            </w:r>
          </w:p>
        </w:tc>
        <w:tc>
          <w:tcPr>
            <w:tcW w:w="1543" w:type="dxa"/>
          </w:tcPr>
          <w:p w14:paraId="69986B36" w14:textId="0F489253" w:rsidR="00E32C3C" w:rsidRPr="006506F4" w:rsidRDefault="00E32C3C" w:rsidP="00A33E80">
            <w:pPr>
              <w:spacing w:after="0" w:line="240" w:lineRule="auto"/>
              <w:jc w:val="center"/>
              <w:rPr>
                <w:rFonts w:ascii="Times New Roman" w:eastAsia="Times New Roman" w:hAnsi="Times New Roman"/>
                <w:sz w:val="24"/>
                <w:szCs w:val="24"/>
                <w:lang w:eastAsia="ru-RU"/>
              </w:rPr>
            </w:pPr>
          </w:p>
        </w:tc>
        <w:tc>
          <w:tcPr>
            <w:tcW w:w="1448" w:type="dxa"/>
          </w:tcPr>
          <w:p w14:paraId="1755E42A" w14:textId="77777777" w:rsidR="00E32C3C" w:rsidRPr="006506F4" w:rsidRDefault="00B06888" w:rsidP="00A33E80">
            <w:pPr>
              <w:spacing w:after="0" w:line="240" w:lineRule="auto"/>
              <w:jc w:val="center"/>
              <w:rPr>
                <w:rFonts w:ascii="Times New Roman" w:eastAsia="Times New Roman" w:hAnsi="Times New Roman"/>
                <w:sz w:val="24"/>
                <w:szCs w:val="24"/>
                <w:lang w:eastAsia="ru-RU"/>
              </w:rPr>
            </w:pPr>
            <w:proofErr w:type="spellStart"/>
            <w:r w:rsidRPr="006506F4">
              <w:rPr>
                <w:rFonts w:ascii="Times New Roman" w:eastAsia="Times New Roman" w:hAnsi="Times New Roman"/>
                <w:sz w:val="24"/>
                <w:szCs w:val="24"/>
                <w:lang w:eastAsia="ru-RU"/>
              </w:rPr>
              <w:t>шт</w:t>
            </w:r>
            <w:proofErr w:type="spellEnd"/>
          </w:p>
        </w:tc>
        <w:tc>
          <w:tcPr>
            <w:tcW w:w="1428" w:type="dxa"/>
          </w:tcPr>
          <w:p w14:paraId="551EE829" w14:textId="77777777" w:rsidR="00E32C3C" w:rsidRPr="006506F4" w:rsidRDefault="00E32C3C" w:rsidP="00A33E80">
            <w:pPr>
              <w:spacing w:after="0" w:line="240" w:lineRule="auto"/>
              <w:jc w:val="center"/>
              <w:rPr>
                <w:rFonts w:ascii="Times New Roman" w:eastAsia="Times New Roman" w:hAnsi="Times New Roman"/>
                <w:sz w:val="24"/>
                <w:szCs w:val="24"/>
                <w:lang w:eastAsia="ru-RU"/>
              </w:rPr>
            </w:pPr>
          </w:p>
        </w:tc>
        <w:tc>
          <w:tcPr>
            <w:tcW w:w="1415" w:type="dxa"/>
          </w:tcPr>
          <w:p w14:paraId="1DBD62FC" w14:textId="6E22260F" w:rsidR="00E32C3C" w:rsidRPr="006506F4" w:rsidRDefault="00E32C3C" w:rsidP="00A33E80">
            <w:pPr>
              <w:spacing w:after="0" w:line="240" w:lineRule="auto"/>
              <w:jc w:val="center"/>
              <w:rPr>
                <w:rFonts w:ascii="Times New Roman" w:eastAsia="Times New Roman" w:hAnsi="Times New Roman"/>
                <w:sz w:val="24"/>
                <w:szCs w:val="24"/>
                <w:lang w:eastAsia="ru-RU"/>
              </w:rPr>
            </w:pPr>
          </w:p>
        </w:tc>
      </w:tr>
    </w:tbl>
    <w:p w14:paraId="449FD343" w14:textId="77777777" w:rsidR="00A33E80" w:rsidRPr="006506F4" w:rsidRDefault="00A33E80" w:rsidP="00A33E80">
      <w:pPr>
        <w:spacing w:after="0" w:line="240" w:lineRule="auto"/>
        <w:jc w:val="center"/>
        <w:rPr>
          <w:rFonts w:ascii="Times New Roman" w:eastAsia="Times New Roman" w:hAnsi="Times New Roman"/>
          <w:sz w:val="24"/>
          <w:szCs w:val="24"/>
          <w:lang w:eastAsia="ru-RU"/>
        </w:rPr>
      </w:pPr>
    </w:p>
    <w:tbl>
      <w:tblPr>
        <w:tblW w:w="9639" w:type="dxa"/>
        <w:tblLayout w:type="fixed"/>
        <w:tblCellMar>
          <w:left w:w="40" w:type="dxa"/>
          <w:right w:w="40" w:type="dxa"/>
        </w:tblCellMar>
        <w:tblLook w:val="04A0" w:firstRow="1" w:lastRow="0" w:firstColumn="1" w:lastColumn="0" w:noHBand="0" w:noVBand="1"/>
      </w:tblPr>
      <w:tblGrid>
        <w:gridCol w:w="4678"/>
        <w:gridCol w:w="4961"/>
      </w:tblGrid>
      <w:tr w:rsidR="00B04DB8" w:rsidRPr="006506F4" w14:paraId="2774BD33" w14:textId="77777777" w:rsidTr="00C10AFC">
        <w:trPr>
          <w:trHeight w:val="2855"/>
        </w:trPr>
        <w:tc>
          <w:tcPr>
            <w:tcW w:w="4678" w:type="dxa"/>
            <w:shd w:val="clear" w:color="auto" w:fill="auto"/>
          </w:tcPr>
          <w:p w14:paraId="427899B7" w14:textId="77777777" w:rsidR="00B04DB8" w:rsidRPr="006506F4" w:rsidRDefault="00B04DB8" w:rsidP="00C10AFC">
            <w:pPr>
              <w:widowControl w:val="0"/>
              <w:autoSpaceDE w:val="0"/>
              <w:autoSpaceDN w:val="0"/>
              <w:adjustRightInd w:val="0"/>
              <w:spacing w:after="0" w:line="240" w:lineRule="auto"/>
              <w:rPr>
                <w:rFonts w:ascii="Times New Roman" w:eastAsia="Times New Roman" w:hAnsi="Times New Roman"/>
                <w:b/>
                <w:sz w:val="24"/>
                <w:szCs w:val="24"/>
                <w:lang w:eastAsia="ru-RU"/>
              </w:rPr>
            </w:pPr>
            <w:r w:rsidRPr="006506F4">
              <w:rPr>
                <w:rFonts w:ascii="Times New Roman" w:eastAsia="Times New Roman" w:hAnsi="Times New Roman"/>
                <w:b/>
                <w:sz w:val="24"/>
                <w:szCs w:val="24"/>
                <w:lang w:eastAsia="ru-RU"/>
              </w:rPr>
              <w:t>От Подрядчика</w:t>
            </w:r>
          </w:p>
          <w:p w14:paraId="53E908C7" w14:textId="77777777" w:rsidR="00B04DB8" w:rsidRPr="006506F4" w:rsidRDefault="00B04DB8" w:rsidP="00C10AFC">
            <w:pPr>
              <w:widowControl w:val="0"/>
              <w:autoSpaceDE w:val="0"/>
              <w:autoSpaceDN w:val="0"/>
              <w:adjustRightInd w:val="0"/>
              <w:spacing w:after="0" w:line="240" w:lineRule="auto"/>
              <w:rPr>
                <w:rFonts w:ascii="Times New Roman" w:eastAsia="Times New Roman" w:hAnsi="Times New Roman"/>
                <w:sz w:val="24"/>
                <w:szCs w:val="24"/>
                <w:lang w:eastAsia="ru-RU"/>
              </w:rPr>
            </w:pPr>
          </w:p>
          <w:p w14:paraId="574D9DB4" w14:textId="692515F1" w:rsidR="00B04DB8" w:rsidRPr="006506F4" w:rsidRDefault="00B04DB8" w:rsidP="00C10AFC">
            <w:pPr>
              <w:widowControl w:val="0"/>
              <w:autoSpaceDE w:val="0"/>
              <w:autoSpaceDN w:val="0"/>
              <w:adjustRightInd w:val="0"/>
              <w:spacing w:after="0" w:line="240" w:lineRule="auto"/>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_____________/</w:t>
            </w:r>
            <w:r w:rsidR="00AB3F43" w:rsidRPr="006506F4" w:rsidDel="00AB3F43">
              <w:rPr>
                <w:rFonts w:ascii="Times New Roman" w:eastAsia="Times New Roman" w:hAnsi="Times New Roman"/>
                <w:sz w:val="24"/>
                <w:szCs w:val="24"/>
                <w:u w:val="single"/>
                <w:lang w:eastAsia="ru-RU"/>
              </w:rPr>
              <w:t xml:space="preserve"> </w:t>
            </w:r>
            <w:r w:rsidR="006506F4">
              <w:rPr>
                <w:rFonts w:ascii="Times New Roman" w:eastAsia="Times New Roman" w:hAnsi="Times New Roman"/>
                <w:sz w:val="24"/>
                <w:szCs w:val="24"/>
                <w:u w:val="single"/>
                <w:lang w:eastAsia="ru-RU"/>
              </w:rPr>
              <w:t>___________</w:t>
            </w:r>
            <w:r w:rsidRPr="006506F4">
              <w:rPr>
                <w:rFonts w:ascii="Times New Roman" w:eastAsia="Times New Roman" w:hAnsi="Times New Roman"/>
                <w:sz w:val="24"/>
                <w:szCs w:val="24"/>
                <w:lang w:eastAsia="ru-RU"/>
              </w:rPr>
              <w:t>/</w:t>
            </w:r>
          </w:p>
        </w:tc>
        <w:tc>
          <w:tcPr>
            <w:tcW w:w="4961" w:type="dxa"/>
            <w:shd w:val="clear" w:color="auto" w:fill="auto"/>
          </w:tcPr>
          <w:p w14:paraId="57A7D543" w14:textId="77777777" w:rsidR="009A3537" w:rsidRPr="006506F4" w:rsidRDefault="009A3537" w:rsidP="009A3537">
            <w:pPr>
              <w:widowControl w:val="0"/>
              <w:autoSpaceDE w:val="0"/>
              <w:autoSpaceDN w:val="0"/>
              <w:adjustRightInd w:val="0"/>
              <w:spacing w:after="0" w:line="240" w:lineRule="auto"/>
              <w:rPr>
                <w:rFonts w:ascii="Times New Roman" w:eastAsia="Times New Roman" w:hAnsi="Times New Roman"/>
                <w:b/>
                <w:sz w:val="24"/>
                <w:szCs w:val="24"/>
                <w:lang w:eastAsia="ru-RU"/>
              </w:rPr>
            </w:pPr>
            <w:r w:rsidRPr="006506F4">
              <w:rPr>
                <w:rFonts w:ascii="Times New Roman" w:eastAsia="Times New Roman" w:hAnsi="Times New Roman"/>
                <w:b/>
                <w:sz w:val="24"/>
                <w:szCs w:val="24"/>
                <w:lang w:eastAsia="ru-RU"/>
              </w:rPr>
              <w:t>От Заказчика</w:t>
            </w:r>
          </w:p>
          <w:p w14:paraId="466A7DE5" w14:textId="77777777" w:rsidR="009A3537" w:rsidRPr="006506F4" w:rsidRDefault="009A3537" w:rsidP="009A3537">
            <w:pPr>
              <w:widowControl w:val="0"/>
              <w:autoSpaceDE w:val="0"/>
              <w:autoSpaceDN w:val="0"/>
              <w:adjustRightInd w:val="0"/>
              <w:spacing w:after="0" w:line="240" w:lineRule="auto"/>
              <w:rPr>
                <w:rFonts w:ascii="Times New Roman" w:eastAsia="Times New Roman" w:hAnsi="Times New Roman"/>
                <w:sz w:val="24"/>
                <w:szCs w:val="24"/>
                <w:lang w:eastAsia="ru-RU"/>
              </w:rPr>
            </w:pPr>
          </w:p>
          <w:p w14:paraId="7E6C9A9F" w14:textId="198AB083" w:rsidR="00B04DB8" w:rsidRPr="006506F4" w:rsidRDefault="009A3537" w:rsidP="00C10AFC">
            <w:pPr>
              <w:widowControl w:val="0"/>
              <w:autoSpaceDE w:val="0"/>
              <w:autoSpaceDN w:val="0"/>
              <w:adjustRightInd w:val="0"/>
              <w:spacing w:after="0" w:line="240" w:lineRule="auto"/>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_______________/</w:t>
            </w:r>
            <w:r w:rsidR="006506F4">
              <w:rPr>
                <w:rFonts w:ascii="Times New Roman" w:eastAsia="Times New Roman" w:hAnsi="Times New Roman"/>
                <w:sz w:val="24"/>
                <w:szCs w:val="24"/>
                <w:lang w:eastAsia="ru-RU"/>
              </w:rPr>
              <w:t>____________/</w:t>
            </w:r>
          </w:p>
        </w:tc>
      </w:tr>
    </w:tbl>
    <w:p w14:paraId="448B15AF" w14:textId="77777777" w:rsidR="00A33E80" w:rsidRPr="006506F4" w:rsidRDefault="00A33E80" w:rsidP="00B04DB8">
      <w:pPr>
        <w:spacing w:line="240" w:lineRule="auto"/>
        <w:rPr>
          <w:rFonts w:ascii="Times New Roman" w:hAnsi="Times New Roman"/>
          <w:sz w:val="24"/>
          <w:szCs w:val="24"/>
        </w:rPr>
      </w:pPr>
    </w:p>
    <w:p w14:paraId="26CBB158" w14:textId="77777777" w:rsidR="00B04DB8" w:rsidRPr="006506F4" w:rsidRDefault="00B04DB8" w:rsidP="00B04DB8">
      <w:pPr>
        <w:spacing w:line="240" w:lineRule="auto"/>
        <w:rPr>
          <w:rFonts w:ascii="Times New Roman" w:hAnsi="Times New Roman"/>
          <w:sz w:val="24"/>
          <w:szCs w:val="24"/>
        </w:rPr>
      </w:pPr>
    </w:p>
    <w:p w14:paraId="6F5F3D7B" w14:textId="77777777" w:rsidR="00B04DB8" w:rsidRPr="006506F4" w:rsidRDefault="00B04DB8" w:rsidP="00B04DB8">
      <w:pPr>
        <w:spacing w:line="240" w:lineRule="auto"/>
        <w:rPr>
          <w:rFonts w:ascii="Times New Roman" w:hAnsi="Times New Roman"/>
          <w:sz w:val="24"/>
          <w:szCs w:val="24"/>
        </w:rPr>
      </w:pPr>
    </w:p>
    <w:p w14:paraId="33C68096" w14:textId="77777777" w:rsidR="00A33E80" w:rsidRPr="006506F4" w:rsidRDefault="00B04DB8" w:rsidP="00B04DB8">
      <w:pPr>
        <w:spacing w:after="0" w:line="240" w:lineRule="auto"/>
        <w:rPr>
          <w:rFonts w:ascii="Times New Roman" w:hAnsi="Times New Roman"/>
          <w:sz w:val="24"/>
          <w:szCs w:val="24"/>
        </w:rPr>
      </w:pPr>
      <w:r w:rsidRPr="006506F4">
        <w:rPr>
          <w:rFonts w:ascii="Times New Roman" w:hAnsi="Times New Roman"/>
          <w:sz w:val="24"/>
          <w:szCs w:val="24"/>
        </w:rPr>
        <w:br w:type="page"/>
      </w:r>
    </w:p>
    <w:p w14:paraId="613FB95B" w14:textId="77777777" w:rsidR="00A33E80" w:rsidRPr="006506F4" w:rsidRDefault="00A33E80" w:rsidP="00A33E80">
      <w:pPr>
        <w:spacing w:line="240" w:lineRule="auto"/>
        <w:jc w:val="right"/>
        <w:rPr>
          <w:rFonts w:ascii="Times New Roman" w:hAnsi="Times New Roman"/>
          <w:sz w:val="24"/>
          <w:szCs w:val="24"/>
        </w:rPr>
      </w:pPr>
      <w:r w:rsidRPr="006506F4">
        <w:rPr>
          <w:rFonts w:ascii="Times New Roman" w:hAnsi="Times New Roman"/>
          <w:sz w:val="24"/>
          <w:szCs w:val="24"/>
        </w:rPr>
        <w:lastRenderedPageBreak/>
        <w:t>Приложение №5</w:t>
      </w:r>
    </w:p>
    <w:p w14:paraId="64B6C11B" w14:textId="08C6DABC" w:rsidR="00A33E80" w:rsidRPr="006506F4" w:rsidRDefault="00A33E80" w:rsidP="00A33E80">
      <w:pPr>
        <w:spacing w:line="240" w:lineRule="auto"/>
        <w:jc w:val="right"/>
        <w:rPr>
          <w:rFonts w:ascii="Times New Roman" w:hAnsi="Times New Roman"/>
          <w:sz w:val="24"/>
          <w:szCs w:val="24"/>
        </w:rPr>
      </w:pPr>
      <w:r w:rsidRPr="006506F4">
        <w:rPr>
          <w:rFonts w:ascii="Times New Roman" w:hAnsi="Times New Roman"/>
          <w:sz w:val="24"/>
          <w:szCs w:val="24"/>
        </w:rPr>
        <w:t xml:space="preserve">к Договору № _______ от </w:t>
      </w:r>
      <w:proofErr w:type="gramStart"/>
      <w:r w:rsidRPr="006506F4">
        <w:rPr>
          <w:rFonts w:ascii="Times New Roman" w:hAnsi="Times New Roman"/>
          <w:sz w:val="24"/>
          <w:szCs w:val="24"/>
        </w:rPr>
        <w:t xml:space="preserve">«  </w:t>
      </w:r>
      <w:proofErr w:type="gramEnd"/>
      <w:r w:rsidRPr="006506F4">
        <w:rPr>
          <w:rFonts w:ascii="Times New Roman" w:hAnsi="Times New Roman"/>
          <w:sz w:val="24"/>
          <w:szCs w:val="24"/>
        </w:rPr>
        <w:t xml:space="preserve">   »_________ 202</w:t>
      </w:r>
      <w:r w:rsidR="006506F4">
        <w:rPr>
          <w:rFonts w:ascii="Times New Roman" w:hAnsi="Times New Roman"/>
          <w:sz w:val="24"/>
          <w:szCs w:val="24"/>
        </w:rPr>
        <w:t>1</w:t>
      </w:r>
      <w:r w:rsidRPr="006506F4">
        <w:rPr>
          <w:rFonts w:ascii="Times New Roman" w:hAnsi="Times New Roman"/>
          <w:sz w:val="24"/>
          <w:szCs w:val="24"/>
        </w:rPr>
        <w:t xml:space="preserve"> г.</w:t>
      </w:r>
    </w:p>
    <w:p w14:paraId="521B1BF9" w14:textId="77777777" w:rsidR="00A33E80" w:rsidRPr="006506F4" w:rsidRDefault="00A33E80" w:rsidP="00A33E80">
      <w:pPr>
        <w:spacing w:after="0" w:line="240" w:lineRule="auto"/>
        <w:jc w:val="right"/>
        <w:rPr>
          <w:rFonts w:ascii="Times New Roman" w:eastAsia="Times New Roman" w:hAnsi="Times New Roman"/>
          <w:sz w:val="24"/>
          <w:szCs w:val="24"/>
          <w:lang w:eastAsia="ru-RU"/>
        </w:rPr>
      </w:pPr>
    </w:p>
    <w:p w14:paraId="750D0043" w14:textId="77777777" w:rsidR="00A33E80" w:rsidRPr="006506F4" w:rsidRDefault="00A33E80" w:rsidP="00A33E80">
      <w:pPr>
        <w:spacing w:after="0" w:line="240" w:lineRule="auto"/>
        <w:jc w:val="center"/>
        <w:rPr>
          <w:rFonts w:ascii="Times New Roman" w:hAnsi="Times New Roman"/>
          <w:b/>
          <w:sz w:val="24"/>
          <w:szCs w:val="24"/>
        </w:rPr>
      </w:pPr>
      <w:r w:rsidRPr="006506F4">
        <w:rPr>
          <w:rFonts w:ascii="Times New Roman" w:hAnsi="Times New Roman"/>
          <w:b/>
          <w:sz w:val="24"/>
          <w:szCs w:val="24"/>
        </w:rPr>
        <w:t>Акт возврата оборудования</w:t>
      </w:r>
    </w:p>
    <w:p w14:paraId="0ECFFE42" w14:textId="77777777" w:rsidR="00A33E80" w:rsidRPr="006506F4" w:rsidRDefault="00A33E80" w:rsidP="00A33E80">
      <w:pPr>
        <w:spacing w:after="0" w:line="240" w:lineRule="auto"/>
        <w:jc w:val="center"/>
        <w:rPr>
          <w:rFonts w:ascii="Times New Roman" w:eastAsia="Times New Roman" w:hAnsi="Times New Roman"/>
          <w:sz w:val="24"/>
          <w:szCs w:val="24"/>
          <w:lang w:eastAsia="ru-RU"/>
        </w:rPr>
      </w:pPr>
    </w:p>
    <w:tbl>
      <w:tblPr>
        <w:tblStyle w:val="aff0"/>
        <w:tblW w:w="0" w:type="auto"/>
        <w:tblLook w:val="04A0" w:firstRow="1" w:lastRow="0" w:firstColumn="1" w:lastColumn="0" w:noHBand="0" w:noVBand="1"/>
      </w:tblPr>
      <w:tblGrid>
        <w:gridCol w:w="1845"/>
        <w:gridCol w:w="1898"/>
        <w:gridCol w:w="1874"/>
        <w:gridCol w:w="1864"/>
        <w:gridCol w:w="1863"/>
      </w:tblGrid>
      <w:tr w:rsidR="00A33E80" w:rsidRPr="006506F4" w14:paraId="424D9349" w14:textId="77777777" w:rsidTr="00A33E80">
        <w:tc>
          <w:tcPr>
            <w:tcW w:w="1914" w:type="dxa"/>
          </w:tcPr>
          <w:p w14:paraId="5C59DD73" w14:textId="77777777" w:rsidR="00A33E80" w:rsidRPr="006506F4" w:rsidRDefault="00A33E80" w:rsidP="00A33E80">
            <w:pPr>
              <w:spacing w:after="0" w:line="240" w:lineRule="auto"/>
              <w:jc w:val="center"/>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 позиции</w:t>
            </w:r>
          </w:p>
        </w:tc>
        <w:tc>
          <w:tcPr>
            <w:tcW w:w="1914" w:type="dxa"/>
          </w:tcPr>
          <w:p w14:paraId="7E917CCF" w14:textId="77777777" w:rsidR="00A33E80" w:rsidRPr="006506F4" w:rsidRDefault="00A33E80" w:rsidP="00A33E80">
            <w:pPr>
              <w:spacing w:after="0" w:line="240" w:lineRule="auto"/>
              <w:jc w:val="center"/>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Наименование</w:t>
            </w:r>
          </w:p>
        </w:tc>
        <w:tc>
          <w:tcPr>
            <w:tcW w:w="1914" w:type="dxa"/>
          </w:tcPr>
          <w:p w14:paraId="2E6E10F4" w14:textId="77777777" w:rsidR="00A33E80" w:rsidRPr="006506F4" w:rsidRDefault="00A33E80" w:rsidP="00A33E80">
            <w:pPr>
              <w:spacing w:after="0" w:line="240" w:lineRule="auto"/>
              <w:jc w:val="center"/>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Количество</w:t>
            </w:r>
          </w:p>
        </w:tc>
        <w:tc>
          <w:tcPr>
            <w:tcW w:w="1914" w:type="dxa"/>
          </w:tcPr>
          <w:p w14:paraId="4F8D2EF1" w14:textId="77777777" w:rsidR="00A33E80" w:rsidRPr="006506F4" w:rsidRDefault="00A33E80" w:rsidP="00A33E80">
            <w:pPr>
              <w:spacing w:after="0" w:line="240" w:lineRule="auto"/>
              <w:jc w:val="center"/>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Ед. измерения</w:t>
            </w:r>
          </w:p>
        </w:tc>
        <w:tc>
          <w:tcPr>
            <w:tcW w:w="1914" w:type="dxa"/>
          </w:tcPr>
          <w:p w14:paraId="764EA645" w14:textId="77777777" w:rsidR="00A33E80" w:rsidRPr="006506F4" w:rsidRDefault="00A33E80" w:rsidP="00A33E80">
            <w:pPr>
              <w:spacing w:after="0" w:line="240" w:lineRule="auto"/>
              <w:jc w:val="center"/>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Серийный номер</w:t>
            </w:r>
          </w:p>
        </w:tc>
      </w:tr>
      <w:tr w:rsidR="00A33E80" w:rsidRPr="006506F4" w14:paraId="67C1C3B6" w14:textId="77777777" w:rsidTr="00A33E80">
        <w:tc>
          <w:tcPr>
            <w:tcW w:w="1914" w:type="dxa"/>
          </w:tcPr>
          <w:p w14:paraId="351838DA" w14:textId="77777777" w:rsidR="00A33E80" w:rsidRPr="006506F4" w:rsidRDefault="00A33E80" w:rsidP="00A33E80">
            <w:pPr>
              <w:spacing w:after="0" w:line="240" w:lineRule="auto"/>
              <w:jc w:val="center"/>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1</w:t>
            </w:r>
          </w:p>
        </w:tc>
        <w:tc>
          <w:tcPr>
            <w:tcW w:w="1914" w:type="dxa"/>
          </w:tcPr>
          <w:p w14:paraId="7D49DB28" w14:textId="77777777" w:rsidR="00A33E80" w:rsidRPr="006506F4" w:rsidRDefault="00A33E80" w:rsidP="00A33E80">
            <w:pPr>
              <w:spacing w:after="0" w:line="240" w:lineRule="auto"/>
              <w:jc w:val="center"/>
              <w:rPr>
                <w:rFonts w:ascii="Times New Roman" w:eastAsia="Times New Roman" w:hAnsi="Times New Roman"/>
                <w:sz w:val="24"/>
                <w:szCs w:val="24"/>
                <w:lang w:eastAsia="ru-RU"/>
              </w:rPr>
            </w:pPr>
          </w:p>
        </w:tc>
        <w:tc>
          <w:tcPr>
            <w:tcW w:w="1914" w:type="dxa"/>
          </w:tcPr>
          <w:p w14:paraId="1569972D" w14:textId="77777777" w:rsidR="00A33E80" w:rsidRPr="006506F4" w:rsidRDefault="00A33E80" w:rsidP="00A33E80">
            <w:pPr>
              <w:spacing w:after="0" w:line="240" w:lineRule="auto"/>
              <w:jc w:val="center"/>
              <w:rPr>
                <w:rFonts w:ascii="Times New Roman" w:eastAsia="Times New Roman" w:hAnsi="Times New Roman"/>
                <w:sz w:val="24"/>
                <w:szCs w:val="24"/>
                <w:lang w:eastAsia="ru-RU"/>
              </w:rPr>
            </w:pPr>
          </w:p>
        </w:tc>
        <w:tc>
          <w:tcPr>
            <w:tcW w:w="1914" w:type="dxa"/>
          </w:tcPr>
          <w:p w14:paraId="0ED966C0" w14:textId="77777777" w:rsidR="00A33E80" w:rsidRPr="006506F4" w:rsidRDefault="00A33E80" w:rsidP="00A33E80">
            <w:pPr>
              <w:spacing w:after="0" w:line="240" w:lineRule="auto"/>
              <w:jc w:val="center"/>
              <w:rPr>
                <w:rFonts w:ascii="Times New Roman" w:eastAsia="Times New Roman" w:hAnsi="Times New Roman"/>
                <w:sz w:val="24"/>
                <w:szCs w:val="24"/>
                <w:lang w:eastAsia="ru-RU"/>
              </w:rPr>
            </w:pPr>
          </w:p>
        </w:tc>
        <w:tc>
          <w:tcPr>
            <w:tcW w:w="1914" w:type="dxa"/>
          </w:tcPr>
          <w:p w14:paraId="45479F94" w14:textId="77777777" w:rsidR="00A33E80" w:rsidRPr="006506F4" w:rsidRDefault="00A33E80" w:rsidP="00A33E80">
            <w:pPr>
              <w:spacing w:after="0" w:line="240" w:lineRule="auto"/>
              <w:jc w:val="center"/>
              <w:rPr>
                <w:rFonts w:ascii="Times New Roman" w:eastAsia="Times New Roman" w:hAnsi="Times New Roman"/>
                <w:sz w:val="24"/>
                <w:szCs w:val="24"/>
                <w:lang w:eastAsia="ru-RU"/>
              </w:rPr>
            </w:pPr>
          </w:p>
        </w:tc>
      </w:tr>
      <w:tr w:rsidR="00A33E80" w:rsidRPr="006506F4" w14:paraId="4D6FB32C" w14:textId="77777777" w:rsidTr="00A33E80">
        <w:tc>
          <w:tcPr>
            <w:tcW w:w="1914" w:type="dxa"/>
          </w:tcPr>
          <w:p w14:paraId="0F7DF9E2" w14:textId="77777777" w:rsidR="00A33E80" w:rsidRPr="006506F4" w:rsidRDefault="00A33E80" w:rsidP="00A33E80">
            <w:pPr>
              <w:spacing w:after="0" w:line="240" w:lineRule="auto"/>
              <w:jc w:val="center"/>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2</w:t>
            </w:r>
          </w:p>
        </w:tc>
        <w:tc>
          <w:tcPr>
            <w:tcW w:w="1914" w:type="dxa"/>
          </w:tcPr>
          <w:p w14:paraId="6EE801A1" w14:textId="77777777" w:rsidR="00A33E80" w:rsidRPr="006506F4" w:rsidRDefault="00A33E80" w:rsidP="00A33E80">
            <w:pPr>
              <w:spacing w:after="0" w:line="240" w:lineRule="auto"/>
              <w:jc w:val="center"/>
              <w:rPr>
                <w:rFonts w:ascii="Times New Roman" w:eastAsia="Times New Roman" w:hAnsi="Times New Roman"/>
                <w:sz w:val="24"/>
                <w:szCs w:val="24"/>
                <w:lang w:eastAsia="ru-RU"/>
              </w:rPr>
            </w:pPr>
          </w:p>
        </w:tc>
        <w:tc>
          <w:tcPr>
            <w:tcW w:w="1914" w:type="dxa"/>
          </w:tcPr>
          <w:p w14:paraId="559375F9" w14:textId="77777777" w:rsidR="00A33E80" w:rsidRPr="006506F4" w:rsidRDefault="00A33E80" w:rsidP="00A33E80">
            <w:pPr>
              <w:spacing w:after="0" w:line="240" w:lineRule="auto"/>
              <w:jc w:val="center"/>
              <w:rPr>
                <w:rFonts w:ascii="Times New Roman" w:eastAsia="Times New Roman" w:hAnsi="Times New Roman"/>
                <w:sz w:val="24"/>
                <w:szCs w:val="24"/>
                <w:lang w:eastAsia="ru-RU"/>
              </w:rPr>
            </w:pPr>
          </w:p>
        </w:tc>
        <w:tc>
          <w:tcPr>
            <w:tcW w:w="1914" w:type="dxa"/>
          </w:tcPr>
          <w:p w14:paraId="1521AE4C" w14:textId="77777777" w:rsidR="00A33E80" w:rsidRPr="006506F4" w:rsidRDefault="00A33E80" w:rsidP="00A33E80">
            <w:pPr>
              <w:spacing w:after="0" w:line="240" w:lineRule="auto"/>
              <w:jc w:val="center"/>
              <w:rPr>
                <w:rFonts w:ascii="Times New Roman" w:eastAsia="Times New Roman" w:hAnsi="Times New Roman"/>
                <w:sz w:val="24"/>
                <w:szCs w:val="24"/>
                <w:lang w:eastAsia="ru-RU"/>
              </w:rPr>
            </w:pPr>
          </w:p>
        </w:tc>
        <w:tc>
          <w:tcPr>
            <w:tcW w:w="1914" w:type="dxa"/>
          </w:tcPr>
          <w:p w14:paraId="48284F1C" w14:textId="77777777" w:rsidR="00A33E80" w:rsidRPr="006506F4" w:rsidRDefault="00A33E80" w:rsidP="00A33E80">
            <w:pPr>
              <w:spacing w:after="0" w:line="240" w:lineRule="auto"/>
              <w:jc w:val="center"/>
              <w:rPr>
                <w:rFonts w:ascii="Times New Roman" w:eastAsia="Times New Roman" w:hAnsi="Times New Roman"/>
                <w:sz w:val="24"/>
                <w:szCs w:val="24"/>
                <w:lang w:eastAsia="ru-RU"/>
              </w:rPr>
            </w:pPr>
          </w:p>
        </w:tc>
      </w:tr>
      <w:tr w:rsidR="00A33E80" w:rsidRPr="006506F4" w14:paraId="30AF8723" w14:textId="77777777" w:rsidTr="00A33E80">
        <w:tc>
          <w:tcPr>
            <w:tcW w:w="1914" w:type="dxa"/>
          </w:tcPr>
          <w:p w14:paraId="51397C32" w14:textId="77777777" w:rsidR="00A33E80" w:rsidRPr="006506F4" w:rsidRDefault="00A33E80" w:rsidP="00A33E80">
            <w:pPr>
              <w:spacing w:after="0" w:line="240" w:lineRule="auto"/>
              <w:jc w:val="center"/>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3</w:t>
            </w:r>
          </w:p>
        </w:tc>
        <w:tc>
          <w:tcPr>
            <w:tcW w:w="1914" w:type="dxa"/>
          </w:tcPr>
          <w:p w14:paraId="255E6282" w14:textId="77777777" w:rsidR="00A33E80" w:rsidRPr="006506F4" w:rsidRDefault="00A33E80" w:rsidP="00A33E80">
            <w:pPr>
              <w:spacing w:after="0" w:line="240" w:lineRule="auto"/>
              <w:jc w:val="center"/>
              <w:rPr>
                <w:rFonts w:ascii="Times New Roman" w:eastAsia="Times New Roman" w:hAnsi="Times New Roman"/>
                <w:sz w:val="24"/>
                <w:szCs w:val="24"/>
                <w:lang w:eastAsia="ru-RU"/>
              </w:rPr>
            </w:pPr>
          </w:p>
        </w:tc>
        <w:tc>
          <w:tcPr>
            <w:tcW w:w="1914" w:type="dxa"/>
          </w:tcPr>
          <w:p w14:paraId="30F5CE9F" w14:textId="77777777" w:rsidR="00A33E80" w:rsidRPr="006506F4" w:rsidRDefault="00A33E80" w:rsidP="00A33E80">
            <w:pPr>
              <w:spacing w:after="0" w:line="240" w:lineRule="auto"/>
              <w:jc w:val="center"/>
              <w:rPr>
                <w:rFonts w:ascii="Times New Roman" w:eastAsia="Times New Roman" w:hAnsi="Times New Roman"/>
                <w:sz w:val="24"/>
                <w:szCs w:val="24"/>
                <w:lang w:eastAsia="ru-RU"/>
              </w:rPr>
            </w:pPr>
          </w:p>
        </w:tc>
        <w:tc>
          <w:tcPr>
            <w:tcW w:w="1914" w:type="dxa"/>
          </w:tcPr>
          <w:p w14:paraId="610488D8" w14:textId="77777777" w:rsidR="00A33E80" w:rsidRPr="006506F4" w:rsidRDefault="00A33E80" w:rsidP="00A33E80">
            <w:pPr>
              <w:spacing w:after="0" w:line="240" w:lineRule="auto"/>
              <w:jc w:val="center"/>
              <w:rPr>
                <w:rFonts w:ascii="Times New Roman" w:eastAsia="Times New Roman" w:hAnsi="Times New Roman"/>
                <w:sz w:val="24"/>
                <w:szCs w:val="24"/>
                <w:lang w:eastAsia="ru-RU"/>
              </w:rPr>
            </w:pPr>
          </w:p>
        </w:tc>
        <w:tc>
          <w:tcPr>
            <w:tcW w:w="1914" w:type="dxa"/>
          </w:tcPr>
          <w:p w14:paraId="0602B391" w14:textId="77777777" w:rsidR="00A33E80" w:rsidRPr="006506F4" w:rsidRDefault="00A33E80" w:rsidP="00A33E80">
            <w:pPr>
              <w:spacing w:after="0" w:line="240" w:lineRule="auto"/>
              <w:jc w:val="center"/>
              <w:rPr>
                <w:rFonts w:ascii="Times New Roman" w:eastAsia="Times New Roman" w:hAnsi="Times New Roman"/>
                <w:sz w:val="24"/>
                <w:szCs w:val="24"/>
                <w:lang w:eastAsia="ru-RU"/>
              </w:rPr>
            </w:pPr>
          </w:p>
        </w:tc>
      </w:tr>
    </w:tbl>
    <w:p w14:paraId="58E00BCD" w14:textId="77777777" w:rsidR="00A33E80" w:rsidRPr="006506F4" w:rsidRDefault="00A33E80" w:rsidP="00A33E80">
      <w:pPr>
        <w:spacing w:after="0" w:line="240" w:lineRule="auto"/>
        <w:jc w:val="center"/>
        <w:rPr>
          <w:rFonts w:ascii="Times New Roman" w:eastAsia="Times New Roman" w:hAnsi="Times New Roman"/>
          <w:sz w:val="24"/>
          <w:szCs w:val="24"/>
          <w:lang w:eastAsia="ru-RU"/>
        </w:rPr>
      </w:pPr>
    </w:p>
    <w:tbl>
      <w:tblPr>
        <w:tblW w:w="9639" w:type="dxa"/>
        <w:tblLayout w:type="fixed"/>
        <w:tblCellMar>
          <w:left w:w="40" w:type="dxa"/>
          <w:right w:w="40" w:type="dxa"/>
        </w:tblCellMar>
        <w:tblLook w:val="04A0" w:firstRow="1" w:lastRow="0" w:firstColumn="1" w:lastColumn="0" w:noHBand="0" w:noVBand="1"/>
      </w:tblPr>
      <w:tblGrid>
        <w:gridCol w:w="4678"/>
        <w:gridCol w:w="4961"/>
      </w:tblGrid>
      <w:tr w:rsidR="00B04DB8" w:rsidRPr="006506F4" w14:paraId="631087C7" w14:textId="77777777" w:rsidTr="00C10AFC">
        <w:trPr>
          <w:trHeight w:val="2855"/>
        </w:trPr>
        <w:tc>
          <w:tcPr>
            <w:tcW w:w="4678" w:type="dxa"/>
            <w:shd w:val="clear" w:color="auto" w:fill="auto"/>
          </w:tcPr>
          <w:p w14:paraId="26319942" w14:textId="77777777" w:rsidR="00B04DB8" w:rsidRPr="006506F4" w:rsidRDefault="00B04DB8" w:rsidP="00C10AFC">
            <w:pPr>
              <w:widowControl w:val="0"/>
              <w:autoSpaceDE w:val="0"/>
              <w:autoSpaceDN w:val="0"/>
              <w:adjustRightInd w:val="0"/>
              <w:spacing w:after="0" w:line="240" w:lineRule="auto"/>
              <w:rPr>
                <w:rFonts w:ascii="Times New Roman" w:eastAsia="Times New Roman" w:hAnsi="Times New Roman"/>
                <w:b/>
                <w:sz w:val="24"/>
                <w:szCs w:val="24"/>
                <w:lang w:eastAsia="ru-RU"/>
              </w:rPr>
            </w:pPr>
            <w:r w:rsidRPr="006506F4">
              <w:rPr>
                <w:rFonts w:ascii="Times New Roman" w:eastAsia="Times New Roman" w:hAnsi="Times New Roman"/>
                <w:b/>
                <w:sz w:val="24"/>
                <w:szCs w:val="24"/>
                <w:lang w:eastAsia="ru-RU"/>
              </w:rPr>
              <w:t>От Подрядчика</w:t>
            </w:r>
          </w:p>
          <w:p w14:paraId="0EDF8D1A" w14:textId="77777777" w:rsidR="00B04DB8" w:rsidRPr="006506F4" w:rsidRDefault="00B04DB8" w:rsidP="00C10AFC">
            <w:pPr>
              <w:widowControl w:val="0"/>
              <w:autoSpaceDE w:val="0"/>
              <w:autoSpaceDN w:val="0"/>
              <w:adjustRightInd w:val="0"/>
              <w:spacing w:after="0" w:line="240" w:lineRule="auto"/>
              <w:rPr>
                <w:rFonts w:ascii="Times New Roman" w:eastAsia="Times New Roman" w:hAnsi="Times New Roman"/>
                <w:sz w:val="24"/>
                <w:szCs w:val="24"/>
                <w:lang w:eastAsia="ru-RU"/>
              </w:rPr>
            </w:pPr>
          </w:p>
          <w:p w14:paraId="3134C7A8" w14:textId="77777777" w:rsidR="00B04DB8" w:rsidRPr="006506F4" w:rsidRDefault="00B04DB8" w:rsidP="00C10AFC">
            <w:pPr>
              <w:widowControl w:val="0"/>
              <w:autoSpaceDE w:val="0"/>
              <w:autoSpaceDN w:val="0"/>
              <w:adjustRightInd w:val="0"/>
              <w:spacing w:after="0" w:line="240" w:lineRule="auto"/>
              <w:rPr>
                <w:rFonts w:ascii="Times New Roman" w:eastAsia="Times New Roman" w:hAnsi="Times New Roman"/>
                <w:sz w:val="24"/>
                <w:szCs w:val="24"/>
                <w:lang w:eastAsia="ru-RU"/>
              </w:rPr>
            </w:pPr>
          </w:p>
          <w:p w14:paraId="61E2C96E" w14:textId="1308C8A7" w:rsidR="00B04DB8" w:rsidRPr="006506F4" w:rsidRDefault="00B04DB8" w:rsidP="00C10AFC">
            <w:pPr>
              <w:widowControl w:val="0"/>
              <w:autoSpaceDE w:val="0"/>
              <w:autoSpaceDN w:val="0"/>
              <w:adjustRightInd w:val="0"/>
              <w:spacing w:after="0" w:line="240" w:lineRule="auto"/>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______________/</w:t>
            </w:r>
            <w:r w:rsidR="006506F4">
              <w:rPr>
                <w:rFonts w:ascii="Times New Roman" w:eastAsia="Times New Roman" w:hAnsi="Times New Roman"/>
                <w:sz w:val="24"/>
                <w:szCs w:val="24"/>
                <w:lang w:eastAsia="ru-RU"/>
              </w:rPr>
              <w:t>___________</w:t>
            </w:r>
            <w:r w:rsidR="00AB3F43" w:rsidRPr="006506F4" w:rsidDel="00AB3F43">
              <w:rPr>
                <w:rFonts w:ascii="Times New Roman" w:eastAsia="Times New Roman" w:hAnsi="Times New Roman"/>
                <w:sz w:val="24"/>
                <w:szCs w:val="24"/>
                <w:u w:val="single"/>
                <w:lang w:eastAsia="ru-RU"/>
              </w:rPr>
              <w:t xml:space="preserve"> </w:t>
            </w:r>
            <w:r w:rsidRPr="006506F4">
              <w:rPr>
                <w:rFonts w:ascii="Times New Roman" w:eastAsia="Times New Roman" w:hAnsi="Times New Roman"/>
                <w:sz w:val="24"/>
                <w:szCs w:val="24"/>
                <w:lang w:eastAsia="ru-RU"/>
              </w:rPr>
              <w:t>/</w:t>
            </w:r>
          </w:p>
        </w:tc>
        <w:tc>
          <w:tcPr>
            <w:tcW w:w="4961" w:type="dxa"/>
            <w:shd w:val="clear" w:color="auto" w:fill="auto"/>
          </w:tcPr>
          <w:p w14:paraId="545662D1" w14:textId="77777777" w:rsidR="009A3537" w:rsidRPr="006506F4" w:rsidRDefault="009A3537" w:rsidP="009A3537">
            <w:pPr>
              <w:widowControl w:val="0"/>
              <w:autoSpaceDE w:val="0"/>
              <w:autoSpaceDN w:val="0"/>
              <w:adjustRightInd w:val="0"/>
              <w:spacing w:after="0" w:line="240" w:lineRule="auto"/>
              <w:rPr>
                <w:rFonts w:ascii="Times New Roman" w:eastAsia="Times New Roman" w:hAnsi="Times New Roman"/>
                <w:b/>
                <w:sz w:val="24"/>
                <w:szCs w:val="24"/>
                <w:lang w:eastAsia="ru-RU"/>
              </w:rPr>
            </w:pPr>
            <w:r w:rsidRPr="006506F4">
              <w:rPr>
                <w:rFonts w:ascii="Times New Roman" w:eastAsia="Times New Roman" w:hAnsi="Times New Roman"/>
                <w:b/>
                <w:sz w:val="24"/>
                <w:szCs w:val="24"/>
                <w:lang w:eastAsia="ru-RU"/>
              </w:rPr>
              <w:t>От Заказчика</w:t>
            </w:r>
          </w:p>
          <w:p w14:paraId="260C7322" w14:textId="77777777" w:rsidR="009A3537" w:rsidRPr="006506F4" w:rsidRDefault="009A3537" w:rsidP="009A3537">
            <w:pPr>
              <w:widowControl w:val="0"/>
              <w:autoSpaceDE w:val="0"/>
              <w:autoSpaceDN w:val="0"/>
              <w:adjustRightInd w:val="0"/>
              <w:spacing w:after="0" w:line="240" w:lineRule="auto"/>
              <w:rPr>
                <w:rFonts w:ascii="Times New Roman" w:eastAsia="Times New Roman" w:hAnsi="Times New Roman"/>
                <w:sz w:val="24"/>
                <w:szCs w:val="24"/>
                <w:lang w:eastAsia="ru-RU"/>
              </w:rPr>
            </w:pPr>
          </w:p>
          <w:p w14:paraId="46A9AF4D" w14:textId="77777777" w:rsidR="009A3537" w:rsidRPr="006506F4" w:rsidRDefault="009A3537" w:rsidP="009A3537">
            <w:pPr>
              <w:widowControl w:val="0"/>
              <w:autoSpaceDE w:val="0"/>
              <w:autoSpaceDN w:val="0"/>
              <w:adjustRightInd w:val="0"/>
              <w:spacing w:after="0" w:line="240" w:lineRule="auto"/>
              <w:rPr>
                <w:rFonts w:ascii="Times New Roman" w:eastAsia="Times New Roman" w:hAnsi="Times New Roman"/>
                <w:sz w:val="24"/>
                <w:szCs w:val="24"/>
                <w:lang w:eastAsia="ru-RU"/>
              </w:rPr>
            </w:pPr>
          </w:p>
          <w:p w14:paraId="76B6EF8A" w14:textId="1EE12FD3" w:rsidR="00B04DB8" w:rsidRPr="006506F4" w:rsidRDefault="009A3537" w:rsidP="00C10AFC">
            <w:pPr>
              <w:widowControl w:val="0"/>
              <w:autoSpaceDE w:val="0"/>
              <w:autoSpaceDN w:val="0"/>
              <w:adjustRightInd w:val="0"/>
              <w:spacing w:after="0" w:line="240" w:lineRule="auto"/>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________________/</w:t>
            </w:r>
            <w:r w:rsidR="006506F4">
              <w:rPr>
                <w:rFonts w:ascii="Times New Roman" w:eastAsia="Times New Roman" w:hAnsi="Times New Roman"/>
                <w:sz w:val="24"/>
                <w:szCs w:val="24"/>
                <w:lang w:eastAsia="ru-RU"/>
              </w:rPr>
              <w:t>_____________/</w:t>
            </w:r>
          </w:p>
        </w:tc>
      </w:tr>
    </w:tbl>
    <w:p w14:paraId="0C35C6DF" w14:textId="77777777" w:rsidR="00A33E80" w:rsidRPr="006506F4" w:rsidRDefault="00A33E80" w:rsidP="00DD6CF6">
      <w:pPr>
        <w:spacing w:line="240" w:lineRule="auto"/>
        <w:rPr>
          <w:rFonts w:ascii="Times New Roman" w:hAnsi="Times New Roman"/>
          <w:sz w:val="24"/>
          <w:szCs w:val="24"/>
        </w:rPr>
      </w:pPr>
    </w:p>
    <w:p w14:paraId="061B09DE" w14:textId="77777777" w:rsidR="00B04DB8" w:rsidRPr="006506F4" w:rsidRDefault="00B04DB8">
      <w:pPr>
        <w:spacing w:after="0" w:line="240" w:lineRule="auto"/>
        <w:rPr>
          <w:rFonts w:ascii="Times New Roman" w:hAnsi="Times New Roman"/>
          <w:sz w:val="24"/>
          <w:szCs w:val="24"/>
        </w:rPr>
      </w:pPr>
      <w:r w:rsidRPr="006506F4">
        <w:rPr>
          <w:rFonts w:ascii="Times New Roman" w:hAnsi="Times New Roman"/>
          <w:sz w:val="24"/>
          <w:szCs w:val="24"/>
        </w:rPr>
        <w:br w:type="page"/>
      </w:r>
    </w:p>
    <w:p w14:paraId="56564D9B" w14:textId="77777777" w:rsidR="00A33E80" w:rsidRPr="006506F4" w:rsidRDefault="00A33E80" w:rsidP="00A33E80">
      <w:pPr>
        <w:spacing w:line="240" w:lineRule="auto"/>
        <w:jc w:val="right"/>
        <w:rPr>
          <w:rFonts w:ascii="Times New Roman" w:hAnsi="Times New Roman"/>
          <w:sz w:val="24"/>
          <w:szCs w:val="24"/>
        </w:rPr>
      </w:pPr>
      <w:r w:rsidRPr="006506F4">
        <w:rPr>
          <w:rFonts w:ascii="Times New Roman" w:hAnsi="Times New Roman"/>
          <w:sz w:val="24"/>
          <w:szCs w:val="24"/>
        </w:rPr>
        <w:lastRenderedPageBreak/>
        <w:t>Приложение №6</w:t>
      </w:r>
    </w:p>
    <w:p w14:paraId="47EC29D8" w14:textId="4113FDDE" w:rsidR="00A33E80" w:rsidRPr="006506F4" w:rsidRDefault="00A33E80" w:rsidP="00A33E80">
      <w:pPr>
        <w:spacing w:line="240" w:lineRule="auto"/>
        <w:jc w:val="right"/>
        <w:rPr>
          <w:rFonts w:ascii="Times New Roman" w:hAnsi="Times New Roman"/>
          <w:sz w:val="24"/>
          <w:szCs w:val="24"/>
        </w:rPr>
      </w:pPr>
      <w:r w:rsidRPr="006506F4">
        <w:rPr>
          <w:rFonts w:ascii="Times New Roman" w:hAnsi="Times New Roman"/>
          <w:sz w:val="24"/>
          <w:szCs w:val="24"/>
        </w:rPr>
        <w:t xml:space="preserve">к Договору № _______ от </w:t>
      </w:r>
      <w:proofErr w:type="gramStart"/>
      <w:r w:rsidRPr="006506F4">
        <w:rPr>
          <w:rFonts w:ascii="Times New Roman" w:hAnsi="Times New Roman"/>
          <w:sz w:val="24"/>
          <w:szCs w:val="24"/>
        </w:rPr>
        <w:t xml:space="preserve">«  </w:t>
      </w:r>
      <w:proofErr w:type="gramEnd"/>
      <w:r w:rsidRPr="006506F4">
        <w:rPr>
          <w:rFonts w:ascii="Times New Roman" w:hAnsi="Times New Roman"/>
          <w:sz w:val="24"/>
          <w:szCs w:val="24"/>
        </w:rPr>
        <w:t xml:space="preserve">   »_________ 202</w:t>
      </w:r>
      <w:r w:rsidR="006506F4">
        <w:rPr>
          <w:rFonts w:ascii="Times New Roman" w:hAnsi="Times New Roman"/>
          <w:sz w:val="24"/>
          <w:szCs w:val="24"/>
        </w:rPr>
        <w:t>1</w:t>
      </w:r>
      <w:r w:rsidRPr="006506F4">
        <w:rPr>
          <w:rFonts w:ascii="Times New Roman" w:hAnsi="Times New Roman"/>
          <w:sz w:val="24"/>
          <w:szCs w:val="24"/>
        </w:rPr>
        <w:t xml:space="preserve"> г.</w:t>
      </w:r>
    </w:p>
    <w:p w14:paraId="4A0E2AF2" w14:textId="77777777" w:rsidR="00A33E80" w:rsidRPr="006506F4" w:rsidRDefault="00A33E80" w:rsidP="00A33E80">
      <w:pPr>
        <w:widowControl w:val="0"/>
        <w:shd w:val="clear" w:color="auto" w:fill="FFFFFF"/>
        <w:suppressAutoHyphens/>
        <w:autoSpaceDE w:val="0"/>
        <w:spacing w:before="221" w:after="0" w:line="240" w:lineRule="auto"/>
        <w:ind w:left="53"/>
        <w:rPr>
          <w:rFonts w:ascii="Times New Roman" w:eastAsia="Times New Roman" w:hAnsi="Times New Roman"/>
          <w:sz w:val="24"/>
          <w:szCs w:val="24"/>
          <w:lang w:eastAsia="ar-SA"/>
        </w:rPr>
      </w:pPr>
    </w:p>
    <w:p w14:paraId="1C9259D6" w14:textId="77777777" w:rsidR="00A33E80" w:rsidRPr="006506F4" w:rsidRDefault="00A33E80" w:rsidP="00A33E80">
      <w:pPr>
        <w:spacing w:after="0" w:line="240" w:lineRule="auto"/>
        <w:jc w:val="center"/>
        <w:rPr>
          <w:rFonts w:ascii="Times New Roman" w:eastAsia="Times New Roman" w:hAnsi="Times New Roman"/>
          <w:sz w:val="24"/>
          <w:szCs w:val="24"/>
          <w:lang w:eastAsia="ru-RU"/>
        </w:rPr>
      </w:pPr>
      <w:r w:rsidRPr="006506F4">
        <w:rPr>
          <w:rFonts w:ascii="Times New Roman" w:hAnsi="Times New Roman"/>
          <w:b/>
          <w:sz w:val="24"/>
          <w:szCs w:val="24"/>
        </w:rPr>
        <w:t xml:space="preserve">Порядок действий при замене </w:t>
      </w:r>
      <w:proofErr w:type="spellStart"/>
      <w:r w:rsidRPr="006506F4">
        <w:rPr>
          <w:rFonts w:ascii="Times New Roman" w:hAnsi="Times New Roman"/>
          <w:b/>
          <w:sz w:val="24"/>
          <w:szCs w:val="24"/>
        </w:rPr>
        <w:t>домофонной</w:t>
      </w:r>
      <w:proofErr w:type="spellEnd"/>
      <w:r w:rsidRPr="006506F4">
        <w:rPr>
          <w:rFonts w:ascii="Times New Roman" w:hAnsi="Times New Roman"/>
          <w:b/>
          <w:sz w:val="24"/>
          <w:szCs w:val="24"/>
        </w:rPr>
        <w:t xml:space="preserve"> панели</w:t>
      </w:r>
    </w:p>
    <w:p w14:paraId="358D2B01" w14:textId="77777777" w:rsidR="00A33E80" w:rsidRPr="006506F4" w:rsidRDefault="00A33E80" w:rsidP="00A33E80">
      <w:pPr>
        <w:widowControl w:val="0"/>
        <w:shd w:val="clear" w:color="auto" w:fill="FFFFFF"/>
        <w:suppressAutoHyphens/>
        <w:autoSpaceDE w:val="0"/>
        <w:spacing w:after="0" w:line="240" w:lineRule="auto"/>
        <w:ind w:left="4536"/>
        <w:jc w:val="right"/>
        <w:rPr>
          <w:rFonts w:ascii="Times New Roman" w:eastAsia="Times New Roman" w:hAnsi="Times New Roman"/>
          <w:sz w:val="24"/>
          <w:szCs w:val="24"/>
          <w:lang w:eastAsia="ar-SA"/>
        </w:rPr>
      </w:pPr>
    </w:p>
    <w:p w14:paraId="03B78B0D" w14:textId="77777777" w:rsidR="00A33E80" w:rsidRPr="006506F4" w:rsidRDefault="00A33E80" w:rsidP="00A33E80">
      <w:pPr>
        <w:spacing w:after="0" w:line="240" w:lineRule="auto"/>
        <w:jc w:val="both"/>
        <w:rPr>
          <w:rFonts w:ascii="Times New Roman" w:eastAsia="Times New Roman" w:hAnsi="Times New Roman"/>
          <w:snapToGrid w:val="0"/>
          <w:sz w:val="24"/>
          <w:szCs w:val="24"/>
          <w:lang w:eastAsia="ru-RU"/>
        </w:rPr>
      </w:pPr>
    </w:p>
    <w:p w14:paraId="335E225A" w14:textId="77777777" w:rsidR="00A33E80" w:rsidRPr="006506F4" w:rsidRDefault="00A33E80" w:rsidP="00A33E80">
      <w:pPr>
        <w:spacing w:after="0" w:line="240" w:lineRule="auto"/>
        <w:jc w:val="both"/>
        <w:rPr>
          <w:rFonts w:ascii="Times New Roman" w:eastAsia="Times New Roman" w:hAnsi="Times New Roman"/>
          <w:b/>
          <w:snapToGrid w:val="0"/>
          <w:sz w:val="24"/>
          <w:szCs w:val="24"/>
          <w:lang w:eastAsia="ru-RU"/>
        </w:rPr>
      </w:pPr>
      <w:r w:rsidRPr="006506F4">
        <w:rPr>
          <w:rFonts w:ascii="Times New Roman" w:eastAsia="Times New Roman" w:hAnsi="Times New Roman"/>
          <w:b/>
          <w:snapToGrid w:val="0"/>
          <w:sz w:val="24"/>
          <w:szCs w:val="24"/>
          <w:lang w:eastAsia="ru-RU"/>
        </w:rPr>
        <w:t>Локальное решение.</w:t>
      </w:r>
    </w:p>
    <w:p w14:paraId="3D58AC1D" w14:textId="77777777" w:rsidR="00A33E80" w:rsidRPr="006506F4" w:rsidRDefault="00A33E80" w:rsidP="00A33E80">
      <w:pPr>
        <w:pStyle w:val="ad"/>
        <w:numPr>
          <w:ilvl w:val="0"/>
          <w:numId w:val="19"/>
        </w:numPr>
        <w:jc w:val="both"/>
        <w:rPr>
          <w:snapToGrid w:val="0"/>
          <w:lang w:eastAsia="ru-RU"/>
        </w:rPr>
      </w:pPr>
      <w:r w:rsidRPr="006506F4">
        <w:rPr>
          <w:snapToGrid w:val="0"/>
          <w:lang w:eastAsia="ru-RU"/>
        </w:rPr>
        <w:t>Смонтировать панель.</w:t>
      </w:r>
    </w:p>
    <w:p w14:paraId="73C8E5E3" w14:textId="77777777" w:rsidR="00A33E80" w:rsidRPr="006506F4" w:rsidRDefault="00A33E80" w:rsidP="00A33E80">
      <w:pPr>
        <w:pStyle w:val="ad"/>
        <w:numPr>
          <w:ilvl w:val="0"/>
          <w:numId w:val="19"/>
        </w:numPr>
        <w:jc w:val="both"/>
        <w:rPr>
          <w:snapToGrid w:val="0"/>
          <w:lang w:eastAsia="ru-RU"/>
        </w:rPr>
      </w:pPr>
      <w:r w:rsidRPr="006506F4">
        <w:rPr>
          <w:snapToGrid w:val="0"/>
          <w:lang w:eastAsia="ru-RU"/>
        </w:rPr>
        <w:t>В нерабочее время обратиться по номеру 8 800 707 0063 для проверки сетевой связности.</w:t>
      </w:r>
    </w:p>
    <w:p w14:paraId="7D283A4F" w14:textId="77777777" w:rsidR="00A33E80" w:rsidRPr="006506F4" w:rsidRDefault="00A33E80" w:rsidP="00A33E80">
      <w:pPr>
        <w:jc w:val="both"/>
        <w:rPr>
          <w:rFonts w:ascii="Times New Roman" w:hAnsi="Times New Roman"/>
          <w:snapToGrid w:val="0"/>
          <w:sz w:val="24"/>
          <w:szCs w:val="24"/>
          <w:lang w:eastAsia="ru-RU"/>
        </w:rPr>
      </w:pPr>
    </w:p>
    <w:p w14:paraId="0B51EADA" w14:textId="77777777" w:rsidR="00A33E80" w:rsidRPr="006506F4" w:rsidRDefault="00A33E80" w:rsidP="00A33E80">
      <w:pPr>
        <w:spacing w:after="0" w:line="240" w:lineRule="auto"/>
        <w:jc w:val="both"/>
        <w:rPr>
          <w:rFonts w:ascii="Times New Roman" w:eastAsia="Times New Roman" w:hAnsi="Times New Roman"/>
          <w:b/>
          <w:snapToGrid w:val="0"/>
          <w:sz w:val="24"/>
          <w:szCs w:val="24"/>
          <w:lang w:eastAsia="ru-RU"/>
        </w:rPr>
      </w:pPr>
      <w:r w:rsidRPr="006506F4">
        <w:rPr>
          <w:rFonts w:ascii="Times New Roman" w:eastAsia="Times New Roman" w:hAnsi="Times New Roman"/>
          <w:b/>
          <w:snapToGrid w:val="0"/>
          <w:sz w:val="24"/>
          <w:szCs w:val="24"/>
          <w:lang w:eastAsia="ru-RU"/>
        </w:rPr>
        <w:t>Платформа ключ</w:t>
      </w:r>
    </w:p>
    <w:p w14:paraId="60AB744D" w14:textId="77777777" w:rsidR="00A33E80" w:rsidRPr="006506F4" w:rsidRDefault="00A33E80" w:rsidP="00A33E80">
      <w:pPr>
        <w:pStyle w:val="ad"/>
        <w:numPr>
          <w:ilvl w:val="0"/>
          <w:numId w:val="20"/>
        </w:numPr>
        <w:jc w:val="both"/>
        <w:rPr>
          <w:snapToGrid w:val="0"/>
          <w:lang w:eastAsia="ru-RU"/>
        </w:rPr>
      </w:pPr>
      <w:r w:rsidRPr="006506F4">
        <w:rPr>
          <w:snapToGrid w:val="0"/>
          <w:lang w:eastAsia="ru-RU"/>
        </w:rPr>
        <w:t>Смонтировать панель.</w:t>
      </w:r>
    </w:p>
    <w:p w14:paraId="2C999646" w14:textId="77777777" w:rsidR="00A33E80" w:rsidRPr="006506F4" w:rsidRDefault="00A33E80" w:rsidP="00A33E80">
      <w:pPr>
        <w:pStyle w:val="ad"/>
        <w:numPr>
          <w:ilvl w:val="0"/>
          <w:numId w:val="20"/>
        </w:numPr>
        <w:spacing w:before="240"/>
        <w:jc w:val="both"/>
        <w:rPr>
          <w:snapToGrid w:val="0"/>
          <w:lang w:eastAsia="ru-RU"/>
        </w:rPr>
      </w:pPr>
      <w:r w:rsidRPr="006506F4">
        <w:rPr>
          <w:snapToGrid w:val="0"/>
          <w:lang w:eastAsia="ru-RU"/>
        </w:rPr>
        <w:t>Для регистрации панели в системе обратиться по номеру 8 800 100 1436 доб. 5 (режим работы 24/7).</w:t>
      </w:r>
    </w:p>
    <w:p w14:paraId="1B26CF47" w14:textId="104168F8" w:rsidR="00A33E80" w:rsidRDefault="00A33E80" w:rsidP="00A33E80">
      <w:pPr>
        <w:pStyle w:val="ad"/>
        <w:numPr>
          <w:ilvl w:val="0"/>
          <w:numId w:val="20"/>
        </w:numPr>
        <w:jc w:val="both"/>
        <w:rPr>
          <w:snapToGrid w:val="0"/>
          <w:lang w:eastAsia="ru-RU"/>
        </w:rPr>
      </w:pPr>
      <w:r w:rsidRPr="006506F4">
        <w:rPr>
          <w:snapToGrid w:val="0"/>
          <w:lang w:eastAsia="ru-RU"/>
        </w:rPr>
        <w:t>В случае отсутствия регистрации на платформе обратиться по номеру 8 800 707 0063 для проверки сетевой связности.</w:t>
      </w:r>
    </w:p>
    <w:p w14:paraId="3864AB91" w14:textId="4783DFDC" w:rsidR="006506F4" w:rsidRDefault="006506F4" w:rsidP="006506F4">
      <w:pPr>
        <w:jc w:val="both"/>
        <w:rPr>
          <w:snapToGrid w:val="0"/>
          <w:lang w:eastAsia="ru-RU"/>
        </w:rPr>
      </w:pPr>
    </w:p>
    <w:p w14:paraId="292FDA3B" w14:textId="77777777" w:rsidR="006506F4" w:rsidRPr="006506F4" w:rsidRDefault="006506F4" w:rsidP="006506F4">
      <w:pPr>
        <w:jc w:val="both"/>
        <w:rPr>
          <w:snapToGrid w:val="0"/>
          <w:lang w:eastAsia="ru-RU"/>
        </w:rPr>
      </w:pPr>
    </w:p>
    <w:p w14:paraId="3AEA9416" w14:textId="77777777" w:rsidR="00A33E80" w:rsidRPr="006506F4" w:rsidRDefault="00A33E80" w:rsidP="00A33E80">
      <w:pPr>
        <w:pStyle w:val="ad"/>
        <w:spacing w:before="240"/>
        <w:jc w:val="both"/>
        <w:rPr>
          <w:snapToGrid w:val="0"/>
          <w:lang w:eastAsia="ru-RU"/>
        </w:rPr>
      </w:pPr>
    </w:p>
    <w:tbl>
      <w:tblPr>
        <w:tblW w:w="9639" w:type="dxa"/>
        <w:tblLayout w:type="fixed"/>
        <w:tblCellMar>
          <w:left w:w="40" w:type="dxa"/>
          <w:right w:w="40" w:type="dxa"/>
        </w:tblCellMar>
        <w:tblLook w:val="04A0" w:firstRow="1" w:lastRow="0" w:firstColumn="1" w:lastColumn="0" w:noHBand="0" w:noVBand="1"/>
      </w:tblPr>
      <w:tblGrid>
        <w:gridCol w:w="4678"/>
        <w:gridCol w:w="4961"/>
      </w:tblGrid>
      <w:tr w:rsidR="00B04DB8" w:rsidRPr="006506F4" w14:paraId="2044A6D5" w14:textId="77777777" w:rsidTr="00C10AFC">
        <w:trPr>
          <w:trHeight w:val="2855"/>
        </w:trPr>
        <w:tc>
          <w:tcPr>
            <w:tcW w:w="4678" w:type="dxa"/>
            <w:shd w:val="clear" w:color="auto" w:fill="auto"/>
          </w:tcPr>
          <w:p w14:paraId="543FD9CC" w14:textId="77777777" w:rsidR="00B04DB8" w:rsidRPr="006506F4" w:rsidRDefault="00B04DB8" w:rsidP="00C10AFC">
            <w:pPr>
              <w:widowControl w:val="0"/>
              <w:autoSpaceDE w:val="0"/>
              <w:autoSpaceDN w:val="0"/>
              <w:adjustRightInd w:val="0"/>
              <w:spacing w:after="0" w:line="240" w:lineRule="auto"/>
              <w:rPr>
                <w:rFonts w:ascii="Times New Roman" w:eastAsia="Times New Roman" w:hAnsi="Times New Roman"/>
                <w:b/>
                <w:sz w:val="24"/>
                <w:szCs w:val="24"/>
                <w:lang w:eastAsia="ru-RU"/>
              </w:rPr>
            </w:pPr>
            <w:r w:rsidRPr="006506F4">
              <w:rPr>
                <w:rFonts w:ascii="Times New Roman" w:eastAsia="Times New Roman" w:hAnsi="Times New Roman"/>
                <w:b/>
                <w:sz w:val="24"/>
                <w:szCs w:val="24"/>
                <w:lang w:eastAsia="ru-RU"/>
              </w:rPr>
              <w:t>От Подрядчика</w:t>
            </w:r>
          </w:p>
          <w:p w14:paraId="1BB3E183" w14:textId="77777777" w:rsidR="00B04DB8" w:rsidRPr="006506F4" w:rsidRDefault="00B04DB8" w:rsidP="00C10AFC">
            <w:pPr>
              <w:widowControl w:val="0"/>
              <w:autoSpaceDE w:val="0"/>
              <w:autoSpaceDN w:val="0"/>
              <w:adjustRightInd w:val="0"/>
              <w:spacing w:after="0" w:line="240" w:lineRule="auto"/>
              <w:rPr>
                <w:rFonts w:ascii="Times New Roman" w:eastAsia="Times New Roman" w:hAnsi="Times New Roman"/>
                <w:sz w:val="24"/>
                <w:szCs w:val="24"/>
                <w:lang w:eastAsia="ru-RU"/>
              </w:rPr>
            </w:pPr>
          </w:p>
          <w:p w14:paraId="285E4CFF" w14:textId="2243CCED" w:rsidR="00B04DB8" w:rsidRPr="006506F4" w:rsidRDefault="00B04DB8" w:rsidP="00C10AFC">
            <w:pPr>
              <w:widowControl w:val="0"/>
              <w:autoSpaceDE w:val="0"/>
              <w:autoSpaceDN w:val="0"/>
              <w:adjustRightInd w:val="0"/>
              <w:spacing w:after="0" w:line="240" w:lineRule="auto"/>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_____________/</w:t>
            </w:r>
            <w:r w:rsidR="00AB3F43" w:rsidRPr="006506F4" w:rsidDel="00AB3F43">
              <w:rPr>
                <w:rFonts w:ascii="Times New Roman" w:eastAsia="Times New Roman" w:hAnsi="Times New Roman"/>
                <w:sz w:val="24"/>
                <w:szCs w:val="24"/>
                <w:u w:val="single"/>
                <w:lang w:eastAsia="ru-RU"/>
              </w:rPr>
              <w:t xml:space="preserve"> </w:t>
            </w:r>
            <w:r w:rsidR="006506F4">
              <w:rPr>
                <w:rFonts w:ascii="Times New Roman" w:eastAsia="Times New Roman" w:hAnsi="Times New Roman"/>
                <w:sz w:val="24"/>
                <w:szCs w:val="24"/>
                <w:u w:val="single"/>
                <w:lang w:eastAsia="ru-RU"/>
              </w:rPr>
              <w:t>__________</w:t>
            </w:r>
            <w:r w:rsidRPr="006506F4">
              <w:rPr>
                <w:rFonts w:ascii="Times New Roman" w:eastAsia="Times New Roman" w:hAnsi="Times New Roman"/>
                <w:sz w:val="24"/>
                <w:szCs w:val="24"/>
                <w:lang w:eastAsia="ru-RU"/>
              </w:rPr>
              <w:t>/</w:t>
            </w:r>
          </w:p>
        </w:tc>
        <w:tc>
          <w:tcPr>
            <w:tcW w:w="4961" w:type="dxa"/>
            <w:shd w:val="clear" w:color="auto" w:fill="auto"/>
          </w:tcPr>
          <w:p w14:paraId="44BC8956" w14:textId="77777777" w:rsidR="009A3537" w:rsidRPr="006506F4" w:rsidRDefault="009A3537" w:rsidP="009A3537">
            <w:pPr>
              <w:widowControl w:val="0"/>
              <w:autoSpaceDE w:val="0"/>
              <w:autoSpaceDN w:val="0"/>
              <w:adjustRightInd w:val="0"/>
              <w:spacing w:after="0" w:line="240" w:lineRule="auto"/>
              <w:rPr>
                <w:rFonts w:ascii="Times New Roman" w:eastAsia="Times New Roman" w:hAnsi="Times New Roman"/>
                <w:b/>
                <w:sz w:val="24"/>
                <w:szCs w:val="24"/>
                <w:lang w:eastAsia="ru-RU"/>
              </w:rPr>
            </w:pPr>
            <w:r w:rsidRPr="006506F4">
              <w:rPr>
                <w:rFonts w:ascii="Times New Roman" w:eastAsia="Times New Roman" w:hAnsi="Times New Roman"/>
                <w:b/>
                <w:sz w:val="24"/>
                <w:szCs w:val="24"/>
                <w:lang w:eastAsia="ru-RU"/>
              </w:rPr>
              <w:t>От Заказчика</w:t>
            </w:r>
          </w:p>
          <w:p w14:paraId="6A5AFAE2" w14:textId="77777777" w:rsidR="009A3537" w:rsidRPr="006506F4" w:rsidRDefault="009A3537" w:rsidP="009A3537">
            <w:pPr>
              <w:widowControl w:val="0"/>
              <w:autoSpaceDE w:val="0"/>
              <w:autoSpaceDN w:val="0"/>
              <w:adjustRightInd w:val="0"/>
              <w:spacing w:after="0" w:line="240" w:lineRule="auto"/>
              <w:rPr>
                <w:rFonts w:ascii="Times New Roman" w:eastAsia="Times New Roman" w:hAnsi="Times New Roman"/>
                <w:sz w:val="24"/>
                <w:szCs w:val="24"/>
                <w:lang w:eastAsia="ru-RU"/>
              </w:rPr>
            </w:pPr>
          </w:p>
          <w:p w14:paraId="3F57A43E" w14:textId="2BF27A0F" w:rsidR="00B04DB8" w:rsidRPr="006506F4" w:rsidRDefault="009A3537" w:rsidP="00C10AFC">
            <w:pPr>
              <w:widowControl w:val="0"/>
              <w:autoSpaceDE w:val="0"/>
              <w:autoSpaceDN w:val="0"/>
              <w:adjustRightInd w:val="0"/>
              <w:spacing w:after="0" w:line="240" w:lineRule="auto"/>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________________/</w:t>
            </w:r>
            <w:r w:rsidR="006506F4">
              <w:rPr>
                <w:rFonts w:ascii="Times New Roman" w:eastAsia="Times New Roman" w:hAnsi="Times New Roman"/>
                <w:sz w:val="24"/>
                <w:szCs w:val="24"/>
                <w:lang w:eastAsia="ru-RU"/>
              </w:rPr>
              <w:t>_____________/</w:t>
            </w:r>
          </w:p>
        </w:tc>
      </w:tr>
    </w:tbl>
    <w:p w14:paraId="04C0F7B9" w14:textId="77777777" w:rsidR="00A33E80" w:rsidRPr="006506F4" w:rsidRDefault="00A33E80" w:rsidP="00A33E80">
      <w:pPr>
        <w:spacing w:after="0" w:line="240" w:lineRule="auto"/>
        <w:rPr>
          <w:rFonts w:ascii="Times New Roman" w:hAnsi="Times New Roman"/>
          <w:sz w:val="24"/>
          <w:szCs w:val="24"/>
        </w:rPr>
      </w:pPr>
    </w:p>
    <w:p w14:paraId="79EC2C7A" w14:textId="77777777" w:rsidR="00A33E80" w:rsidRPr="006506F4" w:rsidRDefault="00A33E80" w:rsidP="00A33E80">
      <w:pPr>
        <w:shd w:val="clear" w:color="auto" w:fill="FFFFFF"/>
        <w:spacing w:after="60"/>
        <w:ind w:left="4536"/>
        <w:jc w:val="right"/>
        <w:rPr>
          <w:rFonts w:ascii="Times New Roman" w:hAnsi="Times New Roman"/>
          <w:sz w:val="24"/>
          <w:szCs w:val="24"/>
        </w:rPr>
      </w:pPr>
    </w:p>
    <w:p w14:paraId="74732DF7" w14:textId="77777777" w:rsidR="00A33E80" w:rsidRPr="006506F4" w:rsidRDefault="00A33E80" w:rsidP="00A33E80">
      <w:pPr>
        <w:shd w:val="clear" w:color="auto" w:fill="FFFFFF"/>
        <w:spacing w:after="60"/>
        <w:ind w:left="4536"/>
        <w:jc w:val="right"/>
        <w:rPr>
          <w:rFonts w:ascii="Times New Roman" w:hAnsi="Times New Roman"/>
          <w:sz w:val="24"/>
          <w:szCs w:val="24"/>
        </w:rPr>
      </w:pPr>
    </w:p>
    <w:p w14:paraId="01B7616F" w14:textId="77777777" w:rsidR="00A33E80" w:rsidRPr="006506F4" w:rsidRDefault="00A33E80" w:rsidP="005050DF">
      <w:pPr>
        <w:shd w:val="clear" w:color="auto" w:fill="FFFFFF"/>
        <w:spacing w:after="60"/>
        <w:ind w:left="4536"/>
        <w:jc w:val="right"/>
        <w:rPr>
          <w:rFonts w:ascii="Times New Roman" w:hAnsi="Times New Roman"/>
          <w:sz w:val="24"/>
          <w:szCs w:val="24"/>
        </w:rPr>
      </w:pPr>
    </w:p>
    <w:p w14:paraId="732186CF" w14:textId="77777777" w:rsidR="00A33E80" w:rsidRPr="006506F4" w:rsidRDefault="00A33E80" w:rsidP="005050DF">
      <w:pPr>
        <w:shd w:val="clear" w:color="auto" w:fill="FFFFFF"/>
        <w:spacing w:after="60"/>
        <w:ind w:left="4536"/>
        <w:jc w:val="right"/>
        <w:rPr>
          <w:rFonts w:ascii="Times New Roman" w:hAnsi="Times New Roman"/>
          <w:sz w:val="24"/>
          <w:szCs w:val="24"/>
        </w:rPr>
      </w:pPr>
    </w:p>
    <w:p w14:paraId="683DA8D6" w14:textId="77777777" w:rsidR="00A33E80" w:rsidRPr="006506F4" w:rsidRDefault="00A33E80" w:rsidP="005050DF">
      <w:pPr>
        <w:shd w:val="clear" w:color="auto" w:fill="FFFFFF"/>
        <w:spacing w:after="60"/>
        <w:ind w:left="4536"/>
        <w:jc w:val="right"/>
        <w:rPr>
          <w:rFonts w:ascii="Times New Roman" w:hAnsi="Times New Roman"/>
          <w:sz w:val="24"/>
          <w:szCs w:val="24"/>
        </w:rPr>
      </w:pPr>
    </w:p>
    <w:p w14:paraId="20831168" w14:textId="77777777" w:rsidR="00A33E80" w:rsidRPr="006506F4" w:rsidRDefault="00A33E80" w:rsidP="005050DF">
      <w:pPr>
        <w:shd w:val="clear" w:color="auto" w:fill="FFFFFF"/>
        <w:spacing w:after="60"/>
        <w:ind w:left="4536"/>
        <w:jc w:val="right"/>
        <w:rPr>
          <w:rFonts w:ascii="Times New Roman" w:hAnsi="Times New Roman"/>
          <w:sz w:val="24"/>
          <w:szCs w:val="24"/>
        </w:rPr>
      </w:pPr>
    </w:p>
    <w:p w14:paraId="5F3F7954" w14:textId="77777777" w:rsidR="00A33E80" w:rsidRPr="006506F4" w:rsidRDefault="00A33E80" w:rsidP="005050DF">
      <w:pPr>
        <w:shd w:val="clear" w:color="auto" w:fill="FFFFFF"/>
        <w:spacing w:after="60"/>
        <w:ind w:left="4536"/>
        <w:jc w:val="right"/>
        <w:rPr>
          <w:rFonts w:ascii="Times New Roman" w:hAnsi="Times New Roman"/>
          <w:sz w:val="24"/>
          <w:szCs w:val="24"/>
        </w:rPr>
      </w:pPr>
    </w:p>
    <w:p w14:paraId="211E6E59" w14:textId="77777777" w:rsidR="00A33E80" w:rsidRPr="006506F4" w:rsidRDefault="00A33E80" w:rsidP="005050DF">
      <w:pPr>
        <w:shd w:val="clear" w:color="auto" w:fill="FFFFFF"/>
        <w:spacing w:after="60"/>
        <w:ind w:left="4536"/>
        <w:jc w:val="right"/>
        <w:rPr>
          <w:rFonts w:ascii="Times New Roman" w:hAnsi="Times New Roman"/>
          <w:sz w:val="24"/>
          <w:szCs w:val="24"/>
        </w:rPr>
      </w:pPr>
    </w:p>
    <w:p w14:paraId="277C1637" w14:textId="77777777" w:rsidR="00A33E80" w:rsidRPr="006506F4" w:rsidRDefault="00A33E80" w:rsidP="005050DF">
      <w:pPr>
        <w:shd w:val="clear" w:color="auto" w:fill="FFFFFF"/>
        <w:spacing w:after="60"/>
        <w:ind w:left="4536"/>
        <w:jc w:val="right"/>
        <w:rPr>
          <w:rFonts w:ascii="Times New Roman" w:hAnsi="Times New Roman"/>
          <w:sz w:val="24"/>
          <w:szCs w:val="24"/>
        </w:rPr>
      </w:pPr>
    </w:p>
    <w:p w14:paraId="5E6CF333" w14:textId="77777777" w:rsidR="00A33E80" w:rsidRPr="006506F4" w:rsidRDefault="00A33E80" w:rsidP="005050DF">
      <w:pPr>
        <w:shd w:val="clear" w:color="auto" w:fill="FFFFFF"/>
        <w:spacing w:after="60"/>
        <w:ind w:left="4536"/>
        <w:jc w:val="right"/>
        <w:rPr>
          <w:rFonts w:ascii="Times New Roman" w:hAnsi="Times New Roman"/>
          <w:sz w:val="24"/>
          <w:szCs w:val="24"/>
        </w:rPr>
      </w:pPr>
    </w:p>
    <w:p w14:paraId="14BAE6B6" w14:textId="77777777" w:rsidR="00A33E80" w:rsidRPr="006506F4" w:rsidRDefault="00A33E80" w:rsidP="005050DF">
      <w:pPr>
        <w:shd w:val="clear" w:color="auto" w:fill="FFFFFF"/>
        <w:spacing w:after="60"/>
        <w:ind w:left="4536"/>
        <w:jc w:val="right"/>
        <w:rPr>
          <w:rFonts w:ascii="Times New Roman" w:hAnsi="Times New Roman"/>
          <w:sz w:val="24"/>
          <w:szCs w:val="24"/>
        </w:rPr>
      </w:pPr>
    </w:p>
    <w:p w14:paraId="61319F45" w14:textId="77777777" w:rsidR="00A33E80" w:rsidRPr="006506F4" w:rsidRDefault="00A33E80" w:rsidP="005050DF">
      <w:pPr>
        <w:shd w:val="clear" w:color="auto" w:fill="FFFFFF"/>
        <w:spacing w:after="60"/>
        <w:ind w:left="4536"/>
        <w:jc w:val="right"/>
        <w:rPr>
          <w:rFonts w:ascii="Times New Roman" w:hAnsi="Times New Roman"/>
          <w:sz w:val="24"/>
          <w:szCs w:val="24"/>
        </w:rPr>
      </w:pPr>
    </w:p>
    <w:p w14:paraId="47B7FB06" w14:textId="77777777" w:rsidR="00A33E80" w:rsidRPr="006506F4" w:rsidRDefault="00A33E80" w:rsidP="005050DF">
      <w:pPr>
        <w:shd w:val="clear" w:color="auto" w:fill="FFFFFF"/>
        <w:spacing w:after="60"/>
        <w:ind w:left="4536"/>
        <w:jc w:val="right"/>
        <w:rPr>
          <w:rFonts w:ascii="Times New Roman" w:hAnsi="Times New Roman"/>
          <w:sz w:val="24"/>
          <w:szCs w:val="24"/>
        </w:rPr>
      </w:pPr>
    </w:p>
    <w:p w14:paraId="7825F0AA" w14:textId="31A4CEB2" w:rsidR="0029368A" w:rsidRPr="006506F4" w:rsidRDefault="00706102" w:rsidP="005050DF">
      <w:pPr>
        <w:shd w:val="clear" w:color="auto" w:fill="FFFFFF"/>
        <w:spacing w:after="60"/>
        <w:ind w:left="4536"/>
        <w:jc w:val="right"/>
        <w:rPr>
          <w:rFonts w:ascii="Times New Roman" w:hAnsi="Times New Roman"/>
          <w:sz w:val="24"/>
          <w:szCs w:val="24"/>
        </w:rPr>
      </w:pPr>
      <w:r w:rsidRPr="006506F4">
        <w:rPr>
          <w:rFonts w:ascii="Times New Roman" w:hAnsi="Times New Roman"/>
          <w:sz w:val="24"/>
          <w:szCs w:val="24"/>
        </w:rPr>
        <w:lastRenderedPageBreak/>
        <w:t>Приложение №</w:t>
      </w:r>
      <w:r w:rsidR="00A33E80" w:rsidRPr="006506F4">
        <w:rPr>
          <w:rFonts w:ascii="Times New Roman" w:hAnsi="Times New Roman"/>
          <w:sz w:val="24"/>
          <w:szCs w:val="24"/>
        </w:rPr>
        <w:t>7</w:t>
      </w:r>
      <w:r w:rsidRPr="006506F4">
        <w:rPr>
          <w:rFonts w:ascii="Times New Roman" w:hAnsi="Times New Roman"/>
          <w:sz w:val="24"/>
          <w:szCs w:val="24"/>
        </w:rPr>
        <w:t xml:space="preserve"> </w:t>
      </w:r>
    </w:p>
    <w:p w14:paraId="5754B328" w14:textId="59638DAA" w:rsidR="005050DF" w:rsidRPr="006506F4" w:rsidRDefault="0029368A" w:rsidP="00822557">
      <w:pPr>
        <w:spacing w:after="60"/>
        <w:jc w:val="right"/>
        <w:rPr>
          <w:rFonts w:ascii="Times New Roman" w:hAnsi="Times New Roman"/>
          <w:sz w:val="24"/>
          <w:szCs w:val="24"/>
        </w:rPr>
      </w:pPr>
      <w:r w:rsidRPr="006506F4">
        <w:rPr>
          <w:rFonts w:ascii="Times New Roman" w:hAnsi="Times New Roman"/>
          <w:sz w:val="24"/>
          <w:szCs w:val="24"/>
        </w:rPr>
        <w:t xml:space="preserve">к договору №_______ </w:t>
      </w:r>
      <w:r w:rsidR="005050DF" w:rsidRPr="006506F4">
        <w:rPr>
          <w:rFonts w:ascii="Times New Roman" w:hAnsi="Times New Roman"/>
          <w:sz w:val="24"/>
          <w:szCs w:val="24"/>
        </w:rPr>
        <w:t>от «_</w:t>
      </w:r>
      <w:proofErr w:type="gramStart"/>
      <w:r w:rsidR="005050DF" w:rsidRPr="006506F4">
        <w:rPr>
          <w:rFonts w:ascii="Times New Roman" w:hAnsi="Times New Roman"/>
          <w:sz w:val="24"/>
          <w:szCs w:val="24"/>
        </w:rPr>
        <w:t>_»_</w:t>
      </w:r>
      <w:proofErr w:type="gramEnd"/>
      <w:r w:rsidR="005050DF" w:rsidRPr="006506F4">
        <w:rPr>
          <w:rFonts w:ascii="Times New Roman" w:hAnsi="Times New Roman"/>
          <w:sz w:val="24"/>
          <w:szCs w:val="24"/>
        </w:rPr>
        <w:t>______20</w:t>
      </w:r>
      <w:r w:rsidR="007B4BC2" w:rsidRPr="006506F4">
        <w:rPr>
          <w:rFonts w:ascii="Times New Roman" w:hAnsi="Times New Roman"/>
          <w:sz w:val="24"/>
          <w:szCs w:val="24"/>
        </w:rPr>
        <w:t>2</w:t>
      </w:r>
      <w:r w:rsidR="00822557">
        <w:rPr>
          <w:rFonts w:ascii="Times New Roman" w:hAnsi="Times New Roman"/>
          <w:sz w:val="24"/>
          <w:szCs w:val="24"/>
        </w:rPr>
        <w:t xml:space="preserve">1 </w:t>
      </w:r>
      <w:r w:rsidR="005050DF" w:rsidRPr="006506F4">
        <w:rPr>
          <w:rFonts w:ascii="Times New Roman" w:hAnsi="Times New Roman"/>
          <w:sz w:val="24"/>
          <w:szCs w:val="24"/>
        </w:rPr>
        <w:t>г.</w:t>
      </w:r>
    </w:p>
    <w:p w14:paraId="6769F6E5" w14:textId="77777777" w:rsidR="00752682" w:rsidRPr="006506F4" w:rsidRDefault="00752682" w:rsidP="0021408E">
      <w:pPr>
        <w:jc w:val="center"/>
        <w:rPr>
          <w:rFonts w:ascii="Times New Roman" w:hAnsi="Times New Roman"/>
          <w:b/>
          <w:sz w:val="24"/>
          <w:szCs w:val="24"/>
          <w:lang w:eastAsia="ar-SA"/>
        </w:rPr>
      </w:pPr>
    </w:p>
    <w:p w14:paraId="6731A893" w14:textId="77777777" w:rsidR="0029368A" w:rsidRPr="006506F4" w:rsidRDefault="0029368A" w:rsidP="0021408E">
      <w:pPr>
        <w:jc w:val="center"/>
        <w:rPr>
          <w:rFonts w:ascii="Times New Roman" w:hAnsi="Times New Roman"/>
          <w:sz w:val="24"/>
          <w:szCs w:val="24"/>
          <w:lang w:eastAsia="ar-SA"/>
        </w:rPr>
      </w:pPr>
      <w:r w:rsidRPr="006506F4">
        <w:rPr>
          <w:rFonts w:ascii="Times New Roman" w:hAnsi="Times New Roman"/>
          <w:b/>
          <w:sz w:val="24"/>
          <w:szCs w:val="24"/>
          <w:lang w:eastAsia="ar-SA"/>
        </w:rPr>
        <w:t>АНТИКОРРУПЦИОННАЯ ОГОВОРКА</w:t>
      </w:r>
      <w:r w:rsidRPr="006506F4">
        <w:rPr>
          <w:rFonts w:ascii="Times New Roman" w:hAnsi="Times New Roman"/>
          <w:sz w:val="24"/>
          <w:szCs w:val="24"/>
          <w:lang w:eastAsia="ar-SA"/>
        </w:rPr>
        <w:t>.</w:t>
      </w:r>
    </w:p>
    <w:p w14:paraId="771CF321" w14:textId="77777777" w:rsidR="00D26EA4" w:rsidRPr="006506F4" w:rsidRDefault="001B460D" w:rsidP="00A31F20">
      <w:pPr>
        <w:snapToGrid w:val="0"/>
        <w:ind w:firstLine="567"/>
        <w:jc w:val="both"/>
        <w:rPr>
          <w:rFonts w:ascii="Times New Roman" w:eastAsia="Times New Roman" w:hAnsi="Times New Roman"/>
          <w:sz w:val="24"/>
          <w:szCs w:val="24"/>
          <w:lang w:eastAsia="ar-SA"/>
        </w:rPr>
      </w:pPr>
      <w:r w:rsidRPr="006506F4">
        <w:rPr>
          <w:rFonts w:ascii="Times New Roman" w:eastAsia="Times New Roman" w:hAnsi="Times New Roman"/>
          <w:sz w:val="24"/>
          <w:szCs w:val="24"/>
          <w:lang w:eastAsia="ar-SA"/>
        </w:rPr>
        <w:t xml:space="preserve">Подрядчику </w:t>
      </w:r>
      <w:r w:rsidR="00D26EA4" w:rsidRPr="006506F4">
        <w:rPr>
          <w:rFonts w:ascii="Times New Roman" w:eastAsia="Times New Roman" w:hAnsi="Times New Roman"/>
          <w:sz w:val="24"/>
          <w:szCs w:val="24"/>
          <w:lang w:eastAsia="ar-SA"/>
        </w:rPr>
        <w:t xml:space="preserve">известно о том, что Заказчик ведет антикоррупционную политику и развивает не допускающую коррупционных проявлений культуру. </w:t>
      </w:r>
    </w:p>
    <w:p w14:paraId="2CA83020" w14:textId="223951A8" w:rsidR="00D26EA4" w:rsidRPr="006506F4" w:rsidRDefault="001B460D" w:rsidP="00A31F20">
      <w:pPr>
        <w:snapToGrid w:val="0"/>
        <w:ind w:firstLine="567"/>
        <w:jc w:val="both"/>
        <w:rPr>
          <w:rFonts w:ascii="Times New Roman" w:eastAsia="Times New Roman" w:hAnsi="Times New Roman"/>
          <w:sz w:val="24"/>
          <w:szCs w:val="24"/>
          <w:lang w:eastAsia="ar-SA"/>
        </w:rPr>
      </w:pPr>
      <w:r w:rsidRPr="006506F4">
        <w:rPr>
          <w:rFonts w:ascii="Times New Roman" w:eastAsia="Times New Roman" w:hAnsi="Times New Roman"/>
          <w:sz w:val="24"/>
          <w:szCs w:val="24"/>
          <w:lang w:eastAsia="ar-SA"/>
        </w:rPr>
        <w:t xml:space="preserve">Подрядчик </w:t>
      </w:r>
      <w:r w:rsidR="00D26EA4" w:rsidRPr="006506F4">
        <w:rPr>
          <w:rFonts w:ascii="Times New Roman" w:eastAsia="Times New Roman" w:hAnsi="Times New Roman"/>
          <w:sz w:val="24"/>
          <w:szCs w:val="24"/>
          <w:lang w:eastAsia="ar-SA"/>
        </w:rPr>
        <w:t>настоящим подтверждает, что он ознакомился с Кодексом деловой этики поставщика ПАО «</w:t>
      </w:r>
      <w:r w:rsidR="00AB3F43" w:rsidRPr="006506F4">
        <w:rPr>
          <w:rFonts w:ascii="Times New Roman" w:eastAsia="Times New Roman" w:hAnsi="Times New Roman"/>
          <w:sz w:val="24"/>
          <w:szCs w:val="24"/>
          <w:lang w:eastAsia="ar-SA"/>
        </w:rPr>
        <w:t>Башинформсвязь</w:t>
      </w:r>
      <w:r w:rsidR="00D26EA4" w:rsidRPr="006506F4">
        <w:rPr>
          <w:rFonts w:ascii="Times New Roman" w:eastAsia="Times New Roman" w:hAnsi="Times New Roman"/>
          <w:sz w:val="24"/>
          <w:szCs w:val="24"/>
          <w:lang w:eastAsia="ar-SA"/>
        </w:rPr>
        <w:t xml:space="preserve">», размещенным на официальном сайте Заказчика по адресу: </w:t>
      </w:r>
      <w:r w:rsidR="006506F4" w:rsidRPr="006506F4">
        <w:rPr>
          <w:rFonts w:ascii="Times New Roman" w:hAnsi="Times New Roman"/>
          <w:sz w:val="24"/>
          <w:szCs w:val="24"/>
        </w:rPr>
        <w:t>http://www.bashtel.ru/dokumenty/</w:t>
      </w:r>
      <w:r w:rsidR="00D26EA4" w:rsidRPr="006506F4">
        <w:rPr>
          <w:rFonts w:ascii="Times New Roman" w:eastAsia="Times New Roman" w:hAnsi="Times New Roman"/>
          <w:sz w:val="24"/>
          <w:szCs w:val="24"/>
          <w:lang w:eastAsia="ar-SA"/>
        </w:rPr>
        <w:t xml:space="preserve">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sidRPr="006506F4">
        <w:rPr>
          <w:rFonts w:ascii="Times New Roman" w:eastAsia="Times New Roman" w:hAnsi="Times New Roman"/>
          <w:sz w:val="24"/>
          <w:szCs w:val="24"/>
          <w:lang w:eastAsia="ar-SA"/>
        </w:rPr>
        <w:t>Подрядчика</w:t>
      </w:r>
      <w:r w:rsidR="00D26EA4" w:rsidRPr="006506F4">
        <w:rPr>
          <w:rFonts w:ascii="Times New Roman" w:eastAsia="Times New Roman" w:hAnsi="Times New Roman"/>
          <w:sz w:val="24"/>
          <w:szCs w:val="24"/>
          <w:lang w:eastAsia="ar-SA"/>
        </w:rPr>
        <w:t>.</w:t>
      </w:r>
    </w:p>
    <w:p w14:paraId="4B4B0E45" w14:textId="77777777" w:rsidR="00D26EA4" w:rsidRPr="006506F4" w:rsidRDefault="00D26EA4" w:rsidP="00A31F20">
      <w:pPr>
        <w:pStyle w:val="Text"/>
        <w:spacing w:after="120"/>
        <w:ind w:firstLine="567"/>
        <w:jc w:val="both"/>
        <w:rPr>
          <w:b/>
          <w:szCs w:val="24"/>
          <w:lang w:val="ru-RU" w:eastAsia="ar-SA"/>
        </w:rPr>
      </w:pPr>
      <w:r w:rsidRPr="006506F4">
        <w:rPr>
          <w:b/>
          <w:szCs w:val="24"/>
          <w:lang w:val="ru-RU" w:eastAsia="ar-SA"/>
        </w:rPr>
        <w:t>Статья 1.</w:t>
      </w:r>
    </w:p>
    <w:p w14:paraId="196F5452" w14:textId="77777777" w:rsidR="00D26EA4" w:rsidRPr="006506F4" w:rsidRDefault="00D26EA4" w:rsidP="00A31F20">
      <w:pPr>
        <w:pStyle w:val="Text"/>
        <w:spacing w:after="0"/>
        <w:ind w:firstLine="567"/>
        <w:jc w:val="both"/>
        <w:rPr>
          <w:szCs w:val="24"/>
          <w:lang w:val="ru-RU" w:eastAsia="ar-SA"/>
        </w:rPr>
      </w:pPr>
      <w:r w:rsidRPr="006506F4">
        <w:rPr>
          <w:szCs w:val="24"/>
          <w:lang w:val="ru-RU" w:eastAsia="ar-SA"/>
        </w:rPr>
        <w:t xml:space="preserve">В случае возникновения у Заказчика подозрений, что произошло или может произойти нарушение </w:t>
      </w:r>
      <w:r w:rsidR="001B460D" w:rsidRPr="006506F4">
        <w:rPr>
          <w:szCs w:val="24"/>
          <w:lang w:val="ru-RU" w:eastAsia="ar-SA"/>
        </w:rPr>
        <w:t xml:space="preserve">Подрядчиком </w:t>
      </w:r>
      <w:r w:rsidRPr="006506F4">
        <w:rPr>
          <w:szCs w:val="24"/>
          <w:lang w:val="ru-RU" w:eastAsia="ar-SA"/>
        </w:rPr>
        <w:t>каких-либо положений Кодекса, Заказчик</w:t>
      </w:r>
      <w:r w:rsidR="00A31F20" w:rsidRPr="006506F4">
        <w:rPr>
          <w:szCs w:val="24"/>
          <w:lang w:val="ru-RU" w:eastAsia="ar-SA"/>
        </w:rPr>
        <w:t>ом</w:t>
      </w:r>
      <w:r w:rsidRPr="006506F4">
        <w:rPr>
          <w:szCs w:val="24"/>
          <w:lang w:val="ru-RU" w:eastAsia="ar-SA"/>
        </w:rPr>
        <w:t xml:space="preserve"> в адрес </w:t>
      </w:r>
      <w:r w:rsidR="001B460D" w:rsidRPr="006506F4">
        <w:rPr>
          <w:szCs w:val="24"/>
          <w:lang w:val="ru-RU" w:eastAsia="ar-SA"/>
        </w:rPr>
        <w:t xml:space="preserve">Подрядчика </w:t>
      </w:r>
      <w:r w:rsidRPr="006506F4">
        <w:rPr>
          <w:szCs w:val="24"/>
          <w:lang w:val="ru-RU" w:eastAsia="ar-SA"/>
        </w:rPr>
        <w:t xml:space="preserve">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sidR="001B460D" w:rsidRPr="006506F4">
        <w:rPr>
          <w:szCs w:val="24"/>
          <w:lang w:val="ru-RU" w:eastAsia="ar-SA"/>
        </w:rPr>
        <w:t>Подрядчиком</w:t>
      </w:r>
      <w:r w:rsidRPr="006506F4">
        <w:rPr>
          <w:szCs w:val="24"/>
          <w:lang w:val="ru-RU" w:eastAsia="ar-SA"/>
        </w:rPr>
        <w:t>, его аффилированными лицами, работниками или агентами.</w:t>
      </w:r>
    </w:p>
    <w:p w14:paraId="5F028CCD" w14:textId="77777777" w:rsidR="00D26EA4" w:rsidRPr="006506F4" w:rsidRDefault="00D26EA4" w:rsidP="00822557">
      <w:pPr>
        <w:pStyle w:val="Text"/>
        <w:spacing w:after="200"/>
        <w:ind w:firstLine="567"/>
        <w:jc w:val="both"/>
        <w:rPr>
          <w:szCs w:val="24"/>
          <w:lang w:val="ru-RU" w:eastAsia="ar-SA"/>
        </w:rPr>
      </w:pPr>
      <w:r w:rsidRPr="006506F4">
        <w:rPr>
          <w:szCs w:val="24"/>
          <w:lang w:val="ru-RU" w:eastAsia="ar-SA"/>
        </w:rPr>
        <w:t xml:space="preserve">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w:t>
      </w:r>
      <w:r w:rsidR="001B460D" w:rsidRPr="006506F4">
        <w:rPr>
          <w:szCs w:val="24"/>
          <w:lang w:val="ru-RU" w:eastAsia="ar-SA"/>
        </w:rPr>
        <w:t xml:space="preserve">Подрядчиком </w:t>
      </w:r>
      <w:r w:rsidRPr="006506F4">
        <w:rPr>
          <w:szCs w:val="24"/>
          <w:lang w:val="ru-RU" w:eastAsia="ar-SA"/>
        </w:rPr>
        <w:t>в течение десяти рабочих дней с даты направления письменного уведомления.</w:t>
      </w:r>
    </w:p>
    <w:p w14:paraId="6452F26D" w14:textId="5B3E9A28" w:rsidR="00D26EA4" w:rsidRPr="006506F4" w:rsidRDefault="00D26EA4" w:rsidP="00822557">
      <w:pPr>
        <w:pStyle w:val="Text"/>
        <w:spacing w:after="120"/>
        <w:ind w:firstLine="567"/>
        <w:jc w:val="both"/>
        <w:rPr>
          <w:b/>
          <w:szCs w:val="24"/>
          <w:lang w:val="ru-RU" w:eastAsia="ar-SA"/>
        </w:rPr>
      </w:pPr>
      <w:r w:rsidRPr="006506F4">
        <w:rPr>
          <w:b/>
          <w:szCs w:val="24"/>
          <w:lang w:val="ru-RU" w:eastAsia="ar-SA"/>
        </w:rPr>
        <w:t>Статья 2.</w:t>
      </w:r>
    </w:p>
    <w:p w14:paraId="5AA6A1E8" w14:textId="77777777" w:rsidR="00D26EA4" w:rsidRPr="006506F4" w:rsidRDefault="00D26EA4" w:rsidP="00A31F20">
      <w:pPr>
        <w:pStyle w:val="text0"/>
        <w:spacing w:after="0"/>
        <w:ind w:firstLine="567"/>
        <w:jc w:val="both"/>
        <w:rPr>
          <w:lang w:eastAsia="ar-SA"/>
        </w:rPr>
      </w:pPr>
      <w:r w:rsidRPr="006506F4">
        <w:rPr>
          <w:lang w:eastAsia="ar-SA"/>
        </w:rPr>
        <w:t xml:space="preserve">В случае нарушения </w:t>
      </w:r>
      <w:r w:rsidR="001B460D" w:rsidRPr="006506F4">
        <w:rPr>
          <w:lang w:eastAsia="ar-SA"/>
        </w:rPr>
        <w:t xml:space="preserve">Подрядчиком </w:t>
      </w:r>
      <w:r w:rsidRPr="006506F4">
        <w:rPr>
          <w:lang w:eastAsia="ar-SA"/>
        </w:rPr>
        <w:t xml:space="preserve">обязательств воздерживаться от запрещенных Кодексом действий и/или неполучения Заказчиком в установленный статьей 1 настоящего Приложения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14:paraId="459E3A71" w14:textId="77777777" w:rsidR="00D26EA4" w:rsidRPr="006506F4" w:rsidRDefault="00D26EA4" w:rsidP="00822557">
      <w:pPr>
        <w:pStyle w:val="text0"/>
        <w:spacing w:after="200"/>
        <w:ind w:firstLine="567"/>
        <w:jc w:val="both"/>
        <w:rPr>
          <w:lang w:eastAsia="ar-SA"/>
        </w:rPr>
      </w:pPr>
      <w:r w:rsidRPr="006506F4">
        <w:rPr>
          <w:lang w:eastAsia="ar-SA"/>
        </w:rPr>
        <w:t>В случае расторжения Договора в соответствии с положениями настоящей статьи, Заказчик вправе требовать возмещения реального ущерба, возникшего в результате такого расторжения.</w:t>
      </w:r>
    </w:p>
    <w:p w14:paraId="1F17A183" w14:textId="77777777" w:rsidR="00D26EA4" w:rsidRPr="006506F4" w:rsidRDefault="00D26EA4" w:rsidP="00822557">
      <w:pPr>
        <w:pStyle w:val="text0"/>
        <w:spacing w:after="120"/>
        <w:ind w:firstLine="567"/>
        <w:jc w:val="both"/>
        <w:rPr>
          <w:b/>
          <w:lang w:eastAsia="ar-SA"/>
        </w:rPr>
      </w:pPr>
      <w:r w:rsidRPr="006506F4">
        <w:rPr>
          <w:b/>
          <w:lang w:eastAsia="ar-SA"/>
        </w:rPr>
        <w:t>Статья 3.</w:t>
      </w:r>
    </w:p>
    <w:p w14:paraId="4151943F" w14:textId="77777777" w:rsidR="00D26EA4" w:rsidRPr="006506F4" w:rsidRDefault="00D26EA4" w:rsidP="00822557">
      <w:pPr>
        <w:spacing w:after="0"/>
        <w:ind w:firstLine="567"/>
        <w:jc w:val="both"/>
        <w:rPr>
          <w:rFonts w:ascii="Times New Roman" w:eastAsia="Times New Roman" w:hAnsi="Times New Roman"/>
          <w:sz w:val="24"/>
          <w:szCs w:val="24"/>
          <w:lang w:eastAsia="ar-SA"/>
        </w:rPr>
      </w:pPr>
      <w:r w:rsidRPr="006506F4">
        <w:rPr>
          <w:rFonts w:ascii="Times New Roman" w:eastAsia="Times New Roman" w:hAnsi="Times New Roman"/>
          <w:sz w:val="24"/>
          <w:szCs w:val="24"/>
          <w:lang w:eastAsia="ar-SA"/>
        </w:rPr>
        <w:t xml:space="preserve">В течение срока действия договора Заказчик имеет право как самостоятельно, так и с привлечением к аудиту третьих лиц, осуществлять контроль по соблюдению </w:t>
      </w:r>
      <w:r w:rsidR="001B460D" w:rsidRPr="006506F4">
        <w:rPr>
          <w:rFonts w:ascii="Times New Roman" w:eastAsia="Times New Roman" w:hAnsi="Times New Roman"/>
          <w:sz w:val="24"/>
          <w:szCs w:val="24"/>
          <w:lang w:eastAsia="ar-SA"/>
        </w:rPr>
        <w:t xml:space="preserve">Подрядчиком </w:t>
      </w:r>
      <w:r w:rsidRPr="006506F4">
        <w:rPr>
          <w:rFonts w:ascii="Times New Roman" w:eastAsia="Times New Roman" w:hAnsi="Times New Roman"/>
          <w:sz w:val="24"/>
          <w:szCs w:val="24"/>
          <w:lang w:eastAsia="ar-SA"/>
        </w:rPr>
        <w:t xml:space="preserve">требований Кодекса, в том числе проверять всю документацию </w:t>
      </w:r>
      <w:r w:rsidR="001B460D" w:rsidRPr="006506F4">
        <w:rPr>
          <w:rFonts w:ascii="Times New Roman" w:eastAsia="Times New Roman" w:hAnsi="Times New Roman"/>
          <w:sz w:val="24"/>
          <w:szCs w:val="24"/>
          <w:lang w:eastAsia="ar-SA"/>
        </w:rPr>
        <w:t>Подрядчика</w:t>
      </w:r>
      <w:r w:rsidRPr="006506F4">
        <w:rPr>
          <w:rFonts w:ascii="Times New Roman" w:eastAsia="Times New Roman" w:hAnsi="Times New Roman"/>
          <w:sz w:val="24"/>
          <w:szCs w:val="24"/>
          <w:lang w:eastAsia="ar-SA"/>
        </w:rPr>
        <w:t xml:space="preserve">, которая относится к настоящему Договору. </w:t>
      </w:r>
    </w:p>
    <w:p w14:paraId="71B11398" w14:textId="77777777" w:rsidR="00D26EA4" w:rsidRPr="006506F4" w:rsidRDefault="00D26EA4" w:rsidP="00A31F20">
      <w:pPr>
        <w:ind w:firstLine="567"/>
        <w:jc w:val="both"/>
        <w:rPr>
          <w:rFonts w:ascii="Times New Roman" w:eastAsia="Times New Roman" w:hAnsi="Times New Roman"/>
          <w:sz w:val="24"/>
          <w:szCs w:val="24"/>
          <w:lang w:eastAsia="ar-SA"/>
        </w:rPr>
      </w:pPr>
      <w:r w:rsidRPr="006506F4">
        <w:rPr>
          <w:rFonts w:ascii="Times New Roman" w:eastAsia="Times New Roman" w:hAnsi="Times New Roman"/>
          <w:sz w:val="24"/>
          <w:szCs w:val="24"/>
          <w:lang w:eastAsia="ar-SA"/>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31499ED6" w14:textId="77777777" w:rsidR="00575725" w:rsidRPr="006506F4" w:rsidRDefault="00575725" w:rsidP="00A31F20">
      <w:pPr>
        <w:ind w:firstLine="567"/>
        <w:jc w:val="both"/>
        <w:rPr>
          <w:rFonts w:ascii="Times New Roman" w:eastAsia="Times New Roman" w:hAnsi="Times New Roman"/>
          <w:sz w:val="24"/>
          <w:szCs w:val="24"/>
          <w:lang w:eastAsia="ar-SA"/>
        </w:rPr>
      </w:pPr>
    </w:p>
    <w:tbl>
      <w:tblPr>
        <w:tblW w:w="9639" w:type="dxa"/>
        <w:tblLayout w:type="fixed"/>
        <w:tblCellMar>
          <w:left w:w="40" w:type="dxa"/>
          <w:right w:w="40" w:type="dxa"/>
        </w:tblCellMar>
        <w:tblLook w:val="04A0" w:firstRow="1" w:lastRow="0" w:firstColumn="1" w:lastColumn="0" w:noHBand="0" w:noVBand="1"/>
      </w:tblPr>
      <w:tblGrid>
        <w:gridCol w:w="4678"/>
        <w:gridCol w:w="4961"/>
      </w:tblGrid>
      <w:tr w:rsidR="00B04DB8" w:rsidRPr="006506F4" w14:paraId="3DE822CB" w14:textId="77777777" w:rsidTr="00C10AFC">
        <w:trPr>
          <w:trHeight w:val="2855"/>
        </w:trPr>
        <w:tc>
          <w:tcPr>
            <w:tcW w:w="4678" w:type="dxa"/>
            <w:shd w:val="clear" w:color="auto" w:fill="auto"/>
          </w:tcPr>
          <w:p w14:paraId="705F51E1" w14:textId="77777777" w:rsidR="00B04DB8" w:rsidRPr="006506F4" w:rsidRDefault="00B04DB8" w:rsidP="00C10AFC">
            <w:pPr>
              <w:widowControl w:val="0"/>
              <w:autoSpaceDE w:val="0"/>
              <w:autoSpaceDN w:val="0"/>
              <w:adjustRightInd w:val="0"/>
              <w:spacing w:after="0" w:line="240" w:lineRule="auto"/>
              <w:rPr>
                <w:rFonts w:ascii="Times New Roman" w:eastAsia="Times New Roman" w:hAnsi="Times New Roman"/>
                <w:b/>
                <w:sz w:val="24"/>
                <w:szCs w:val="24"/>
                <w:lang w:eastAsia="ru-RU"/>
              </w:rPr>
            </w:pPr>
            <w:r w:rsidRPr="006506F4">
              <w:rPr>
                <w:rFonts w:ascii="Times New Roman" w:eastAsia="Times New Roman" w:hAnsi="Times New Roman"/>
                <w:b/>
                <w:sz w:val="24"/>
                <w:szCs w:val="24"/>
                <w:lang w:eastAsia="ru-RU"/>
              </w:rPr>
              <w:lastRenderedPageBreak/>
              <w:t>От Подрядчика</w:t>
            </w:r>
          </w:p>
          <w:p w14:paraId="13D51249" w14:textId="1602D98E" w:rsidR="00B04DB8" w:rsidRPr="006506F4" w:rsidRDefault="00B04DB8" w:rsidP="00C10AFC">
            <w:pPr>
              <w:widowControl w:val="0"/>
              <w:autoSpaceDE w:val="0"/>
              <w:autoSpaceDN w:val="0"/>
              <w:adjustRightInd w:val="0"/>
              <w:spacing w:after="0" w:line="240" w:lineRule="auto"/>
              <w:rPr>
                <w:rFonts w:ascii="Times New Roman" w:eastAsia="Times New Roman" w:hAnsi="Times New Roman"/>
                <w:sz w:val="24"/>
                <w:szCs w:val="24"/>
                <w:lang w:eastAsia="ru-RU"/>
              </w:rPr>
            </w:pPr>
          </w:p>
          <w:p w14:paraId="702B4392" w14:textId="77777777" w:rsidR="00B04DB8" w:rsidRPr="006506F4" w:rsidRDefault="00B04DB8" w:rsidP="00C10AFC">
            <w:pPr>
              <w:widowControl w:val="0"/>
              <w:autoSpaceDE w:val="0"/>
              <w:autoSpaceDN w:val="0"/>
              <w:adjustRightInd w:val="0"/>
              <w:spacing w:after="0" w:line="240" w:lineRule="auto"/>
              <w:rPr>
                <w:rFonts w:ascii="Times New Roman" w:eastAsia="Times New Roman" w:hAnsi="Times New Roman"/>
                <w:sz w:val="24"/>
                <w:szCs w:val="24"/>
                <w:lang w:eastAsia="ru-RU"/>
              </w:rPr>
            </w:pPr>
          </w:p>
          <w:p w14:paraId="0BF592F0" w14:textId="2CFEEBB9" w:rsidR="00B04DB8" w:rsidRPr="006506F4" w:rsidRDefault="00B04DB8" w:rsidP="00C10AFC">
            <w:pPr>
              <w:widowControl w:val="0"/>
              <w:autoSpaceDE w:val="0"/>
              <w:autoSpaceDN w:val="0"/>
              <w:adjustRightInd w:val="0"/>
              <w:spacing w:after="0" w:line="240" w:lineRule="auto"/>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_______________/</w:t>
            </w:r>
            <w:r w:rsidR="00822557">
              <w:rPr>
                <w:rFonts w:ascii="Times New Roman" w:eastAsia="Times New Roman" w:hAnsi="Times New Roman"/>
                <w:sz w:val="24"/>
                <w:szCs w:val="24"/>
                <w:lang w:eastAsia="ru-RU"/>
              </w:rPr>
              <w:t>___________</w:t>
            </w:r>
            <w:r w:rsidR="00AB3F43" w:rsidRPr="006506F4" w:rsidDel="00AB3F43">
              <w:rPr>
                <w:rFonts w:ascii="Times New Roman" w:eastAsia="Times New Roman" w:hAnsi="Times New Roman"/>
                <w:sz w:val="24"/>
                <w:szCs w:val="24"/>
                <w:u w:val="single"/>
                <w:lang w:eastAsia="ru-RU"/>
              </w:rPr>
              <w:t xml:space="preserve"> </w:t>
            </w:r>
            <w:r w:rsidRPr="006506F4">
              <w:rPr>
                <w:rFonts w:ascii="Times New Roman" w:eastAsia="Times New Roman" w:hAnsi="Times New Roman"/>
                <w:sz w:val="24"/>
                <w:szCs w:val="24"/>
                <w:lang w:eastAsia="ru-RU"/>
              </w:rPr>
              <w:t>/</w:t>
            </w:r>
          </w:p>
        </w:tc>
        <w:tc>
          <w:tcPr>
            <w:tcW w:w="4961" w:type="dxa"/>
            <w:shd w:val="clear" w:color="auto" w:fill="auto"/>
          </w:tcPr>
          <w:p w14:paraId="6712B38A" w14:textId="77777777" w:rsidR="009A3537" w:rsidRPr="006506F4" w:rsidRDefault="009A3537" w:rsidP="009A3537">
            <w:pPr>
              <w:widowControl w:val="0"/>
              <w:autoSpaceDE w:val="0"/>
              <w:autoSpaceDN w:val="0"/>
              <w:adjustRightInd w:val="0"/>
              <w:spacing w:after="0" w:line="240" w:lineRule="auto"/>
              <w:rPr>
                <w:rFonts w:ascii="Times New Roman" w:eastAsia="Times New Roman" w:hAnsi="Times New Roman"/>
                <w:b/>
                <w:sz w:val="24"/>
                <w:szCs w:val="24"/>
                <w:lang w:eastAsia="ru-RU"/>
              </w:rPr>
            </w:pPr>
            <w:r w:rsidRPr="006506F4">
              <w:rPr>
                <w:rFonts w:ascii="Times New Roman" w:eastAsia="Times New Roman" w:hAnsi="Times New Roman"/>
                <w:b/>
                <w:sz w:val="24"/>
                <w:szCs w:val="24"/>
                <w:lang w:eastAsia="ru-RU"/>
              </w:rPr>
              <w:t>От Заказчика</w:t>
            </w:r>
          </w:p>
          <w:p w14:paraId="399BB3FE" w14:textId="77777777" w:rsidR="009A3537" w:rsidRPr="006506F4" w:rsidRDefault="009A3537" w:rsidP="009A3537">
            <w:pPr>
              <w:widowControl w:val="0"/>
              <w:autoSpaceDE w:val="0"/>
              <w:autoSpaceDN w:val="0"/>
              <w:adjustRightInd w:val="0"/>
              <w:spacing w:after="0" w:line="240" w:lineRule="auto"/>
              <w:rPr>
                <w:rFonts w:ascii="Times New Roman" w:eastAsia="Times New Roman" w:hAnsi="Times New Roman"/>
                <w:sz w:val="24"/>
                <w:szCs w:val="24"/>
                <w:lang w:eastAsia="ru-RU"/>
              </w:rPr>
            </w:pPr>
          </w:p>
          <w:p w14:paraId="2554DFE2" w14:textId="77777777" w:rsidR="009A3537" w:rsidRPr="006506F4" w:rsidRDefault="009A3537" w:rsidP="009A3537">
            <w:pPr>
              <w:widowControl w:val="0"/>
              <w:autoSpaceDE w:val="0"/>
              <w:autoSpaceDN w:val="0"/>
              <w:adjustRightInd w:val="0"/>
              <w:spacing w:after="0" w:line="240" w:lineRule="auto"/>
              <w:rPr>
                <w:rFonts w:ascii="Times New Roman" w:eastAsia="Times New Roman" w:hAnsi="Times New Roman"/>
                <w:sz w:val="24"/>
                <w:szCs w:val="24"/>
                <w:lang w:eastAsia="ru-RU"/>
              </w:rPr>
            </w:pPr>
          </w:p>
          <w:p w14:paraId="441D94F4" w14:textId="251205B6" w:rsidR="00B04DB8" w:rsidRPr="006506F4" w:rsidRDefault="009A3537" w:rsidP="00C10AFC">
            <w:pPr>
              <w:widowControl w:val="0"/>
              <w:autoSpaceDE w:val="0"/>
              <w:autoSpaceDN w:val="0"/>
              <w:adjustRightInd w:val="0"/>
              <w:spacing w:after="0" w:line="240" w:lineRule="auto"/>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__________________/</w:t>
            </w:r>
            <w:r w:rsidR="00822557">
              <w:rPr>
                <w:rFonts w:ascii="Times New Roman" w:eastAsia="Times New Roman" w:hAnsi="Times New Roman"/>
                <w:sz w:val="24"/>
                <w:szCs w:val="24"/>
                <w:lang w:eastAsia="ru-RU"/>
              </w:rPr>
              <w:t>____________/</w:t>
            </w:r>
          </w:p>
        </w:tc>
      </w:tr>
    </w:tbl>
    <w:p w14:paraId="0D8B8A89" w14:textId="77777777" w:rsidR="007B11DF" w:rsidRPr="006506F4" w:rsidRDefault="007B11DF" w:rsidP="00D26EA4">
      <w:pPr>
        <w:ind w:firstLine="709"/>
        <w:jc w:val="both"/>
        <w:rPr>
          <w:rFonts w:ascii="Times New Roman" w:eastAsia="Times New Roman" w:hAnsi="Times New Roman"/>
          <w:sz w:val="24"/>
          <w:szCs w:val="24"/>
          <w:lang w:eastAsia="ar-SA"/>
        </w:rPr>
      </w:pPr>
    </w:p>
    <w:p w14:paraId="3D4E5381" w14:textId="77777777" w:rsidR="007B11DF" w:rsidRPr="006506F4" w:rsidRDefault="007B11DF" w:rsidP="00D26EA4">
      <w:pPr>
        <w:ind w:firstLine="709"/>
        <w:jc w:val="both"/>
        <w:rPr>
          <w:rFonts w:ascii="Times New Roman" w:eastAsia="Times New Roman" w:hAnsi="Times New Roman"/>
          <w:sz w:val="24"/>
          <w:szCs w:val="24"/>
          <w:lang w:eastAsia="ar-SA"/>
        </w:rPr>
      </w:pPr>
    </w:p>
    <w:p w14:paraId="00E65C60" w14:textId="77777777" w:rsidR="00F47FDB" w:rsidRPr="006506F4" w:rsidRDefault="00F47FDB" w:rsidP="00F47FDB">
      <w:pPr>
        <w:jc w:val="right"/>
        <w:rPr>
          <w:rFonts w:ascii="Times New Roman" w:hAnsi="Times New Roman"/>
          <w:color w:val="000000"/>
          <w:sz w:val="24"/>
          <w:szCs w:val="24"/>
        </w:rPr>
      </w:pPr>
      <w:r w:rsidRPr="006506F4">
        <w:rPr>
          <w:rFonts w:ascii="Times New Roman" w:eastAsia="Times New Roman" w:hAnsi="Times New Roman"/>
          <w:sz w:val="24"/>
          <w:szCs w:val="24"/>
          <w:lang w:eastAsia="ar-SA"/>
        </w:rPr>
        <w:br w:type="page"/>
      </w:r>
      <w:r w:rsidR="00E33D10" w:rsidRPr="006506F4">
        <w:rPr>
          <w:rFonts w:ascii="Times New Roman" w:hAnsi="Times New Roman"/>
          <w:color w:val="000000"/>
          <w:sz w:val="24"/>
          <w:szCs w:val="24"/>
        </w:rPr>
        <w:lastRenderedPageBreak/>
        <w:t xml:space="preserve">Приложение № </w:t>
      </w:r>
      <w:r w:rsidR="00334AF7" w:rsidRPr="006506F4">
        <w:rPr>
          <w:rFonts w:ascii="Times New Roman" w:hAnsi="Times New Roman"/>
          <w:color w:val="000000"/>
          <w:sz w:val="24"/>
          <w:szCs w:val="24"/>
        </w:rPr>
        <w:t>8</w:t>
      </w:r>
      <w:r w:rsidRPr="006506F4">
        <w:rPr>
          <w:rFonts w:ascii="Times New Roman" w:hAnsi="Times New Roman"/>
          <w:color w:val="000000"/>
          <w:sz w:val="24"/>
          <w:szCs w:val="24"/>
        </w:rPr>
        <w:t xml:space="preserve"> к договору </w:t>
      </w:r>
    </w:p>
    <w:p w14:paraId="2072808E" w14:textId="0C8AB90F" w:rsidR="00F47FDB" w:rsidRPr="006506F4" w:rsidRDefault="00F47FDB" w:rsidP="00F47FDB">
      <w:pPr>
        <w:jc w:val="right"/>
        <w:rPr>
          <w:rFonts w:ascii="Times New Roman" w:hAnsi="Times New Roman"/>
          <w:color w:val="000000"/>
          <w:sz w:val="24"/>
          <w:szCs w:val="24"/>
        </w:rPr>
      </w:pPr>
      <w:r w:rsidRPr="006506F4">
        <w:rPr>
          <w:rFonts w:ascii="Times New Roman" w:hAnsi="Times New Roman"/>
          <w:color w:val="000000"/>
          <w:sz w:val="24"/>
          <w:szCs w:val="24"/>
        </w:rPr>
        <w:t>№ _________________ от _______ 20</w:t>
      </w:r>
      <w:r w:rsidR="007B4BC2" w:rsidRPr="006506F4">
        <w:rPr>
          <w:rFonts w:ascii="Times New Roman" w:hAnsi="Times New Roman"/>
          <w:color w:val="000000"/>
          <w:sz w:val="24"/>
          <w:szCs w:val="24"/>
        </w:rPr>
        <w:t>2</w:t>
      </w:r>
      <w:r w:rsidR="00822557">
        <w:rPr>
          <w:rFonts w:ascii="Times New Roman" w:hAnsi="Times New Roman"/>
          <w:color w:val="000000"/>
          <w:sz w:val="24"/>
          <w:szCs w:val="24"/>
        </w:rPr>
        <w:t xml:space="preserve">1 </w:t>
      </w:r>
      <w:r w:rsidRPr="006506F4">
        <w:rPr>
          <w:rFonts w:ascii="Times New Roman" w:hAnsi="Times New Roman"/>
          <w:color w:val="000000"/>
          <w:sz w:val="24"/>
          <w:szCs w:val="24"/>
        </w:rPr>
        <w:t xml:space="preserve">г. </w:t>
      </w:r>
    </w:p>
    <w:p w14:paraId="63BA8B78" w14:textId="77777777" w:rsidR="00F47FDB" w:rsidRPr="006506F4" w:rsidRDefault="00112996" w:rsidP="00F47FDB">
      <w:pPr>
        <w:ind w:right="-313"/>
        <w:jc w:val="center"/>
        <w:rPr>
          <w:rFonts w:ascii="Times New Roman" w:hAnsi="Times New Roman"/>
          <w:color w:val="000000"/>
          <w:sz w:val="24"/>
          <w:szCs w:val="24"/>
        </w:rPr>
      </w:pPr>
      <w:r w:rsidRPr="006506F4">
        <w:rPr>
          <w:rFonts w:ascii="Times New Roman" w:hAnsi="Times New Roman"/>
          <w:color w:val="000000"/>
          <w:sz w:val="24"/>
          <w:szCs w:val="24"/>
        </w:rPr>
        <w:t>Соглашение о конфиденциальности</w:t>
      </w:r>
    </w:p>
    <w:p w14:paraId="068575AB" w14:textId="02F586D3" w:rsidR="00550069" w:rsidRPr="006506F4" w:rsidRDefault="00B04DB8" w:rsidP="00B433A3">
      <w:pPr>
        <w:spacing w:after="0" w:line="240" w:lineRule="auto"/>
        <w:ind w:firstLine="720"/>
        <w:jc w:val="both"/>
        <w:rPr>
          <w:rFonts w:ascii="Times New Roman" w:hAnsi="Times New Roman"/>
          <w:color w:val="000000"/>
          <w:sz w:val="24"/>
          <w:szCs w:val="24"/>
        </w:rPr>
      </w:pPr>
      <w:r w:rsidRPr="006506F4">
        <w:rPr>
          <w:rFonts w:ascii="Times New Roman" w:hAnsi="Times New Roman"/>
          <w:color w:val="000000"/>
          <w:sz w:val="24"/>
          <w:szCs w:val="24"/>
        </w:rPr>
        <w:t xml:space="preserve">Публичное </w:t>
      </w:r>
      <w:r w:rsidR="00B433A3" w:rsidRPr="006506F4">
        <w:rPr>
          <w:rFonts w:ascii="Times New Roman" w:hAnsi="Times New Roman"/>
          <w:color w:val="000000"/>
          <w:sz w:val="24"/>
          <w:szCs w:val="24"/>
        </w:rPr>
        <w:t xml:space="preserve">акционерное общество </w:t>
      </w:r>
      <w:r w:rsidRPr="006506F4">
        <w:rPr>
          <w:rFonts w:ascii="Times New Roman" w:hAnsi="Times New Roman"/>
          <w:color w:val="000000"/>
          <w:sz w:val="24"/>
          <w:szCs w:val="24"/>
        </w:rPr>
        <w:t>«</w:t>
      </w:r>
      <w:r w:rsidR="00AB3F43" w:rsidRPr="006506F4">
        <w:rPr>
          <w:rFonts w:ascii="Times New Roman" w:hAnsi="Times New Roman"/>
          <w:color w:val="000000"/>
          <w:sz w:val="24"/>
          <w:szCs w:val="24"/>
        </w:rPr>
        <w:t>Башинформсвязь</w:t>
      </w:r>
      <w:r w:rsidRPr="006506F4">
        <w:rPr>
          <w:rFonts w:ascii="Times New Roman" w:hAnsi="Times New Roman"/>
          <w:color w:val="000000"/>
          <w:sz w:val="24"/>
          <w:szCs w:val="24"/>
        </w:rPr>
        <w:t>», именуемое в дальнейшем «Заказчик», </w:t>
      </w:r>
      <w:r w:rsidR="00AB3F43" w:rsidRPr="006506F4">
        <w:rPr>
          <w:rFonts w:ascii="Times New Roman" w:hAnsi="Times New Roman"/>
          <w:color w:val="000000"/>
          <w:sz w:val="24"/>
          <w:szCs w:val="24"/>
        </w:rPr>
        <w:t xml:space="preserve">в лице </w:t>
      </w:r>
      <w:r w:rsidR="00AB3F43" w:rsidRPr="006506F4">
        <w:rPr>
          <w:rFonts w:ascii="Times New Roman" w:hAnsi="Times New Roman"/>
          <w:sz w:val="24"/>
          <w:szCs w:val="24"/>
        </w:rPr>
        <w:t xml:space="preserve">генерального директора </w:t>
      </w:r>
      <w:r w:rsidR="00822557">
        <w:rPr>
          <w:rFonts w:ascii="Times New Roman" w:hAnsi="Times New Roman"/>
          <w:sz w:val="24"/>
          <w:szCs w:val="24"/>
        </w:rPr>
        <w:t>Нищева</w:t>
      </w:r>
      <w:r w:rsidR="00AB3F43" w:rsidRPr="006506F4">
        <w:rPr>
          <w:rFonts w:ascii="Times New Roman" w:hAnsi="Times New Roman"/>
          <w:sz w:val="24"/>
          <w:szCs w:val="24"/>
        </w:rPr>
        <w:t xml:space="preserve"> Сергея </w:t>
      </w:r>
      <w:r w:rsidR="00822557">
        <w:rPr>
          <w:rFonts w:ascii="Times New Roman" w:hAnsi="Times New Roman"/>
          <w:sz w:val="24"/>
          <w:szCs w:val="24"/>
        </w:rPr>
        <w:t>Константин</w:t>
      </w:r>
      <w:r w:rsidR="00AB3F43" w:rsidRPr="006506F4">
        <w:rPr>
          <w:rFonts w:ascii="Times New Roman" w:hAnsi="Times New Roman"/>
          <w:sz w:val="24"/>
          <w:szCs w:val="24"/>
        </w:rPr>
        <w:t>овича</w:t>
      </w:r>
      <w:r w:rsidR="00AB3F43" w:rsidRPr="006506F4">
        <w:rPr>
          <w:rFonts w:ascii="Times New Roman" w:hAnsi="Times New Roman"/>
          <w:color w:val="000000"/>
          <w:sz w:val="24"/>
          <w:szCs w:val="24"/>
        </w:rPr>
        <w:t>, действующе</w:t>
      </w:r>
      <w:r w:rsidR="00822557">
        <w:rPr>
          <w:rFonts w:ascii="Times New Roman" w:hAnsi="Times New Roman"/>
          <w:color w:val="000000"/>
          <w:sz w:val="24"/>
          <w:szCs w:val="24"/>
        </w:rPr>
        <w:t>го</w:t>
      </w:r>
      <w:r w:rsidR="00AB3F43" w:rsidRPr="006506F4">
        <w:rPr>
          <w:rFonts w:ascii="Times New Roman" w:hAnsi="Times New Roman"/>
          <w:color w:val="000000"/>
          <w:sz w:val="24"/>
          <w:szCs w:val="24"/>
        </w:rPr>
        <w:t xml:space="preserve"> на основании </w:t>
      </w:r>
      <w:r w:rsidR="00822557" w:rsidRPr="006506F4">
        <w:rPr>
          <w:rFonts w:ascii="Times New Roman" w:hAnsi="Times New Roman"/>
          <w:color w:val="000000"/>
          <w:sz w:val="24"/>
          <w:szCs w:val="24"/>
        </w:rPr>
        <w:t>Устава,</w:t>
      </w:r>
      <w:r w:rsidRPr="006506F4">
        <w:rPr>
          <w:rFonts w:ascii="Times New Roman" w:hAnsi="Times New Roman"/>
          <w:color w:val="000000"/>
          <w:sz w:val="24"/>
          <w:szCs w:val="24"/>
        </w:rPr>
        <w:t xml:space="preserve"> </w:t>
      </w:r>
      <w:r w:rsidRPr="006506F4">
        <w:rPr>
          <w:rFonts w:ascii="Times New Roman" w:hAnsi="Times New Roman"/>
          <w:sz w:val="24"/>
          <w:szCs w:val="24"/>
        </w:rPr>
        <w:t>с одной стороны</w:t>
      </w:r>
      <w:r w:rsidR="00D67891" w:rsidRPr="006506F4">
        <w:rPr>
          <w:rFonts w:ascii="Times New Roman" w:eastAsia="MS Mincho" w:hAnsi="Times New Roman"/>
          <w:sz w:val="24"/>
          <w:szCs w:val="24"/>
          <w:lang w:eastAsia="ja-JP"/>
        </w:rPr>
        <w:t>, и</w:t>
      </w:r>
    </w:p>
    <w:p w14:paraId="48FFCEAD" w14:textId="179575B5" w:rsidR="00D67891" w:rsidRPr="006506F4" w:rsidRDefault="00822557" w:rsidP="00550069">
      <w:pPr>
        <w:spacing w:after="160" w:line="259" w:lineRule="auto"/>
        <w:ind w:firstLine="567"/>
        <w:jc w:val="both"/>
        <w:rPr>
          <w:rFonts w:ascii="Times New Roman" w:eastAsia="MS Mincho" w:hAnsi="Times New Roman"/>
          <w:sz w:val="24"/>
          <w:szCs w:val="24"/>
          <w:lang w:eastAsia="ja-JP"/>
        </w:rPr>
      </w:pPr>
      <w:r>
        <w:rPr>
          <w:rFonts w:ascii="Times New Roman" w:eastAsia="MS Mincho" w:hAnsi="Times New Roman"/>
          <w:sz w:val="24"/>
          <w:szCs w:val="24"/>
          <w:lang w:eastAsia="ja-JP"/>
        </w:rPr>
        <w:t>________________</w:t>
      </w:r>
      <w:r w:rsidR="00B04DB8" w:rsidRPr="006506F4">
        <w:rPr>
          <w:rFonts w:ascii="Times New Roman" w:eastAsia="MS Mincho" w:hAnsi="Times New Roman"/>
          <w:sz w:val="24"/>
          <w:szCs w:val="24"/>
          <w:lang w:eastAsia="ja-JP"/>
        </w:rPr>
        <w:t xml:space="preserve"> </w:t>
      </w:r>
      <w:r w:rsidR="00D67891" w:rsidRPr="006506F4">
        <w:rPr>
          <w:rFonts w:ascii="Times New Roman" w:eastAsia="MS Mincho" w:hAnsi="Times New Roman"/>
          <w:sz w:val="24"/>
          <w:szCs w:val="24"/>
          <w:lang w:eastAsia="ja-JP"/>
        </w:rPr>
        <w:t>в лице</w:t>
      </w:r>
      <w:r w:rsidR="00B04DB8" w:rsidRPr="006506F4">
        <w:rPr>
          <w:rFonts w:ascii="Times New Roman" w:eastAsia="MS Mincho" w:hAnsi="Times New Roman"/>
          <w:sz w:val="24"/>
          <w:szCs w:val="24"/>
          <w:lang w:eastAsia="ja-JP"/>
        </w:rPr>
        <w:t xml:space="preserve"> директора </w:t>
      </w:r>
      <w:r w:rsidR="00550069" w:rsidRPr="006506F4">
        <w:rPr>
          <w:rFonts w:ascii="Times New Roman" w:eastAsia="MS Mincho" w:hAnsi="Times New Roman"/>
          <w:sz w:val="24"/>
          <w:szCs w:val="24"/>
          <w:lang w:eastAsia="ja-JP"/>
        </w:rPr>
        <w:t>действующего на основании Устава,</w:t>
      </w:r>
      <w:r w:rsidR="00B433A3" w:rsidRPr="006506F4">
        <w:rPr>
          <w:rFonts w:ascii="Times New Roman" w:eastAsia="MS Mincho" w:hAnsi="Times New Roman"/>
          <w:sz w:val="24"/>
          <w:szCs w:val="24"/>
          <w:lang w:eastAsia="ja-JP"/>
        </w:rPr>
        <w:t xml:space="preserve"> </w:t>
      </w:r>
      <w:r w:rsidR="00D67891" w:rsidRPr="006506F4">
        <w:rPr>
          <w:rFonts w:ascii="Times New Roman" w:eastAsia="MS Mincho" w:hAnsi="Times New Roman"/>
          <w:sz w:val="24"/>
          <w:szCs w:val="24"/>
          <w:lang w:eastAsia="ja-JP"/>
        </w:rPr>
        <w:t>с другой стороны, в дальнейшем совместно именуемые «Стороны», а по отдельности «Сторона», в связи с заключением и исполнением Сторонами договора</w:t>
      </w:r>
      <w:r>
        <w:rPr>
          <w:rFonts w:ascii="Times New Roman" w:eastAsia="MS Mincho" w:hAnsi="Times New Roman"/>
          <w:sz w:val="24"/>
          <w:szCs w:val="24"/>
          <w:lang w:eastAsia="ja-JP"/>
        </w:rPr>
        <w:t xml:space="preserve"> </w:t>
      </w:r>
      <w:r w:rsidR="00D67891" w:rsidRPr="006506F4">
        <w:rPr>
          <w:rFonts w:ascii="Times New Roman" w:eastAsia="MS Mincho" w:hAnsi="Times New Roman"/>
          <w:sz w:val="24"/>
          <w:szCs w:val="24"/>
          <w:lang w:eastAsia="ja-JP"/>
        </w:rPr>
        <w:t xml:space="preserve">№ </w:t>
      </w:r>
      <w:r w:rsidR="00550069" w:rsidRPr="006506F4">
        <w:rPr>
          <w:rFonts w:ascii="Times New Roman" w:eastAsia="MS Mincho" w:hAnsi="Times New Roman"/>
          <w:sz w:val="24"/>
          <w:szCs w:val="24"/>
          <w:lang w:eastAsia="ja-JP"/>
        </w:rPr>
        <w:t>_______</w:t>
      </w:r>
      <w:r w:rsidR="00D67891" w:rsidRPr="006506F4">
        <w:rPr>
          <w:rFonts w:ascii="Times New Roman" w:eastAsia="MS Mincho" w:hAnsi="Times New Roman"/>
          <w:sz w:val="24"/>
          <w:szCs w:val="24"/>
          <w:lang w:eastAsia="ja-JP"/>
        </w:rPr>
        <w:t xml:space="preserve">от </w:t>
      </w:r>
      <w:r w:rsidR="00550069" w:rsidRPr="006506F4">
        <w:rPr>
          <w:rFonts w:ascii="Times New Roman" w:eastAsia="MS Mincho" w:hAnsi="Times New Roman"/>
          <w:sz w:val="24"/>
          <w:szCs w:val="24"/>
          <w:lang w:eastAsia="ja-JP"/>
        </w:rPr>
        <w:t>«____»_____________</w:t>
      </w:r>
      <w:r w:rsidR="00D67891" w:rsidRPr="006506F4">
        <w:rPr>
          <w:rFonts w:ascii="Times New Roman" w:eastAsia="MS Mincho" w:hAnsi="Times New Roman"/>
          <w:sz w:val="24"/>
          <w:szCs w:val="24"/>
          <w:lang w:eastAsia="ja-JP"/>
        </w:rPr>
        <w:t>20</w:t>
      </w:r>
      <w:r w:rsidR="00550069" w:rsidRPr="006506F4">
        <w:rPr>
          <w:rFonts w:ascii="Times New Roman" w:eastAsia="MS Mincho" w:hAnsi="Times New Roman"/>
          <w:sz w:val="24"/>
          <w:szCs w:val="24"/>
          <w:lang w:eastAsia="ja-JP"/>
        </w:rPr>
        <w:t>___</w:t>
      </w:r>
      <w:r w:rsidR="00D67891" w:rsidRPr="006506F4">
        <w:rPr>
          <w:rFonts w:ascii="Times New Roman" w:eastAsia="MS Mincho" w:hAnsi="Times New Roman"/>
          <w:sz w:val="24"/>
          <w:szCs w:val="24"/>
          <w:lang w:eastAsia="ja-JP"/>
        </w:rPr>
        <w:t>года</w:t>
      </w:r>
      <w:r>
        <w:rPr>
          <w:rFonts w:ascii="Times New Roman" w:eastAsia="MS Mincho" w:hAnsi="Times New Roman"/>
          <w:sz w:val="24"/>
          <w:szCs w:val="24"/>
          <w:lang w:eastAsia="ja-JP"/>
        </w:rPr>
        <w:t xml:space="preserve"> </w:t>
      </w:r>
      <w:r w:rsidR="00D67891" w:rsidRPr="006506F4">
        <w:rPr>
          <w:rFonts w:ascii="Times New Roman" w:eastAsia="MS Mincho" w:hAnsi="Times New Roman"/>
          <w:sz w:val="24"/>
          <w:szCs w:val="24"/>
          <w:lang w:eastAsia="ja-JP"/>
        </w:rPr>
        <w:t>(далее – «Договор»), обсудив возможность передачи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14:paraId="18A8AD79" w14:textId="77777777" w:rsidR="00D67891" w:rsidRPr="006506F4" w:rsidRDefault="00D67891" w:rsidP="00D67891">
      <w:pPr>
        <w:spacing w:after="0" w:line="240" w:lineRule="auto"/>
        <w:jc w:val="both"/>
        <w:rPr>
          <w:rFonts w:ascii="Times New Roman" w:eastAsia="MS Mincho" w:hAnsi="Times New Roman"/>
          <w:sz w:val="24"/>
          <w:szCs w:val="24"/>
          <w:lang w:eastAsia="ja-JP"/>
        </w:rPr>
      </w:pPr>
    </w:p>
    <w:p w14:paraId="1A13C0A5" w14:textId="77777777" w:rsidR="00D67891" w:rsidRPr="006506F4" w:rsidRDefault="00D67891" w:rsidP="00D67891">
      <w:pPr>
        <w:tabs>
          <w:tab w:val="left" w:pos="567"/>
        </w:tabs>
        <w:spacing w:after="120" w:line="259" w:lineRule="auto"/>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ab/>
        <w:t>1. ТЕРМИНЫ И ОПРЕДЕЛЕНИЯ</w:t>
      </w:r>
    </w:p>
    <w:p w14:paraId="02D22A93" w14:textId="77777777" w:rsidR="00D67891" w:rsidRPr="006506F4" w:rsidRDefault="00D67891" w:rsidP="00D67891">
      <w:pPr>
        <w:tabs>
          <w:tab w:val="left" w:pos="567"/>
        </w:tabs>
        <w:spacing w:after="120" w:line="259" w:lineRule="auto"/>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 xml:space="preserve">        Для целей настоящего Соглашения Стороны соглашаются использовать следующие термины и определения:</w:t>
      </w:r>
    </w:p>
    <w:p w14:paraId="53B7F875" w14:textId="77777777" w:rsidR="00D67891" w:rsidRPr="006506F4" w:rsidRDefault="00D67891" w:rsidP="00D67891">
      <w:pPr>
        <w:spacing w:after="160" w:line="259" w:lineRule="auto"/>
        <w:ind w:right="-28" w:firstLine="720"/>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1.1. «Конфиденциальная информация» - любая информация (сведения, сообщения, данные) о лицах, предметах, фактах, событиях, явлениях и процессах, обозначенная Передающей Стороной в качестве Конфиденциальной информации и переданная в соответствии с порядком, указанным в настоящем Соглашении.</w:t>
      </w:r>
    </w:p>
    <w:p w14:paraId="53C37D0B" w14:textId="77777777" w:rsidR="00D67891" w:rsidRPr="006506F4" w:rsidRDefault="00D67891" w:rsidP="00D67891">
      <w:pPr>
        <w:tabs>
          <w:tab w:val="left" w:pos="567"/>
        </w:tabs>
        <w:spacing w:after="120" w:line="259" w:lineRule="auto"/>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передачи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14:paraId="0DA0E5FE" w14:textId="15AA009F" w:rsidR="00D67891" w:rsidRPr="006506F4" w:rsidRDefault="00D67891" w:rsidP="00B433A3">
      <w:pPr>
        <w:autoSpaceDE w:val="0"/>
        <w:autoSpaceDN w:val="0"/>
        <w:adjustRightInd w:val="0"/>
        <w:spacing w:after="0" w:line="240" w:lineRule="auto"/>
        <w:rPr>
          <w:rFonts w:ascii="Times New Roman" w:eastAsia="LiberationSerif" w:hAnsi="Times New Roman"/>
          <w:sz w:val="24"/>
          <w:szCs w:val="24"/>
          <w:lang w:eastAsia="ru-RU"/>
        </w:rPr>
      </w:pPr>
      <w:r w:rsidRPr="006506F4">
        <w:rPr>
          <w:rFonts w:ascii="Times New Roman" w:eastAsia="MS Mincho" w:hAnsi="Times New Roman"/>
          <w:sz w:val="24"/>
          <w:szCs w:val="24"/>
          <w:lang w:eastAsia="ja-JP"/>
        </w:rPr>
        <w:tab/>
        <w:t xml:space="preserve">1.2. </w:t>
      </w:r>
      <w:r w:rsidR="00B433A3" w:rsidRPr="006506F4">
        <w:rPr>
          <w:rFonts w:ascii="Times New Roman" w:eastAsia="LiberationSerif" w:hAnsi="Times New Roman"/>
          <w:sz w:val="24"/>
          <w:szCs w:val="24"/>
          <w:lang w:eastAsia="ru-RU"/>
        </w:rPr>
        <w:t>«</w:t>
      </w:r>
      <w:r w:rsidR="00B433A3" w:rsidRPr="006506F4">
        <w:rPr>
          <w:rFonts w:ascii="Times New Roman" w:eastAsia="LiberationSerif" w:hAnsi="Times New Roman"/>
          <w:bCs/>
          <w:sz w:val="24"/>
          <w:szCs w:val="24"/>
          <w:lang w:eastAsia="ru-RU"/>
        </w:rPr>
        <w:t>Стороны</w:t>
      </w:r>
      <w:r w:rsidR="00B433A3" w:rsidRPr="006506F4">
        <w:rPr>
          <w:rFonts w:ascii="Times New Roman" w:eastAsia="LiberationSerif" w:hAnsi="Times New Roman"/>
          <w:sz w:val="24"/>
          <w:szCs w:val="24"/>
          <w:lang w:eastAsia="ru-RU"/>
        </w:rPr>
        <w:t>» - означает ПАО «</w:t>
      </w:r>
      <w:r w:rsidR="00AB3F43" w:rsidRPr="006506F4">
        <w:rPr>
          <w:rFonts w:ascii="Times New Roman" w:eastAsia="LiberationSerif" w:hAnsi="Times New Roman"/>
          <w:sz w:val="24"/>
          <w:szCs w:val="24"/>
          <w:lang w:eastAsia="ru-RU"/>
        </w:rPr>
        <w:t>Башинформсвязь</w:t>
      </w:r>
      <w:r w:rsidR="00B433A3" w:rsidRPr="006506F4">
        <w:rPr>
          <w:rFonts w:ascii="Times New Roman" w:eastAsia="LiberationSerif" w:hAnsi="Times New Roman"/>
          <w:sz w:val="24"/>
          <w:szCs w:val="24"/>
          <w:lang w:eastAsia="ru-RU"/>
        </w:rPr>
        <w:t xml:space="preserve">» и </w:t>
      </w:r>
      <w:r w:rsidR="00822557">
        <w:rPr>
          <w:rFonts w:ascii="Times New Roman" w:eastAsia="LiberationSerif" w:hAnsi="Times New Roman"/>
          <w:sz w:val="24"/>
          <w:szCs w:val="24"/>
          <w:lang w:eastAsia="ru-RU"/>
        </w:rPr>
        <w:t>________</w:t>
      </w:r>
      <w:r w:rsidR="00B433A3" w:rsidRPr="006506F4">
        <w:rPr>
          <w:rFonts w:ascii="Times New Roman" w:eastAsia="LiberationSerif" w:hAnsi="Times New Roman"/>
          <w:sz w:val="24"/>
          <w:szCs w:val="24"/>
          <w:lang w:eastAsia="ru-RU"/>
        </w:rPr>
        <w:t>, включая их законных представителей и правопреемников.</w:t>
      </w:r>
    </w:p>
    <w:p w14:paraId="70A3F053" w14:textId="5C3C452D" w:rsidR="00D67891" w:rsidRPr="006506F4" w:rsidRDefault="00D67891" w:rsidP="00D67891">
      <w:pPr>
        <w:tabs>
          <w:tab w:val="left" w:pos="567"/>
        </w:tabs>
        <w:spacing w:after="120" w:line="259" w:lineRule="auto"/>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ab/>
        <w:t xml:space="preserve">1.3. «Передающая Сторона» - сторона, которой </w:t>
      </w:r>
      <w:r w:rsidR="00407914" w:rsidRPr="006506F4">
        <w:rPr>
          <w:rFonts w:ascii="Times New Roman" w:eastAsia="MS Mincho" w:hAnsi="Times New Roman"/>
          <w:sz w:val="24"/>
          <w:szCs w:val="24"/>
          <w:lang w:eastAsia="ja-JP"/>
        </w:rPr>
        <w:t>может быть,</w:t>
      </w:r>
      <w:r w:rsidRPr="006506F4">
        <w:rPr>
          <w:rFonts w:ascii="Times New Roman" w:eastAsia="MS Mincho" w:hAnsi="Times New Roman"/>
          <w:sz w:val="24"/>
          <w:szCs w:val="24"/>
          <w:lang w:eastAsia="ja-JP"/>
        </w:rPr>
        <w:t xml:space="preserve"> как ПАО «</w:t>
      </w:r>
      <w:r w:rsidR="00AB3F43" w:rsidRPr="006506F4">
        <w:rPr>
          <w:rFonts w:ascii="Times New Roman" w:eastAsia="MS Mincho" w:hAnsi="Times New Roman"/>
          <w:sz w:val="24"/>
          <w:szCs w:val="24"/>
          <w:lang w:eastAsia="ja-JP"/>
        </w:rPr>
        <w:t>Башинформсвязь</w:t>
      </w:r>
      <w:r w:rsidRPr="006506F4">
        <w:rPr>
          <w:rFonts w:ascii="Times New Roman" w:eastAsia="MS Mincho" w:hAnsi="Times New Roman"/>
          <w:sz w:val="24"/>
          <w:szCs w:val="24"/>
          <w:lang w:eastAsia="ja-JP"/>
        </w:rPr>
        <w:t>», так и</w:t>
      </w:r>
      <w:r w:rsidR="00B433A3" w:rsidRPr="006506F4">
        <w:rPr>
          <w:rFonts w:ascii="Times New Roman" w:eastAsia="LiberationSerif" w:hAnsi="Times New Roman"/>
          <w:sz w:val="24"/>
          <w:szCs w:val="24"/>
          <w:lang w:eastAsia="ru-RU"/>
        </w:rPr>
        <w:t xml:space="preserve"> </w:t>
      </w:r>
      <w:r w:rsidR="00822557">
        <w:rPr>
          <w:rFonts w:ascii="Times New Roman" w:eastAsia="LiberationSerif" w:hAnsi="Times New Roman"/>
          <w:sz w:val="24"/>
          <w:szCs w:val="24"/>
          <w:lang w:eastAsia="ru-RU"/>
        </w:rPr>
        <w:t>___________</w:t>
      </w:r>
      <w:r w:rsidRPr="006506F4">
        <w:rPr>
          <w:rFonts w:ascii="Times New Roman" w:eastAsia="MS Mincho" w:hAnsi="Times New Roman"/>
          <w:sz w:val="24"/>
          <w:szCs w:val="24"/>
          <w:lang w:eastAsia="ja-JP"/>
        </w:rPr>
        <w:t>, передающая на условиях настоящего Соглашения Конфиденциальную информацию.</w:t>
      </w:r>
    </w:p>
    <w:p w14:paraId="5C47A30D" w14:textId="23131E64" w:rsidR="00D67891" w:rsidRPr="006506F4" w:rsidRDefault="00D67891" w:rsidP="00D67891">
      <w:pPr>
        <w:tabs>
          <w:tab w:val="left" w:pos="567"/>
        </w:tabs>
        <w:spacing w:after="120" w:line="259" w:lineRule="auto"/>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ab/>
        <w:t xml:space="preserve">1.4. «Получающая Сторона» - сторона, которой </w:t>
      </w:r>
      <w:r w:rsidR="00407914" w:rsidRPr="006506F4">
        <w:rPr>
          <w:rFonts w:ascii="Times New Roman" w:eastAsia="MS Mincho" w:hAnsi="Times New Roman"/>
          <w:sz w:val="24"/>
          <w:szCs w:val="24"/>
          <w:lang w:eastAsia="ja-JP"/>
        </w:rPr>
        <w:t>может быть,</w:t>
      </w:r>
      <w:r w:rsidRPr="006506F4">
        <w:rPr>
          <w:rFonts w:ascii="Times New Roman" w:eastAsia="MS Mincho" w:hAnsi="Times New Roman"/>
          <w:sz w:val="24"/>
          <w:szCs w:val="24"/>
          <w:lang w:eastAsia="ja-JP"/>
        </w:rPr>
        <w:t xml:space="preserve"> как ПАО «</w:t>
      </w:r>
      <w:r w:rsidR="00AB3F43" w:rsidRPr="006506F4">
        <w:rPr>
          <w:rFonts w:ascii="Times New Roman" w:eastAsia="MS Mincho" w:hAnsi="Times New Roman"/>
          <w:sz w:val="24"/>
          <w:szCs w:val="24"/>
          <w:lang w:eastAsia="ja-JP"/>
        </w:rPr>
        <w:t>Башинформсвязь</w:t>
      </w:r>
      <w:r w:rsidRPr="006506F4">
        <w:rPr>
          <w:rFonts w:ascii="Times New Roman" w:eastAsia="MS Mincho" w:hAnsi="Times New Roman"/>
          <w:sz w:val="24"/>
          <w:szCs w:val="24"/>
          <w:lang w:eastAsia="ja-JP"/>
        </w:rPr>
        <w:t xml:space="preserve">», так и </w:t>
      </w:r>
      <w:r w:rsidR="00822557">
        <w:rPr>
          <w:rFonts w:ascii="Times New Roman" w:eastAsia="LiberationSerif" w:hAnsi="Times New Roman"/>
          <w:sz w:val="24"/>
          <w:szCs w:val="24"/>
          <w:lang w:eastAsia="ru-RU"/>
        </w:rPr>
        <w:t>___________</w:t>
      </w:r>
      <w:r w:rsidRPr="006506F4">
        <w:rPr>
          <w:rFonts w:ascii="Times New Roman" w:eastAsia="MS Mincho" w:hAnsi="Times New Roman"/>
          <w:sz w:val="24"/>
          <w:szCs w:val="24"/>
          <w:lang w:eastAsia="ja-JP"/>
        </w:rPr>
        <w:t>, получающая от Передающей Стороны на условиях настоящего Соглашения Конфиденциальную информацию.</w:t>
      </w:r>
    </w:p>
    <w:p w14:paraId="43471026" w14:textId="77777777" w:rsidR="00D67891" w:rsidRPr="006506F4" w:rsidRDefault="00D67891" w:rsidP="00D67891">
      <w:pPr>
        <w:tabs>
          <w:tab w:val="left" w:pos="567"/>
        </w:tabs>
        <w:spacing w:after="120" w:line="259" w:lineRule="auto"/>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ab/>
        <w:t>1.5. «Представители» - директора, работники, аудиторы и аффилированные лица Стороны, которые уполномочены передавать и/или получать Конфиденциальную информацию.</w:t>
      </w:r>
    </w:p>
    <w:p w14:paraId="18436743" w14:textId="77777777" w:rsidR="00D67891" w:rsidRPr="006506F4" w:rsidRDefault="00D67891" w:rsidP="00D67891">
      <w:pPr>
        <w:tabs>
          <w:tab w:val="left" w:pos="567"/>
        </w:tabs>
        <w:spacing w:after="120" w:line="259" w:lineRule="auto"/>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ab/>
        <w:t>1.6. «Третьи лица» - иные лица, не относящиеся к Сторонам и их Представителям.</w:t>
      </w:r>
    </w:p>
    <w:p w14:paraId="6CDD2691" w14:textId="77777777" w:rsidR="00D67891" w:rsidRPr="006506F4" w:rsidRDefault="00D67891" w:rsidP="00D67891">
      <w:pPr>
        <w:tabs>
          <w:tab w:val="left" w:pos="567"/>
        </w:tabs>
        <w:spacing w:after="120" w:line="259" w:lineRule="auto"/>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ab/>
        <w:t xml:space="preserve">1.7. «Разглашение Конфиденциальной информации» – действие или бездействие Получающей Стороны, в результате которого переданная по Соглашению Конфиденциальная информация в любой возможной форме (устной, письменной, иной </w:t>
      </w:r>
      <w:r w:rsidRPr="006506F4">
        <w:rPr>
          <w:rFonts w:ascii="Times New Roman" w:eastAsia="MS Mincho" w:hAnsi="Times New Roman"/>
          <w:sz w:val="24"/>
          <w:szCs w:val="24"/>
          <w:lang w:eastAsia="ja-JP"/>
        </w:rPr>
        <w:lastRenderedPageBreak/>
        <w:t>форме, в том числе с использованием технических средств) становится известной Третьим лицам без согласия Передающей Стороны.</w:t>
      </w:r>
    </w:p>
    <w:p w14:paraId="7B1D6F79" w14:textId="77777777" w:rsidR="00D67891" w:rsidRPr="006506F4" w:rsidRDefault="00D67891" w:rsidP="00D67891">
      <w:pPr>
        <w:tabs>
          <w:tab w:val="left" w:pos="567"/>
        </w:tabs>
        <w:spacing w:after="120" w:line="259" w:lineRule="auto"/>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ab/>
        <w:t xml:space="preserve">1.8. «Соглашение»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14:paraId="334A7D41" w14:textId="77777777" w:rsidR="00D67891" w:rsidRPr="006506F4" w:rsidRDefault="00D67891" w:rsidP="00D67891">
      <w:pPr>
        <w:spacing w:after="0" w:line="240" w:lineRule="auto"/>
        <w:jc w:val="both"/>
        <w:rPr>
          <w:rFonts w:ascii="Times New Roman" w:eastAsia="MS Mincho" w:hAnsi="Times New Roman"/>
          <w:sz w:val="24"/>
          <w:szCs w:val="24"/>
          <w:lang w:eastAsia="ja-JP"/>
        </w:rPr>
      </w:pPr>
    </w:p>
    <w:p w14:paraId="4BB3E9AC" w14:textId="77777777" w:rsidR="00D67891" w:rsidRPr="006506F4" w:rsidRDefault="00D67891" w:rsidP="00D67891">
      <w:pPr>
        <w:spacing w:after="160" w:line="259" w:lineRule="auto"/>
        <w:ind w:right="-28" w:firstLine="720"/>
        <w:rPr>
          <w:rFonts w:ascii="Times New Roman" w:eastAsia="MS Mincho" w:hAnsi="Times New Roman"/>
          <w:sz w:val="24"/>
          <w:szCs w:val="24"/>
          <w:lang w:eastAsia="ja-JP"/>
        </w:rPr>
      </w:pPr>
      <w:r w:rsidRPr="006506F4">
        <w:rPr>
          <w:rFonts w:ascii="Times New Roman" w:eastAsia="MS Mincho" w:hAnsi="Times New Roman"/>
          <w:sz w:val="24"/>
          <w:szCs w:val="24"/>
          <w:lang w:eastAsia="ja-JP"/>
        </w:rPr>
        <w:t>2. ПРЕДМЕТ СОГЛАШЕНИЯ</w:t>
      </w:r>
    </w:p>
    <w:p w14:paraId="50185B20" w14:textId="77777777" w:rsidR="00D67891" w:rsidRPr="006506F4" w:rsidRDefault="00D67891" w:rsidP="00D67891">
      <w:pPr>
        <w:spacing w:after="160" w:line="259" w:lineRule="auto"/>
        <w:ind w:right="-28" w:firstLine="720"/>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в письменной форме уведомляет Получающую Сторону о том, что такая информация является Конфиденциальной информацией).</w:t>
      </w:r>
    </w:p>
    <w:p w14:paraId="516CCD31" w14:textId="77777777" w:rsidR="00D67891" w:rsidRPr="006506F4" w:rsidRDefault="00D67891" w:rsidP="00D67891">
      <w:pPr>
        <w:spacing w:after="160" w:line="259" w:lineRule="auto"/>
        <w:ind w:right="-28" w:firstLine="720"/>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с указанием наименования и местонахождения Передающей Стороны). Передача материальных носителей Конфиденциальной информации должна осуществляться на основании акта приема-передачи с указанием наименования и объема передаваемой Конфиденциальной информации, вида материального носителя и количества экземпляров.</w:t>
      </w:r>
    </w:p>
    <w:p w14:paraId="5608A039" w14:textId="77777777" w:rsidR="00D67891" w:rsidRPr="006506F4" w:rsidRDefault="00D67891" w:rsidP="00D67891">
      <w:pPr>
        <w:spacing w:after="160" w:line="259" w:lineRule="auto"/>
        <w:ind w:right="-28" w:firstLine="720"/>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14:paraId="23F7993A" w14:textId="77777777" w:rsidR="00D67891" w:rsidRPr="006506F4" w:rsidRDefault="00D67891" w:rsidP="00D67891">
      <w:pPr>
        <w:spacing w:after="160" w:line="259" w:lineRule="auto"/>
        <w:ind w:right="-28" w:firstLine="720"/>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по электронной почте в соответствии с настоящим пунктом Соглашения.</w:t>
      </w:r>
    </w:p>
    <w:p w14:paraId="6CBE1CD6" w14:textId="77777777" w:rsidR="00D67891" w:rsidRPr="006506F4" w:rsidRDefault="00D67891" w:rsidP="00D67891">
      <w:pPr>
        <w:spacing w:after="160" w:line="259" w:lineRule="auto"/>
        <w:ind w:right="-28" w:firstLine="720"/>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Передача Конфиденциальной информации способами, не предусмотренными настоящим пунктом Соглашения, запрещается.</w:t>
      </w:r>
    </w:p>
    <w:p w14:paraId="5465249E" w14:textId="77777777" w:rsidR="00D67891" w:rsidRPr="006506F4" w:rsidRDefault="00D67891" w:rsidP="00D67891">
      <w:pPr>
        <w:spacing w:after="0" w:line="240" w:lineRule="auto"/>
        <w:jc w:val="both"/>
        <w:rPr>
          <w:rFonts w:ascii="Times New Roman" w:eastAsia="MS Mincho" w:hAnsi="Times New Roman"/>
          <w:sz w:val="24"/>
          <w:szCs w:val="24"/>
          <w:lang w:eastAsia="ja-JP"/>
        </w:rPr>
      </w:pPr>
    </w:p>
    <w:p w14:paraId="473AAA5F" w14:textId="77777777" w:rsidR="00D67891" w:rsidRPr="006506F4" w:rsidRDefault="00D67891" w:rsidP="00D67891">
      <w:pPr>
        <w:spacing w:after="160" w:line="259" w:lineRule="auto"/>
        <w:ind w:right="-28" w:firstLine="720"/>
        <w:rPr>
          <w:rFonts w:ascii="Times New Roman" w:eastAsia="MS Mincho" w:hAnsi="Times New Roman"/>
          <w:sz w:val="24"/>
          <w:szCs w:val="24"/>
          <w:lang w:eastAsia="ja-JP"/>
        </w:rPr>
      </w:pPr>
      <w:r w:rsidRPr="006506F4">
        <w:rPr>
          <w:rFonts w:ascii="Times New Roman" w:eastAsia="MS Mincho" w:hAnsi="Times New Roman"/>
          <w:sz w:val="24"/>
          <w:szCs w:val="24"/>
          <w:lang w:eastAsia="ja-JP"/>
        </w:rPr>
        <w:t>3. ПРАВА И ОБЯЗАННОСТИ СТОРОН</w:t>
      </w:r>
    </w:p>
    <w:p w14:paraId="30A6EAB6" w14:textId="77777777" w:rsidR="00D67891" w:rsidRPr="006506F4" w:rsidRDefault="00D67891" w:rsidP="00D67891">
      <w:pPr>
        <w:widowControl w:val="0"/>
        <w:spacing w:after="160" w:line="259" w:lineRule="auto"/>
        <w:ind w:right="-28" w:firstLine="720"/>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14:paraId="0E8706B0" w14:textId="77777777" w:rsidR="00D67891" w:rsidRPr="006506F4" w:rsidRDefault="00D67891" w:rsidP="00D67891">
      <w:pPr>
        <w:widowControl w:val="0"/>
        <w:spacing w:after="160" w:line="259" w:lineRule="auto"/>
        <w:ind w:right="-28" w:firstLine="720"/>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w:t>
      </w:r>
      <w:r w:rsidRPr="006506F4">
        <w:rPr>
          <w:rFonts w:ascii="Times New Roman" w:eastAsia="MS Mincho" w:hAnsi="Times New Roman"/>
          <w:sz w:val="24"/>
          <w:szCs w:val="24"/>
          <w:lang w:eastAsia="ja-JP"/>
        </w:rPr>
        <w:lastRenderedPageBreak/>
        <w:t xml:space="preserve">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14:paraId="6D1834BF" w14:textId="77777777" w:rsidR="00D67891" w:rsidRPr="006506F4" w:rsidRDefault="00D67891" w:rsidP="00D67891">
      <w:pPr>
        <w:widowControl w:val="0"/>
        <w:spacing w:after="160" w:line="259" w:lineRule="auto"/>
        <w:ind w:right="-28" w:firstLine="720"/>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 xml:space="preserve">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14:paraId="54AC8709" w14:textId="77777777" w:rsidR="00D67891" w:rsidRPr="006506F4" w:rsidRDefault="00D67891" w:rsidP="00D67891">
      <w:pPr>
        <w:widowControl w:val="0"/>
        <w:spacing w:after="160" w:line="259" w:lineRule="auto"/>
        <w:ind w:right="-28" w:firstLine="720"/>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w:t>
      </w:r>
    </w:p>
    <w:p w14:paraId="79C543A6" w14:textId="77777777" w:rsidR="00D67891" w:rsidRPr="006506F4" w:rsidRDefault="00D67891" w:rsidP="00D67891">
      <w:pPr>
        <w:widowControl w:val="0"/>
        <w:spacing w:after="160" w:line="259" w:lineRule="auto"/>
        <w:ind w:right="-28" w:firstLine="720"/>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w:t>
      </w:r>
    </w:p>
    <w:p w14:paraId="1FC14047" w14:textId="77777777" w:rsidR="00D67891" w:rsidRPr="006506F4" w:rsidRDefault="00D67891" w:rsidP="00D67891">
      <w:pPr>
        <w:widowControl w:val="0"/>
        <w:spacing w:after="160" w:line="259" w:lineRule="auto"/>
        <w:ind w:right="-28" w:firstLine="720"/>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14:paraId="53CB98C4" w14:textId="77777777" w:rsidR="00D67891" w:rsidRPr="006506F4" w:rsidRDefault="00D67891" w:rsidP="00D67891">
      <w:pPr>
        <w:widowControl w:val="0"/>
        <w:spacing w:after="160" w:line="259" w:lineRule="auto"/>
        <w:ind w:right="-28" w:firstLine="720"/>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14:paraId="44B08127" w14:textId="77777777" w:rsidR="00D67891" w:rsidRPr="006506F4" w:rsidRDefault="00D67891" w:rsidP="00D67891">
      <w:pPr>
        <w:widowControl w:val="0"/>
        <w:spacing w:after="160" w:line="259" w:lineRule="auto"/>
        <w:ind w:right="-28" w:firstLine="720"/>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14:paraId="425788DD" w14:textId="77777777" w:rsidR="00D67891" w:rsidRPr="006506F4" w:rsidRDefault="00D67891" w:rsidP="00D67891">
      <w:pPr>
        <w:spacing w:after="0" w:line="240" w:lineRule="auto"/>
        <w:jc w:val="both"/>
        <w:rPr>
          <w:rFonts w:ascii="Times New Roman" w:eastAsia="MS Mincho" w:hAnsi="Times New Roman"/>
          <w:sz w:val="24"/>
          <w:szCs w:val="24"/>
          <w:lang w:eastAsia="ja-JP"/>
        </w:rPr>
      </w:pPr>
    </w:p>
    <w:p w14:paraId="332A5C01" w14:textId="77777777" w:rsidR="00D67891" w:rsidRPr="006506F4" w:rsidRDefault="00D67891" w:rsidP="00D67891">
      <w:pPr>
        <w:spacing w:after="160" w:line="259" w:lineRule="auto"/>
        <w:ind w:right="-28" w:firstLine="720"/>
        <w:rPr>
          <w:rFonts w:ascii="Times New Roman" w:eastAsia="MS Mincho" w:hAnsi="Times New Roman"/>
          <w:sz w:val="24"/>
          <w:szCs w:val="24"/>
          <w:lang w:eastAsia="ja-JP"/>
        </w:rPr>
      </w:pPr>
      <w:r w:rsidRPr="006506F4">
        <w:rPr>
          <w:rFonts w:ascii="Times New Roman" w:eastAsia="MS Mincho" w:hAnsi="Times New Roman"/>
          <w:sz w:val="24"/>
          <w:szCs w:val="24"/>
          <w:lang w:eastAsia="ja-JP"/>
        </w:rPr>
        <w:t xml:space="preserve">4. ОТВЕТСТВЕННОСТЬ СТОРОН </w:t>
      </w:r>
    </w:p>
    <w:p w14:paraId="7B186468" w14:textId="77777777" w:rsidR="00D67891" w:rsidRPr="006506F4" w:rsidRDefault="00D67891" w:rsidP="00D67891">
      <w:pPr>
        <w:widowControl w:val="0"/>
        <w:spacing w:after="160" w:line="259" w:lineRule="auto"/>
        <w:ind w:right="-28" w:firstLine="720"/>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14:paraId="71D0E602" w14:textId="77777777" w:rsidR="00D67891" w:rsidRPr="006506F4" w:rsidRDefault="00D67891" w:rsidP="00D67891">
      <w:pPr>
        <w:widowControl w:val="0"/>
        <w:spacing w:after="160" w:line="259" w:lineRule="auto"/>
        <w:ind w:right="-28" w:firstLine="720"/>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14:paraId="7614E138" w14:textId="77777777" w:rsidR="00D67891" w:rsidRPr="006506F4" w:rsidRDefault="00D67891" w:rsidP="00D67891">
      <w:pPr>
        <w:widowControl w:val="0"/>
        <w:spacing w:after="160" w:line="259" w:lineRule="auto"/>
        <w:ind w:right="-28" w:firstLine="720"/>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 xml:space="preserve">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w:t>
      </w:r>
      <w:r w:rsidRPr="006506F4">
        <w:rPr>
          <w:rFonts w:ascii="Times New Roman" w:eastAsia="MS Mincho" w:hAnsi="Times New Roman"/>
          <w:sz w:val="24"/>
          <w:szCs w:val="24"/>
          <w:lang w:eastAsia="ja-JP"/>
        </w:rPr>
        <w:lastRenderedPageBreak/>
        <w:t>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14:paraId="1A112359" w14:textId="77777777" w:rsidR="006F1C55" w:rsidRPr="006506F4" w:rsidRDefault="006F1C55" w:rsidP="00D67891">
      <w:pPr>
        <w:spacing w:after="0" w:line="240" w:lineRule="auto"/>
        <w:jc w:val="both"/>
        <w:rPr>
          <w:rFonts w:ascii="Times New Roman" w:eastAsia="MS Mincho" w:hAnsi="Times New Roman"/>
          <w:sz w:val="24"/>
          <w:szCs w:val="24"/>
          <w:lang w:eastAsia="ja-JP"/>
        </w:rPr>
      </w:pPr>
    </w:p>
    <w:p w14:paraId="1E85C681" w14:textId="77777777" w:rsidR="00D67891" w:rsidRPr="006506F4" w:rsidRDefault="00D67891" w:rsidP="00D67891">
      <w:pPr>
        <w:spacing w:after="160" w:line="259" w:lineRule="auto"/>
        <w:ind w:right="-28" w:firstLine="720"/>
        <w:rPr>
          <w:rFonts w:ascii="Times New Roman" w:eastAsia="MS Mincho" w:hAnsi="Times New Roman"/>
          <w:sz w:val="24"/>
          <w:szCs w:val="24"/>
          <w:lang w:eastAsia="ja-JP"/>
        </w:rPr>
      </w:pPr>
      <w:r w:rsidRPr="006506F4">
        <w:rPr>
          <w:rFonts w:ascii="Times New Roman" w:eastAsia="MS Mincho" w:hAnsi="Times New Roman"/>
          <w:sz w:val="24"/>
          <w:szCs w:val="24"/>
          <w:lang w:eastAsia="ja-JP"/>
        </w:rPr>
        <w:t>5. РАЗРЕШЕНИЕ СПОРОВ</w:t>
      </w:r>
    </w:p>
    <w:p w14:paraId="0D1D0D0C" w14:textId="77777777" w:rsidR="00D67891" w:rsidRPr="006506F4" w:rsidRDefault="00D67891" w:rsidP="00D67891">
      <w:pPr>
        <w:widowControl w:val="0"/>
        <w:spacing w:after="160" w:line="259" w:lineRule="auto"/>
        <w:ind w:right="-28" w:firstLine="720"/>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5.1. Отношения, возникающие из настоящего Соглашения, регулируются правом Российской Федерации.</w:t>
      </w:r>
    </w:p>
    <w:p w14:paraId="2E8A3218" w14:textId="77777777" w:rsidR="00D67891" w:rsidRPr="006506F4" w:rsidRDefault="00D67891" w:rsidP="00D67891">
      <w:pPr>
        <w:widowControl w:val="0"/>
        <w:spacing w:after="160" w:line="259" w:lineRule="auto"/>
        <w:ind w:right="-28" w:firstLine="720"/>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14:paraId="06B0870F" w14:textId="77777777" w:rsidR="00D67891" w:rsidRPr="006506F4" w:rsidRDefault="00D67891" w:rsidP="00D67891">
      <w:pPr>
        <w:spacing w:after="0" w:line="240" w:lineRule="auto"/>
        <w:jc w:val="both"/>
        <w:rPr>
          <w:rFonts w:ascii="Times New Roman" w:eastAsia="MS Mincho" w:hAnsi="Times New Roman"/>
          <w:sz w:val="24"/>
          <w:szCs w:val="24"/>
          <w:lang w:eastAsia="ja-JP"/>
        </w:rPr>
      </w:pPr>
    </w:p>
    <w:p w14:paraId="3D39F0BD" w14:textId="77777777" w:rsidR="00D67891" w:rsidRPr="006506F4" w:rsidRDefault="00D67891" w:rsidP="00D67891">
      <w:pPr>
        <w:spacing w:after="160" w:line="259" w:lineRule="auto"/>
        <w:ind w:right="-28" w:firstLine="720"/>
        <w:rPr>
          <w:rFonts w:ascii="Times New Roman" w:eastAsia="MS Mincho" w:hAnsi="Times New Roman"/>
          <w:sz w:val="24"/>
          <w:szCs w:val="24"/>
          <w:lang w:eastAsia="ja-JP"/>
        </w:rPr>
      </w:pPr>
      <w:r w:rsidRPr="006506F4">
        <w:rPr>
          <w:rFonts w:ascii="Times New Roman" w:eastAsia="MS Mincho" w:hAnsi="Times New Roman"/>
          <w:sz w:val="24"/>
          <w:szCs w:val="24"/>
          <w:lang w:eastAsia="ja-JP"/>
        </w:rPr>
        <w:t>6. СРОК ДЕЙСТВИЯ СОГЛАШЕНИЯ</w:t>
      </w:r>
    </w:p>
    <w:p w14:paraId="72D55587" w14:textId="77777777" w:rsidR="00D67891" w:rsidRPr="006506F4" w:rsidRDefault="00D67891" w:rsidP="00D67891">
      <w:pPr>
        <w:widowControl w:val="0"/>
        <w:spacing w:after="160" w:line="259" w:lineRule="auto"/>
        <w:ind w:right="-28" w:firstLine="720"/>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14:paraId="7D3F1832" w14:textId="77777777" w:rsidR="00D67891" w:rsidRPr="006506F4" w:rsidRDefault="00D67891" w:rsidP="00D67891">
      <w:pPr>
        <w:widowControl w:val="0"/>
        <w:spacing w:after="160" w:line="259" w:lineRule="auto"/>
        <w:ind w:right="-28" w:firstLine="720"/>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14:paraId="7890359D" w14:textId="77777777" w:rsidR="00D67891" w:rsidRPr="006506F4" w:rsidRDefault="00D67891" w:rsidP="00D67891">
      <w:pPr>
        <w:spacing w:after="0" w:line="240" w:lineRule="auto"/>
        <w:jc w:val="both"/>
        <w:rPr>
          <w:rFonts w:ascii="Times New Roman" w:eastAsia="MS Mincho" w:hAnsi="Times New Roman"/>
          <w:sz w:val="24"/>
          <w:szCs w:val="24"/>
          <w:lang w:eastAsia="ja-JP"/>
        </w:rPr>
      </w:pPr>
    </w:p>
    <w:p w14:paraId="4F65C730" w14:textId="77777777" w:rsidR="00D67891" w:rsidRPr="006506F4" w:rsidRDefault="00D67891" w:rsidP="00D67891">
      <w:pPr>
        <w:spacing w:after="160" w:line="259" w:lineRule="auto"/>
        <w:ind w:right="-28" w:firstLine="720"/>
        <w:rPr>
          <w:rFonts w:ascii="Times New Roman" w:eastAsia="MS Mincho" w:hAnsi="Times New Roman"/>
          <w:sz w:val="24"/>
          <w:szCs w:val="24"/>
          <w:lang w:eastAsia="ja-JP"/>
        </w:rPr>
      </w:pPr>
      <w:r w:rsidRPr="006506F4">
        <w:rPr>
          <w:rFonts w:ascii="Times New Roman" w:eastAsia="MS Mincho" w:hAnsi="Times New Roman"/>
          <w:sz w:val="24"/>
          <w:szCs w:val="24"/>
          <w:lang w:eastAsia="ja-JP"/>
        </w:rPr>
        <w:t>7. ПРОЧИЕ УСЛОВИЯ</w:t>
      </w:r>
    </w:p>
    <w:p w14:paraId="0E975FB9" w14:textId="77777777" w:rsidR="00D67891" w:rsidRPr="006506F4" w:rsidRDefault="00D67891" w:rsidP="00D67891">
      <w:pPr>
        <w:spacing w:after="160" w:line="259" w:lineRule="auto"/>
        <w:ind w:right="-28" w:firstLine="720"/>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7.1. Получающая Сторона назначит и уведомит Передающую Сторону об уполномоченных Представителях, ответственных за контроль соблюдения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14:paraId="603FE32B" w14:textId="77777777" w:rsidR="00D67891" w:rsidRPr="006506F4" w:rsidRDefault="00D67891" w:rsidP="00D67891">
      <w:pPr>
        <w:spacing w:after="160" w:line="259" w:lineRule="auto"/>
        <w:ind w:right="-28" w:firstLine="720"/>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Договора. </w:t>
      </w:r>
    </w:p>
    <w:p w14:paraId="0DFAD3D9" w14:textId="77777777" w:rsidR="00D67891" w:rsidRPr="006506F4" w:rsidRDefault="00D67891" w:rsidP="00D67891">
      <w:pPr>
        <w:spacing w:after="160" w:line="259" w:lineRule="auto"/>
        <w:ind w:right="-28" w:firstLine="720"/>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 xml:space="preserve">7.3. Получающая Сторона признает, что ни Передающая Сторона, </w:t>
      </w:r>
      <w:r w:rsidR="008F1C3B" w:rsidRPr="006506F4">
        <w:rPr>
          <w:rFonts w:ascii="Times New Roman" w:eastAsia="MS Mincho" w:hAnsi="Times New Roman"/>
          <w:sz w:val="24"/>
          <w:szCs w:val="24"/>
          <w:lang w:eastAsia="ja-JP"/>
        </w:rPr>
        <w:t>никто</w:t>
      </w:r>
      <w:r w:rsidRPr="006506F4">
        <w:rPr>
          <w:rFonts w:ascii="Times New Roman" w:eastAsia="MS Mincho" w:hAnsi="Times New Roman"/>
          <w:sz w:val="24"/>
          <w:szCs w:val="24"/>
          <w:lang w:eastAsia="ja-JP"/>
        </w:rPr>
        <w:t>-либо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14:paraId="6A9DDC88" w14:textId="77777777" w:rsidR="00D67891" w:rsidRPr="006506F4" w:rsidRDefault="00D67891" w:rsidP="00D67891">
      <w:pPr>
        <w:spacing w:after="160" w:line="259" w:lineRule="auto"/>
        <w:ind w:right="-28" w:firstLine="720"/>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14:paraId="45225028" w14:textId="77777777" w:rsidR="00D67891" w:rsidRPr="006506F4" w:rsidRDefault="00D67891" w:rsidP="00D67891">
      <w:pPr>
        <w:spacing w:after="160" w:line="259" w:lineRule="auto"/>
        <w:ind w:right="-28" w:firstLine="720"/>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 xml:space="preserve">7.5. Передающая Сторона вправе потребовать от Получающей Стороны вернуть ей переданные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полученные материальные носители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w:t>
      </w:r>
      <w:r w:rsidRPr="006506F4">
        <w:rPr>
          <w:rFonts w:ascii="Times New Roman" w:eastAsia="MS Mincho" w:hAnsi="Times New Roman"/>
          <w:sz w:val="24"/>
          <w:szCs w:val="24"/>
          <w:lang w:eastAsia="ja-JP"/>
        </w:rPr>
        <w:lastRenderedPageBreak/>
        <w:t>Соглашением.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w:t>
      </w:r>
    </w:p>
    <w:p w14:paraId="5069E6F2" w14:textId="77777777" w:rsidR="00D67891" w:rsidRPr="006506F4" w:rsidRDefault="00D67891" w:rsidP="00D67891">
      <w:pPr>
        <w:spacing w:after="160" w:line="259" w:lineRule="auto"/>
        <w:ind w:right="-28" w:firstLine="720"/>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 xml:space="preserve">7.6. Передающая Сторона имеет право прекратить защиту </w:t>
      </w:r>
      <w:r w:rsidR="00407914" w:rsidRPr="006506F4">
        <w:rPr>
          <w:rFonts w:ascii="Times New Roman" w:eastAsia="MS Mincho" w:hAnsi="Times New Roman"/>
          <w:sz w:val="24"/>
          <w:szCs w:val="24"/>
          <w:lang w:eastAsia="ja-JP"/>
        </w:rPr>
        <w:t>конфиденциальности,</w:t>
      </w:r>
      <w:r w:rsidRPr="006506F4">
        <w:rPr>
          <w:rFonts w:ascii="Times New Roman" w:eastAsia="MS Mincho" w:hAnsi="Times New Roman"/>
          <w:sz w:val="24"/>
          <w:szCs w:val="24"/>
          <w:lang w:eastAsia="ja-JP"/>
        </w:rPr>
        <w:t xml:space="preserve"> переданной ею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14:paraId="09CDB8A5" w14:textId="77777777" w:rsidR="00D67891" w:rsidRPr="006506F4" w:rsidRDefault="00D67891" w:rsidP="00D67891">
      <w:pPr>
        <w:spacing w:after="160" w:line="259" w:lineRule="auto"/>
        <w:ind w:right="-28" w:firstLine="720"/>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7.7. Положения настоящего Соглашения имеют приоритетное значение по отношению к условиям Договора и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14:paraId="3431468B" w14:textId="77777777" w:rsidR="00D67891" w:rsidRPr="006506F4" w:rsidRDefault="00D67891" w:rsidP="00D67891">
      <w:pPr>
        <w:spacing w:after="160" w:line="259" w:lineRule="auto"/>
        <w:ind w:right="-28" w:firstLine="720"/>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14:paraId="616C099A" w14:textId="77777777" w:rsidR="00D67891" w:rsidRPr="006506F4" w:rsidRDefault="00D67891" w:rsidP="00D67891">
      <w:pPr>
        <w:spacing w:after="160" w:line="259" w:lineRule="auto"/>
        <w:ind w:right="-28" w:firstLine="720"/>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14:paraId="08B94140" w14:textId="77777777" w:rsidR="00D67891" w:rsidRPr="006506F4" w:rsidRDefault="00D67891" w:rsidP="00D67891">
      <w:pPr>
        <w:spacing w:after="160" w:line="259" w:lineRule="auto"/>
        <w:ind w:right="-28" w:firstLine="720"/>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7.10. Порядок передачи прав и обязанностей по настоящему Соглашению осуществляется в соответствии с порядком, указанным в Договоре.</w:t>
      </w:r>
    </w:p>
    <w:p w14:paraId="4608E1BB" w14:textId="77777777" w:rsidR="00D67891" w:rsidRPr="006506F4" w:rsidRDefault="00D67891" w:rsidP="00D67891">
      <w:pPr>
        <w:spacing w:after="160" w:line="259" w:lineRule="auto"/>
        <w:ind w:right="-28" w:firstLine="720"/>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14:paraId="5DC8A696" w14:textId="77777777" w:rsidR="00D67891" w:rsidRPr="006506F4" w:rsidRDefault="00D67891" w:rsidP="00D67891">
      <w:pPr>
        <w:spacing w:after="160" w:line="259" w:lineRule="auto"/>
        <w:ind w:right="-28" w:firstLine="720"/>
        <w:jc w:val="both"/>
        <w:rPr>
          <w:rFonts w:ascii="Times New Roman" w:eastAsia="MS Mincho" w:hAnsi="Times New Roman"/>
          <w:sz w:val="24"/>
          <w:szCs w:val="24"/>
          <w:lang w:eastAsia="ja-JP"/>
        </w:rPr>
      </w:pPr>
      <w:r w:rsidRPr="006506F4">
        <w:rPr>
          <w:rFonts w:ascii="Times New Roman" w:eastAsia="MS Mincho" w:hAnsi="Times New Roman"/>
          <w:sz w:val="24"/>
          <w:szCs w:val="24"/>
          <w:lang w:eastAsia="ja-JP"/>
        </w:rPr>
        <w:t>7.12. Настоящее Соглашение составлено на русском языке в 2 (двух) экземплярах, имеющих равную юридическую силу, по одному для каждой из Сторон.</w:t>
      </w:r>
    </w:p>
    <w:p w14:paraId="75ABB8A8" w14:textId="77777777" w:rsidR="008F212A" w:rsidRPr="006506F4" w:rsidRDefault="008F212A" w:rsidP="00D67891">
      <w:pPr>
        <w:spacing w:after="160" w:line="259" w:lineRule="auto"/>
        <w:ind w:right="-28" w:firstLine="720"/>
        <w:jc w:val="both"/>
        <w:rPr>
          <w:rFonts w:ascii="Times New Roman" w:eastAsia="MS Mincho" w:hAnsi="Times New Roman"/>
          <w:sz w:val="24"/>
          <w:szCs w:val="24"/>
          <w:lang w:eastAsia="ja-JP"/>
        </w:rPr>
      </w:pPr>
    </w:p>
    <w:p w14:paraId="57D80203" w14:textId="77777777" w:rsidR="008F212A" w:rsidRPr="006506F4" w:rsidRDefault="008F212A" w:rsidP="00D67891">
      <w:pPr>
        <w:spacing w:after="160" w:line="259" w:lineRule="auto"/>
        <w:ind w:right="-28" w:firstLine="720"/>
        <w:jc w:val="both"/>
        <w:rPr>
          <w:rFonts w:ascii="Times New Roman" w:eastAsiaTheme="minorHAnsi" w:hAnsi="Times New Roman"/>
          <w:sz w:val="24"/>
          <w:szCs w:val="24"/>
        </w:rPr>
      </w:pPr>
    </w:p>
    <w:tbl>
      <w:tblPr>
        <w:tblW w:w="9639" w:type="dxa"/>
        <w:tblLayout w:type="fixed"/>
        <w:tblCellMar>
          <w:left w:w="40" w:type="dxa"/>
          <w:right w:w="40" w:type="dxa"/>
        </w:tblCellMar>
        <w:tblLook w:val="04A0" w:firstRow="1" w:lastRow="0" w:firstColumn="1" w:lastColumn="0" w:noHBand="0" w:noVBand="1"/>
      </w:tblPr>
      <w:tblGrid>
        <w:gridCol w:w="4678"/>
        <w:gridCol w:w="4961"/>
      </w:tblGrid>
      <w:tr w:rsidR="00B433A3" w:rsidRPr="006506F4" w14:paraId="7D7645B2" w14:textId="77777777" w:rsidTr="00C10AFC">
        <w:trPr>
          <w:trHeight w:val="2855"/>
        </w:trPr>
        <w:tc>
          <w:tcPr>
            <w:tcW w:w="4678" w:type="dxa"/>
            <w:shd w:val="clear" w:color="auto" w:fill="auto"/>
          </w:tcPr>
          <w:p w14:paraId="14D20608" w14:textId="77777777" w:rsidR="00B433A3" w:rsidRPr="006506F4" w:rsidRDefault="00B433A3" w:rsidP="00C10AFC">
            <w:pPr>
              <w:widowControl w:val="0"/>
              <w:autoSpaceDE w:val="0"/>
              <w:autoSpaceDN w:val="0"/>
              <w:adjustRightInd w:val="0"/>
              <w:spacing w:after="0" w:line="240" w:lineRule="auto"/>
              <w:rPr>
                <w:rFonts w:ascii="Times New Roman" w:eastAsia="Times New Roman" w:hAnsi="Times New Roman"/>
                <w:b/>
                <w:sz w:val="24"/>
                <w:szCs w:val="24"/>
                <w:lang w:eastAsia="ru-RU"/>
              </w:rPr>
            </w:pPr>
            <w:r w:rsidRPr="006506F4">
              <w:rPr>
                <w:rFonts w:ascii="Times New Roman" w:eastAsia="Times New Roman" w:hAnsi="Times New Roman"/>
                <w:b/>
                <w:sz w:val="24"/>
                <w:szCs w:val="24"/>
                <w:lang w:eastAsia="ru-RU"/>
              </w:rPr>
              <w:t>От Подрядчика</w:t>
            </w:r>
          </w:p>
          <w:p w14:paraId="641EBD0D" w14:textId="77777777" w:rsidR="00B433A3" w:rsidRPr="006506F4" w:rsidRDefault="00B433A3" w:rsidP="00C10AFC">
            <w:pPr>
              <w:widowControl w:val="0"/>
              <w:autoSpaceDE w:val="0"/>
              <w:autoSpaceDN w:val="0"/>
              <w:adjustRightInd w:val="0"/>
              <w:spacing w:after="0" w:line="240" w:lineRule="auto"/>
              <w:rPr>
                <w:rFonts w:ascii="Times New Roman" w:eastAsia="Times New Roman" w:hAnsi="Times New Roman"/>
                <w:sz w:val="24"/>
                <w:szCs w:val="24"/>
                <w:lang w:eastAsia="ru-RU"/>
              </w:rPr>
            </w:pPr>
          </w:p>
          <w:p w14:paraId="0A478BD2" w14:textId="77777777" w:rsidR="00DF09FC" w:rsidRPr="006506F4" w:rsidRDefault="00DF09FC" w:rsidP="00C10AFC">
            <w:pPr>
              <w:widowControl w:val="0"/>
              <w:autoSpaceDE w:val="0"/>
              <w:autoSpaceDN w:val="0"/>
              <w:adjustRightInd w:val="0"/>
              <w:spacing w:after="0" w:line="240" w:lineRule="auto"/>
              <w:rPr>
                <w:rFonts w:ascii="Times New Roman" w:eastAsia="Times New Roman" w:hAnsi="Times New Roman"/>
                <w:sz w:val="24"/>
                <w:szCs w:val="24"/>
                <w:lang w:eastAsia="ru-RU"/>
              </w:rPr>
            </w:pPr>
          </w:p>
          <w:p w14:paraId="56A413C8" w14:textId="1C610199" w:rsidR="00B433A3" w:rsidRPr="006506F4" w:rsidRDefault="00B433A3" w:rsidP="00C10AFC">
            <w:pPr>
              <w:widowControl w:val="0"/>
              <w:autoSpaceDE w:val="0"/>
              <w:autoSpaceDN w:val="0"/>
              <w:adjustRightInd w:val="0"/>
              <w:spacing w:after="0" w:line="240" w:lineRule="auto"/>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_____________/</w:t>
            </w:r>
            <w:r w:rsidR="00822557">
              <w:rPr>
                <w:rFonts w:ascii="Times New Roman" w:eastAsia="Times New Roman" w:hAnsi="Times New Roman"/>
                <w:sz w:val="24"/>
                <w:szCs w:val="24"/>
                <w:lang w:eastAsia="ru-RU"/>
              </w:rPr>
              <w:t>___________</w:t>
            </w:r>
            <w:r w:rsidR="00AB3F43" w:rsidRPr="006506F4" w:rsidDel="00AB3F43">
              <w:rPr>
                <w:rFonts w:ascii="Times New Roman" w:eastAsia="Times New Roman" w:hAnsi="Times New Roman"/>
                <w:sz w:val="24"/>
                <w:szCs w:val="24"/>
                <w:u w:val="single"/>
                <w:lang w:eastAsia="ru-RU"/>
              </w:rPr>
              <w:t xml:space="preserve"> </w:t>
            </w:r>
            <w:r w:rsidRPr="006506F4">
              <w:rPr>
                <w:rFonts w:ascii="Times New Roman" w:eastAsia="Times New Roman" w:hAnsi="Times New Roman"/>
                <w:sz w:val="24"/>
                <w:szCs w:val="24"/>
                <w:lang w:eastAsia="ru-RU"/>
              </w:rPr>
              <w:t>/</w:t>
            </w:r>
          </w:p>
        </w:tc>
        <w:tc>
          <w:tcPr>
            <w:tcW w:w="4961" w:type="dxa"/>
            <w:shd w:val="clear" w:color="auto" w:fill="auto"/>
          </w:tcPr>
          <w:p w14:paraId="6F97D597" w14:textId="77777777" w:rsidR="009A3537" w:rsidRPr="006506F4" w:rsidRDefault="009A3537" w:rsidP="009A3537">
            <w:pPr>
              <w:widowControl w:val="0"/>
              <w:autoSpaceDE w:val="0"/>
              <w:autoSpaceDN w:val="0"/>
              <w:adjustRightInd w:val="0"/>
              <w:spacing w:after="0" w:line="240" w:lineRule="auto"/>
              <w:rPr>
                <w:rFonts w:ascii="Times New Roman" w:eastAsia="Times New Roman" w:hAnsi="Times New Roman"/>
                <w:b/>
                <w:sz w:val="24"/>
                <w:szCs w:val="24"/>
                <w:lang w:eastAsia="ru-RU"/>
              </w:rPr>
            </w:pPr>
            <w:r w:rsidRPr="006506F4">
              <w:rPr>
                <w:rFonts w:ascii="Times New Roman" w:eastAsia="Times New Roman" w:hAnsi="Times New Roman"/>
                <w:b/>
                <w:sz w:val="24"/>
                <w:szCs w:val="24"/>
                <w:lang w:eastAsia="ru-RU"/>
              </w:rPr>
              <w:t>От Заказчика</w:t>
            </w:r>
          </w:p>
          <w:p w14:paraId="61CE11A9" w14:textId="77777777" w:rsidR="009A3537" w:rsidRPr="006506F4" w:rsidRDefault="009A3537" w:rsidP="009A3537">
            <w:pPr>
              <w:widowControl w:val="0"/>
              <w:autoSpaceDE w:val="0"/>
              <w:autoSpaceDN w:val="0"/>
              <w:adjustRightInd w:val="0"/>
              <w:spacing w:after="0" w:line="240" w:lineRule="auto"/>
              <w:rPr>
                <w:rFonts w:ascii="Times New Roman" w:eastAsia="Times New Roman" w:hAnsi="Times New Roman"/>
                <w:sz w:val="24"/>
                <w:szCs w:val="24"/>
                <w:lang w:eastAsia="ru-RU"/>
              </w:rPr>
            </w:pPr>
          </w:p>
          <w:p w14:paraId="39886EFD" w14:textId="77777777" w:rsidR="009A3537" w:rsidRPr="006506F4" w:rsidRDefault="009A3537" w:rsidP="009A3537">
            <w:pPr>
              <w:widowControl w:val="0"/>
              <w:autoSpaceDE w:val="0"/>
              <w:autoSpaceDN w:val="0"/>
              <w:adjustRightInd w:val="0"/>
              <w:spacing w:after="0" w:line="240" w:lineRule="auto"/>
              <w:rPr>
                <w:rFonts w:ascii="Times New Roman" w:eastAsia="Times New Roman" w:hAnsi="Times New Roman"/>
                <w:sz w:val="24"/>
                <w:szCs w:val="24"/>
                <w:lang w:eastAsia="ru-RU"/>
              </w:rPr>
            </w:pPr>
          </w:p>
          <w:p w14:paraId="4216BDA5" w14:textId="18A38553" w:rsidR="00B433A3" w:rsidRPr="006506F4" w:rsidRDefault="009A3537" w:rsidP="00C10AFC">
            <w:pPr>
              <w:widowControl w:val="0"/>
              <w:autoSpaceDE w:val="0"/>
              <w:autoSpaceDN w:val="0"/>
              <w:adjustRightInd w:val="0"/>
              <w:spacing w:after="0" w:line="240" w:lineRule="auto"/>
              <w:rPr>
                <w:rFonts w:ascii="Times New Roman" w:eastAsia="Times New Roman" w:hAnsi="Times New Roman"/>
                <w:sz w:val="24"/>
                <w:szCs w:val="24"/>
                <w:lang w:eastAsia="ru-RU"/>
              </w:rPr>
            </w:pPr>
            <w:r w:rsidRPr="006506F4">
              <w:rPr>
                <w:rFonts w:ascii="Times New Roman" w:eastAsia="Times New Roman" w:hAnsi="Times New Roman"/>
                <w:sz w:val="24"/>
                <w:szCs w:val="24"/>
                <w:lang w:eastAsia="ru-RU"/>
              </w:rPr>
              <w:t>________________/</w:t>
            </w:r>
            <w:r w:rsidR="00822557">
              <w:rPr>
                <w:rFonts w:ascii="Times New Roman" w:eastAsia="Times New Roman" w:hAnsi="Times New Roman"/>
                <w:sz w:val="24"/>
                <w:szCs w:val="24"/>
                <w:lang w:eastAsia="ru-RU"/>
              </w:rPr>
              <w:t>___________/</w:t>
            </w:r>
          </w:p>
        </w:tc>
      </w:tr>
    </w:tbl>
    <w:p w14:paraId="3D5CA6F0" w14:textId="77777777" w:rsidR="00D67891" w:rsidRPr="006506F4" w:rsidRDefault="00D67891" w:rsidP="00D67891">
      <w:pPr>
        <w:pStyle w:val="afd"/>
        <w:ind w:left="0" w:right="-28" w:firstLine="720"/>
        <w:rPr>
          <w:rFonts w:ascii="Times New Roman" w:hAnsi="Times New Roman"/>
          <w:sz w:val="24"/>
          <w:szCs w:val="24"/>
        </w:rPr>
      </w:pPr>
    </w:p>
    <w:p w14:paraId="267D26F9" w14:textId="77777777" w:rsidR="004D54E3" w:rsidRPr="006506F4" w:rsidRDefault="004D54E3" w:rsidP="005F7B4F">
      <w:pPr>
        <w:spacing w:after="0" w:line="240" w:lineRule="auto"/>
        <w:ind w:firstLine="720"/>
        <w:jc w:val="both"/>
        <w:rPr>
          <w:rFonts w:ascii="Times New Roman" w:hAnsi="Times New Roman"/>
          <w:color w:val="000000"/>
          <w:sz w:val="24"/>
          <w:szCs w:val="24"/>
        </w:rPr>
      </w:pPr>
    </w:p>
    <w:p w14:paraId="2A4CD382" w14:textId="77777777" w:rsidR="00062D6A" w:rsidRPr="006506F4" w:rsidRDefault="00062D6A" w:rsidP="005F7B4F">
      <w:pPr>
        <w:spacing w:after="0" w:line="240" w:lineRule="auto"/>
        <w:ind w:firstLine="720"/>
        <w:jc w:val="both"/>
        <w:rPr>
          <w:rFonts w:ascii="Times New Roman" w:hAnsi="Times New Roman"/>
          <w:color w:val="000000"/>
          <w:sz w:val="24"/>
          <w:szCs w:val="24"/>
        </w:rPr>
      </w:pPr>
    </w:p>
    <w:p w14:paraId="605AECC7" w14:textId="77777777" w:rsidR="00BC6527" w:rsidRPr="006506F4" w:rsidRDefault="00BC6527" w:rsidP="00062D6A">
      <w:pPr>
        <w:rPr>
          <w:rFonts w:ascii="Times New Roman" w:hAnsi="Times New Roman"/>
          <w:color w:val="000000"/>
          <w:sz w:val="24"/>
          <w:szCs w:val="24"/>
        </w:rPr>
      </w:pPr>
    </w:p>
    <w:sectPr w:rsidR="00BC6527" w:rsidRPr="006506F4" w:rsidSect="00062D6A">
      <w:pgSz w:w="11906" w:h="16838"/>
      <w:pgMar w:top="1134" w:right="851"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2F383F" w14:textId="77777777" w:rsidR="00DE7B80" w:rsidRDefault="00DE7B80" w:rsidP="00E92C55">
      <w:pPr>
        <w:spacing w:after="0" w:line="240" w:lineRule="auto"/>
      </w:pPr>
      <w:r>
        <w:separator/>
      </w:r>
    </w:p>
  </w:endnote>
  <w:endnote w:type="continuationSeparator" w:id="0">
    <w:p w14:paraId="4DD9690B" w14:textId="77777777" w:rsidR="00DE7B80" w:rsidRDefault="00DE7B80" w:rsidP="00E92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Liberation Serif">
    <w:altName w:val="Times New Roman"/>
    <w:charset w:val="CC"/>
    <w:family w:val="roman"/>
    <w:pitch w:val="variable"/>
    <w:sig w:usb0="00000000" w:usb1="500078FF" w:usb2="00000021" w:usb3="00000000" w:csb0="000001BF" w:csb1="00000000"/>
  </w:font>
  <w:font w:name="LiberationSerif">
    <w:altName w:val="MS Mincho"/>
    <w:panose1 w:val="00000000000000000000"/>
    <w:charset w:val="80"/>
    <w:family w:val="auto"/>
    <w:notTrueType/>
    <w:pitch w:val="default"/>
    <w:sig w:usb0="00000001" w:usb1="08070000" w:usb2="00000010" w:usb3="00000000" w:csb0="00020000" w:csb1="00000000"/>
  </w:font>
  <w:font w:name="Cambria">
    <w:altName w:val="Calisto MT"/>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E82DF2" w14:textId="77777777" w:rsidR="00DE7B80" w:rsidRDefault="00DE7B80" w:rsidP="00E92C55">
      <w:pPr>
        <w:spacing w:after="0" w:line="240" w:lineRule="auto"/>
      </w:pPr>
      <w:r>
        <w:separator/>
      </w:r>
    </w:p>
  </w:footnote>
  <w:footnote w:type="continuationSeparator" w:id="0">
    <w:p w14:paraId="6E35AE68" w14:textId="77777777" w:rsidR="00DE7B80" w:rsidRDefault="00DE7B80" w:rsidP="00E92C55">
      <w:pPr>
        <w:spacing w:after="0" w:line="240" w:lineRule="auto"/>
      </w:pPr>
      <w:r>
        <w:continuationSeparator/>
      </w:r>
    </w:p>
  </w:footnote>
  <w:footnote w:id="1">
    <w:p w14:paraId="201D4359" w14:textId="0A06076C" w:rsidR="004377D3" w:rsidRPr="00C338EF" w:rsidRDefault="004377D3" w:rsidP="00892B4E">
      <w:pPr>
        <w:pStyle w:val="aff4"/>
        <w:rPr>
          <w:rFonts w:ascii="Times New Roman" w:hAnsi="Times New Roman"/>
          <w:sz w:val="18"/>
          <w:szCs w:val="18"/>
        </w:rPr>
      </w:pPr>
      <w:r>
        <w:rPr>
          <w:rStyle w:val="aff6"/>
        </w:rPr>
        <w:footnoteRef/>
      </w:r>
      <w:r>
        <w:t xml:space="preserve"> </w:t>
      </w:r>
      <w:r w:rsidRPr="00C338EF">
        <w:rPr>
          <w:rFonts w:ascii="Times New Roman" w:hAnsi="Times New Roman"/>
          <w:sz w:val="18"/>
          <w:szCs w:val="18"/>
        </w:rPr>
        <w:t>В случае, если Победитель закупки является субъектом малого и среднего предпринимательства, пункт 4.4. договора излагается в следующей редакции: «</w:t>
      </w:r>
      <w:r>
        <w:rPr>
          <w:rFonts w:ascii="Times New Roman" w:hAnsi="Times New Roman"/>
          <w:sz w:val="18"/>
          <w:szCs w:val="18"/>
        </w:rPr>
        <w:t xml:space="preserve">4.4. </w:t>
      </w:r>
      <w:r w:rsidRPr="00C338EF">
        <w:rPr>
          <w:rFonts w:ascii="Times New Roman" w:eastAsia="Times New Roman" w:hAnsi="Times New Roman"/>
          <w:color w:val="000000"/>
          <w:sz w:val="18"/>
          <w:szCs w:val="18"/>
          <w:lang w:eastAsia="ar-SA"/>
        </w:rPr>
        <w:t xml:space="preserve">Оплата по Договору производится путем перечисления денежных средств Заказчиком на расчетный счет Подрядчика в течение </w:t>
      </w:r>
      <w:r>
        <w:rPr>
          <w:rFonts w:ascii="Times New Roman" w:eastAsia="Times New Roman" w:hAnsi="Times New Roman"/>
          <w:color w:val="000000"/>
          <w:sz w:val="18"/>
          <w:szCs w:val="18"/>
          <w:lang w:eastAsia="ar-SA"/>
        </w:rPr>
        <w:t>15</w:t>
      </w:r>
      <w:r w:rsidRPr="00C338EF">
        <w:rPr>
          <w:rFonts w:ascii="Times New Roman" w:eastAsia="Times New Roman" w:hAnsi="Times New Roman"/>
          <w:color w:val="000000"/>
          <w:sz w:val="18"/>
          <w:szCs w:val="18"/>
          <w:lang w:eastAsia="ar-SA"/>
        </w:rPr>
        <w:t xml:space="preserve"> (</w:t>
      </w:r>
      <w:r>
        <w:rPr>
          <w:rFonts w:ascii="Times New Roman" w:eastAsia="Times New Roman" w:hAnsi="Times New Roman"/>
          <w:color w:val="000000"/>
          <w:sz w:val="18"/>
          <w:szCs w:val="18"/>
          <w:lang w:eastAsia="ar-SA"/>
        </w:rPr>
        <w:t>пятнадцати</w:t>
      </w:r>
      <w:r w:rsidRPr="00C338EF">
        <w:rPr>
          <w:rFonts w:ascii="Times New Roman" w:eastAsia="Times New Roman" w:hAnsi="Times New Roman"/>
          <w:color w:val="000000"/>
          <w:sz w:val="18"/>
          <w:szCs w:val="18"/>
          <w:lang w:eastAsia="ar-SA"/>
        </w:rPr>
        <w:t xml:space="preserve">) </w:t>
      </w:r>
      <w:r>
        <w:rPr>
          <w:rFonts w:ascii="Times New Roman" w:eastAsia="Times New Roman" w:hAnsi="Times New Roman"/>
          <w:color w:val="000000"/>
          <w:sz w:val="18"/>
          <w:szCs w:val="18"/>
          <w:lang w:eastAsia="ar-SA"/>
        </w:rPr>
        <w:t>рабочих</w:t>
      </w:r>
      <w:r w:rsidRPr="00C338EF">
        <w:rPr>
          <w:rFonts w:ascii="Times New Roman" w:eastAsia="Times New Roman" w:hAnsi="Times New Roman"/>
          <w:color w:val="000000"/>
          <w:sz w:val="18"/>
          <w:szCs w:val="18"/>
          <w:lang w:eastAsia="ar-SA"/>
        </w:rPr>
        <w:t xml:space="preserve"> дней после подписания акта выполненных работ за отчетный месяц, на основании оригинала счета</w:t>
      </w:r>
      <w:r>
        <w:rPr>
          <w:rFonts w:ascii="Times New Roman" w:eastAsia="Times New Roman" w:hAnsi="Times New Roman"/>
          <w:color w:val="000000"/>
          <w:sz w:val="18"/>
          <w:szCs w:val="18"/>
          <w:lang w:eastAsia="ar-SA"/>
        </w:rPr>
        <w:t xml:space="preserve">, </w:t>
      </w:r>
      <w:r w:rsidRPr="00C338EF">
        <w:rPr>
          <w:rFonts w:ascii="Times New Roman" w:eastAsia="Times New Roman" w:hAnsi="Times New Roman"/>
          <w:color w:val="000000"/>
          <w:sz w:val="18"/>
          <w:szCs w:val="18"/>
          <w:lang w:eastAsia="ar-SA"/>
        </w:rPr>
        <w:t xml:space="preserve"> при наличии счета-фактуры</w:t>
      </w:r>
      <w:r>
        <w:rPr>
          <w:rFonts w:ascii="Times New Roman" w:eastAsia="Times New Roman" w:hAnsi="Times New Roman"/>
          <w:color w:val="000000"/>
          <w:sz w:val="18"/>
          <w:szCs w:val="18"/>
          <w:lang w:eastAsia="ar-SA"/>
        </w:rPr>
        <w:t xml:space="preserve">. Счет </w:t>
      </w:r>
      <w:r w:rsidRPr="00C338EF">
        <w:rPr>
          <w:rFonts w:ascii="Times New Roman" w:eastAsia="Times New Roman" w:hAnsi="Times New Roman"/>
          <w:color w:val="000000"/>
          <w:sz w:val="18"/>
          <w:szCs w:val="18"/>
          <w:lang w:eastAsia="ar-SA"/>
        </w:rPr>
        <w:t>выставл</w:t>
      </w:r>
      <w:r>
        <w:rPr>
          <w:rFonts w:ascii="Times New Roman" w:eastAsia="Times New Roman" w:hAnsi="Times New Roman"/>
          <w:color w:val="000000"/>
          <w:sz w:val="18"/>
          <w:szCs w:val="18"/>
          <w:lang w:eastAsia="ar-SA"/>
        </w:rPr>
        <w:t>яется</w:t>
      </w:r>
      <w:r w:rsidRPr="00C338EF">
        <w:rPr>
          <w:rFonts w:ascii="Times New Roman" w:eastAsia="Times New Roman" w:hAnsi="Times New Roman"/>
          <w:color w:val="000000"/>
          <w:sz w:val="18"/>
          <w:szCs w:val="18"/>
          <w:lang w:eastAsia="ar-SA"/>
        </w:rPr>
        <w:t xml:space="preserve"> Подрядчиком</w:t>
      </w:r>
      <w:r>
        <w:rPr>
          <w:rFonts w:ascii="Times New Roman" w:eastAsia="Times New Roman" w:hAnsi="Times New Roman"/>
          <w:color w:val="000000"/>
          <w:sz w:val="18"/>
          <w:szCs w:val="18"/>
          <w:lang w:eastAsia="ar-SA"/>
        </w:rPr>
        <w:t xml:space="preserve"> </w:t>
      </w:r>
      <w:r w:rsidRPr="00C338EF">
        <w:rPr>
          <w:rFonts w:ascii="Times New Roman" w:eastAsia="Times New Roman" w:hAnsi="Times New Roman"/>
          <w:color w:val="000000"/>
          <w:sz w:val="18"/>
          <w:szCs w:val="18"/>
          <w:lang w:eastAsia="ar-SA"/>
        </w:rPr>
        <w:t xml:space="preserve">одновременно с подписанием Акта </w:t>
      </w:r>
      <w:r>
        <w:rPr>
          <w:rFonts w:ascii="Times New Roman" w:eastAsia="Times New Roman" w:hAnsi="Times New Roman"/>
          <w:color w:val="000000"/>
          <w:sz w:val="18"/>
          <w:szCs w:val="18"/>
          <w:lang w:eastAsia="ar-SA"/>
        </w:rPr>
        <w:t>выполненных работ</w:t>
      </w:r>
      <w:r w:rsidRPr="00C338EF">
        <w:rPr>
          <w:rFonts w:ascii="Times New Roman" w:eastAsia="Times New Roman" w:hAnsi="Times New Roman"/>
          <w:color w:val="000000"/>
          <w:sz w:val="18"/>
          <w:szCs w:val="18"/>
          <w:lang w:eastAsia="ar-SA"/>
        </w:rPr>
        <w:t>»</w:t>
      </w:r>
      <w:r>
        <w:rPr>
          <w:rFonts w:ascii="Times New Roman" w:eastAsia="Times New Roman" w:hAnsi="Times New Roman"/>
          <w:color w:val="000000"/>
          <w:sz w:val="18"/>
          <w:szCs w:val="18"/>
          <w:lang w:eastAsia="ar-SA"/>
        </w:rPr>
        <w:t>.</w:t>
      </w:r>
    </w:p>
    <w:p w14:paraId="70C01BF5" w14:textId="5D6B8D11" w:rsidR="004377D3" w:rsidRDefault="004377D3">
      <w:pPr>
        <w:pStyle w:val="aff4"/>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4CA4A190"/>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C46275"/>
    <w:multiLevelType w:val="multilevel"/>
    <w:tmpl w:val="8FA0802E"/>
    <w:lvl w:ilvl="0">
      <w:start w:val="5"/>
      <w:numFmt w:val="decimal"/>
      <w:lvlText w:val="%1."/>
      <w:lvlJc w:val="left"/>
      <w:pPr>
        <w:ind w:left="360" w:hanging="360"/>
      </w:pPr>
      <w:rPr>
        <w:rFonts w:hint="default"/>
        <w:b/>
        <w:bCs/>
        <w:sz w:val="26"/>
        <w:szCs w:val="26"/>
      </w:rPr>
    </w:lvl>
    <w:lvl w:ilvl="1">
      <w:start w:val="1"/>
      <w:numFmt w:val="decimal"/>
      <w:lvlText w:val="%1.%2."/>
      <w:lvlJc w:val="left"/>
      <w:pPr>
        <w:ind w:left="360" w:hanging="360"/>
      </w:pPr>
      <w:rPr>
        <w:rFonts w:hint="default"/>
        <w:b w:val="0"/>
        <w:bCs w:val="0"/>
        <w:i w:val="0"/>
        <w:color w:val="000000"/>
        <w:sz w:val="26"/>
        <w:szCs w:val="26"/>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2" w15:restartNumberingAfterBreak="0">
    <w:nsid w:val="0BC40E0F"/>
    <w:multiLevelType w:val="multilevel"/>
    <w:tmpl w:val="004E183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2F5751"/>
    <w:multiLevelType w:val="multilevel"/>
    <w:tmpl w:val="FF307F5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0371ABE"/>
    <w:multiLevelType w:val="hybridMultilevel"/>
    <w:tmpl w:val="A66C21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5D93279"/>
    <w:multiLevelType w:val="multilevel"/>
    <w:tmpl w:val="87822098"/>
    <w:lvl w:ilvl="0">
      <w:start w:val="1"/>
      <w:numFmt w:val="decimal"/>
      <w:pStyle w:val="a"/>
      <w:lvlText w:val="%1."/>
      <w:lvlJc w:val="left"/>
      <w:pPr>
        <w:tabs>
          <w:tab w:val="num" w:pos="567"/>
        </w:tabs>
        <w:ind w:left="567" w:hanging="567"/>
      </w:pPr>
      <w:rPr>
        <w:rFonts w:ascii="Times New Roman" w:hAnsi="Times New Roman" w:cs="Times New Roman" w:hint="default"/>
        <w:b/>
        <w:bCs/>
        <w:i w:val="0"/>
        <w:iCs w:val="0"/>
        <w:sz w:val="24"/>
        <w:szCs w:val="24"/>
      </w:rPr>
    </w:lvl>
    <w:lvl w:ilvl="1">
      <w:start w:val="1"/>
      <w:numFmt w:val="decimal"/>
      <w:pStyle w:val="a0"/>
      <w:lvlText w:val="%1.%2."/>
      <w:lvlJc w:val="left"/>
      <w:pPr>
        <w:tabs>
          <w:tab w:val="num" w:pos="993"/>
        </w:tabs>
        <w:snapToGrid w:val="0"/>
        <w:ind w:left="993" w:hanging="567"/>
      </w:pPr>
      <w:rPr>
        <w:rFonts w:ascii="Times New Roman" w:hAnsi="Times New Roman" w:cs="Times New Roman"/>
        <w:b w:val="0"/>
        <w:bCs w:val="0"/>
        <w:i w:val="0"/>
        <w:iCs w:val="0"/>
        <w:caps w:val="0"/>
        <w:smallCaps w:val="0"/>
        <w:strike w:val="0"/>
        <w:dstrike w:val="0"/>
        <w:vanish w:val="0"/>
        <w:webHidden w:val="0"/>
        <w:color w:val="000000"/>
        <w:spacing w:val="0"/>
        <w:w w:val="1"/>
        <w:kern w:val="0"/>
        <w:position w:val="0"/>
        <w:sz w:val="24"/>
        <w:szCs w:val="24"/>
        <w:u w:val="none"/>
        <w:effect w:val="none"/>
        <w:vertAlign w:val="baseline"/>
        <w:specVanish w:val="0"/>
      </w:rPr>
    </w:lvl>
    <w:lvl w:ilvl="2">
      <w:start w:val="1"/>
      <w:numFmt w:val="decimal"/>
      <w:pStyle w:val="a1"/>
      <w:lvlText w:val="%1.%2.%3."/>
      <w:lvlJc w:val="left"/>
      <w:pPr>
        <w:tabs>
          <w:tab w:val="num" w:pos="851"/>
        </w:tabs>
        <w:ind w:left="851" w:hanging="851"/>
      </w:pPr>
      <w:rPr>
        <w:rFonts w:ascii="Times New Roman" w:hAnsi="Times New Roman" w:cs="Times New Roman" w:hint="default"/>
        <w:b w:val="0"/>
        <w:bCs w:val="0"/>
        <w:i w:val="0"/>
        <w:iCs w:val="0"/>
        <w:color w:val="auto"/>
        <w:sz w:val="24"/>
        <w:szCs w:val="24"/>
      </w:rPr>
    </w:lvl>
    <w:lvl w:ilvl="3">
      <w:start w:val="1"/>
      <w:numFmt w:val="decimal"/>
      <w:pStyle w:val="a2"/>
      <w:lvlText w:val="%1.%2.%3.%4."/>
      <w:lvlJc w:val="left"/>
      <w:pPr>
        <w:tabs>
          <w:tab w:val="num" w:pos="1134"/>
        </w:tabs>
        <w:ind w:left="1134" w:hanging="1134"/>
      </w:pPr>
      <w:rPr>
        <w:rFonts w:ascii="Times New Roman" w:hAnsi="Times New Roman" w:cs="Times New Roman" w:hint="default"/>
        <w:b w:val="0"/>
        <w:bCs w:val="0"/>
        <w:i w:val="0"/>
        <w:iCs w:val="0"/>
        <w:sz w:val="24"/>
        <w:szCs w:val="24"/>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570"/>
        </w:tabs>
        <w:ind w:left="3570" w:hanging="144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782"/>
        </w:tabs>
        <w:ind w:left="4782" w:hanging="180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6" w15:restartNumberingAfterBreak="0">
    <w:nsid w:val="2A4C5287"/>
    <w:multiLevelType w:val="multilevel"/>
    <w:tmpl w:val="7D4C6EEC"/>
    <w:lvl w:ilvl="0">
      <w:start w:val="11"/>
      <w:numFmt w:val="decimal"/>
      <w:lvlText w:val="%1."/>
      <w:lvlJc w:val="left"/>
      <w:pPr>
        <w:ind w:left="525" w:hanging="52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F546C62"/>
    <w:multiLevelType w:val="multilevel"/>
    <w:tmpl w:val="F22890FC"/>
    <w:lvl w:ilvl="0">
      <w:start w:val="1"/>
      <w:numFmt w:val="decimal"/>
      <w:suff w:val="space"/>
      <w:lvlText w:val="%1."/>
      <w:lvlJc w:val="left"/>
      <w:pPr>
        <w:ind w:left="0" w:firstLine="0"/>
      </w:pPr>
      <w:rPr>
        <w:rFonts w:hint="default"/>
        <w:b/>
      </w:rPr>
    </w:lvl>
    <w:lvl w:ilvl="1">
      <w:start w:val="1"/>
      <w:numFmt w:val="decimal"/>
      <w:isLgl/>
      <w:suff w:val="space"/>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8" w15:restartNumberingAfterBreak="0">
    <w:nsid w:val="37087EFF"/>
    <w:multiLevelType w:val="multilevel"/>
    <w:tmpl w:val="83749CB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38E2746C"/>
    <w:multiLevelType w:val="hybridMultilevel"/>
    <w:tmpl w:val="4850B57C"/>
    <w:lvl w:ilvl="0" w:tplc="BE4CFF22">
      <w:start w:val="1"/>
      <w:numFmt w:val="decimal"/>
      <w:lvlText w:val="4.%1."/>
      <w:lvlJc w:val="left"/>
      <w:pPr>
        <w:tabs>
          <w:tab w:val="num" w:pos="720"/>
        </w:tabs>
        <w:ind w:left="72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C427672"/>
    <w:multiLevelType w:val="multilevel"/>
    <w:tmpl w:val="8752E8D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1" w15:restartNumberingAfterBreak="0">
    <w:nsid w:val="3CF00A64"/>
    <w:multiLevelType w:val="hybridMultilevel"/>
    <w:tmpl w:val="9CF271D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40C33C74"/>
    <w:multiLevelType w:val="multilevel"/>
    <w:tmpl w:val="2FFE78F2"/>
    <w:lvl w:ilvl="0">
      <w:start w:val="1"/>
      <w:numFmt w:val="decimal"/>
      <w:lvlText w:val="%1."/>
      <w:lvlJc w:val="left"/>
      <w:pPr>
        <w:ind w:left="360" w:hanging="360"/>
      </w:pPr>
      <w:rPr>
        <w:rFonts w:hint="default"/>
      </w:rPr>
    </w:lvl>
    <w:lvl w:ilvl="1">
      <w:start w:val="1"/>
      <w:numFmt w:val="decimal"/>
      <w:lvlText w:val="%1.%2."/>
      <w:lvlJc w:val="left"/>
      <w:pPr>
        <w:ind w:left="43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0D8652B"/>
    <w:multiLevelType w:val="multilevel"/>
    <w:tmpl w:val="477496FE"/>
    <w:lvl w:ilvl="0">
      <w:start w:val="3"/>
      <w:numFmt w:val="decimal"/>
      <w:lvlText w:val="%1."/>
      <w:lvlJc w:val="left"/>
      <w:pPr>
        <w:ind w:left="360" w:hanging="360"/>
      </w:pPr>
      <w:rPr>
        <w:rFonts w:hint="default"/>
        <w:color w:val="000000"/>
      </w:rPr>
    </w:lvl>
    <w:lvl w:ilvl="1">
      <w:start w:val="5"/>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4" w15:restartNumberingAfterBreak="0">
    <w:nsid w:val="4C1470B5"/>
    <w:multiLevelType w:val="multilevel"/>
    <w:tmpl w:val="2C02D47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ECD568E"/>
    <w:multiLevelType w:val="hybridMultilevel"/>
    <w:tmpl w:val="CF44ECD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15:restartNumberingAfterBreak="0">
    <w:nsid w:val="537A3942"/>
    <w:multiLevelType w:val="hybridMultilevel"/>
    <w:tmpl w:val="A738A902"/>
    <w:lvl w:ilvl="0" w:tplc="CEFA0100">
      <w:numFmt w:val="bullet"/>
      <w:lvlText w:val=""/>
      <w:lvlJc w:val="left"/>
      <w:pPr>
        <w:ind w:left="765" w:hanging="405"/>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6746E34"/>
    <w:multiLevelType w:val="multilevel"/>
    <w:tmpl w:val="1E50269C"/>
    <w:lvl w:ilvl="0">
      <w:start w:val="1"/>
      <w:numFmt w:val="decimal"/>
      <w:lvlText w:val="%1."/>
      <w:lvlJc w:val="left"/>
      <w:pPr>
        <w:ind w:left="360" w:hanging="360"/>
      </w:pPr>
      <w:rPr>
        <w:b/>
      </w:rPr>
    </w:lvl>
    <w:lvl w:ilvl="1">
      <w:start w:val="1"/>
      <w:numFmt w:val="decimal"/>
      <w:lvlText w:val="%1.%2."/>
      <w:lvlJc w:val="left"/>
      <w:pPr>
        <w:ind w:left="1000" w:hanging="432"/>
      </w:pPr>
      <w:rPr>
        <w:b w:val="0"/>
        <w:i w:val="0"/>
        <w:color w:val="auto"/>
        <w:sz w:val="24"/>
        <w:szCs w:val="24"/>
      </w:rPr>
    </w:lvl>
    <w:lvl w:ilvl="2">
      <w:start w:val="1"/>
      <w:numFmt w:val="decimal"/>
      <w:lvlText w:val="%1.%2.%3."/>
      <w:lvlJc w:val="left"/>
      <w:pPr>
        <w:ind w:left="1224" w:hanging="504"/>
      </w:pPr>
      <w:rPr>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E3F6449"/>
    <w:multiLevelType w:val="hybridMultilevel"/>
    <w:tmpl w:val="2B8E6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72F4B3D"/>
    <w:multiLevelType w:val="multilevel"/>
    <w:tmpl w:val="55D05F76"/>
    <w:lvl w:ilvl="0">
      <w:start w:val="1"/>
      <w:numFmt w:val="decimal"/>
      <w:lvlText w:val="%1."/>
      <w:lvlJc w:val="left"/>
      <w:pPr>
        <w:ind w:left="360" w:hanging="360"/>
      </w:pPr>
      <w:rPr>
        <w:b/>
      </w:r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8D330FF"/>
    <w:multiLevelType w:val="multilevel"/>
    <w:tmpl w:val="E79863AE"/>
    <w:lvl w:ilvl="0">
      <w:start w:val="3"/>
      <w:numFmt w:val="decimal"/>
      <w:lvlText w:val="%1."/>
      <w:lvlJc w:val="left"/>
      <w:pPr>
        <w:ind w:left="390" w:hanging="390"/>
      </w:pPr>
      <w:rPr>
        <w:rFonts w:hint="default"/>
      </w:rPr>
    </w:lvl>
    <w:lvl w:ilvl="1">
      <w:start w:val="3"/>
      <w:numFmt w:val="decimal"/>
      <w:lvlText w:val="%1.%2."/>
      <w:lvlJc w:val="left"/>
      <w:pPr>
        <w:ind w:left="228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1C2152"/>
    <w:multiLevelType w:val="multilevel"/>
    <w:tmpl w:val="550AE846"/>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781" w:hanging="504"/>
      </w:pPr>
      <w:rPr>
        <w:b w:val="0"/>
        <w:i w:val="0"/>
        <w:sz w:val="26"/>
        <w:szCs w:val="2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224215"/>
    <w:multiLevelType w:val="multilevel"/>
    <w:tmpl w:val="E214BFE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9"/>
  </w:num>
  <w:num w:numId="3">
    <w:abstractNumId w:val="15"/>
  </w:num>
  <w:num w:numId="4">
    <w:abstractNumId w:val="1"/>
  </w:num>
  <w:num w:numId="5">
    <w:abstractNumId w:val="11"/>
  </w:num>
  <w:num w:numId="6">
    <w:abstractNumId w:val="16"/>
  </w:num>
  <w:num w:numId="7">
    <w:abstractNumId w:val="22"/>
  </w:num>
  <w:num w:numId="8">
    <w:abstractNumId w:val="8"/>
  </w:num>
  <w:num w:numId="9">
    <w:abstractNumId w:val="7"/>
  </w:num>
  <w:num w:numId="10">
    <w:abstractNumId w:val="19"/>
  </w:num>
  <w:num w:numId="11">
    <w:abstractNumId w:val="1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3"/>
  </w:num>
  <w:num w:numId="15">
    <w:abstractNumId w:val="20"/>
  </w:num>
  <w:num w:numId="16">
    <w:abstractNumId w:val="13"/>
  </w:num>
  <w:num w:numId="17">
    <w:abstractNumId w:val="2"/>
  </w:num>
  <w:num w:numId="18">
    <w:abstractNumId w:val="14"/>
  </w:num>
  <w:num w:numId="19">
    <w:abstractNumId w:val="4"/>
  </w:num>
  <w:num w:numId="20">
    <w:abstractNumId w:val="18"/>
  </w:num>
  <w:num w:numId="21">
    <w:abstractNumId w:val="0"/>
  </w:num>
  <w:num w:numId="22">
    <w:abstractNumId w:val="21"/>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Кондраков Дмитрий Леонидович">
    <w15:presenceInfo w15:providerId="AD" w15:userId="S-1-5-21-438639274-1736676612-2463291260-102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B34"/>
    <w:rsid w:val="000000BD"/>
    <w:rsid w:val="00000C25"/>
    <w:rsid w:val="00001378"/>
    <w:rsid w:val="000015C1"/>
    <w:rsid w:val="00001B2E"/>
    <w:rsid w:val="00002EF8"/>
    <w:rsid w:val="000038AC"/>
    <w:rsid w:val="00004BFB"/>
    <w:rsid w:val="00005435"/>
    <w:rsid w:val="00005A35"/>
    <w:rsid w:val="000064C4"/>
    <w:rsid w:val="00006F6D"/>
    <w:rsid w:val="000070CA"/>
    <w:rsid w:val="000079A2"/>
    <w:rsid w:val="00010DDD"/>
    <w:rsid w:val="0001113D"/>
    <w:rsid w:val="0001178F"/>
    <w:rsid w:val="00012CD1"/>
    <w:rsid w:val="000132C7"/>
    <w:rsid w:val="0001419C"/>
    <w:rsid w:val="000148D3"/>
    <w:rsid w:val="00014DEC"/>
    <w:rsid w:val="000157FC"/>
    <w:rsid w:val="00015AC6"/>
    <w:rsid w:val="000172D1"/>
    <w:rsid w:val="000173AB"/>
    <w:rsid w:val="0002002A"/>
    <w:rsid w:val="00021440"/>
    <w:rsid w:val="0002286F"/>
    <w:rsid w:val="000228F4"/>
    <w:rsid w:val="00022EEF"/>
    <w:rsid w:val="00024ABA"/>
    <w:rsid w:val="00025D22"/>
    <w:rsid w:val="0002687C"/>
    <w:rsid w:val="00030078"/>
    <w:rsid w:val="0003186C"/>
    <w:rsid w:val="00032018"/>
    <w:rsid w:val="00032E10"/>
    <w:rsid w:val="00032F41"/>
    <w:rsid w:val="00033531"/>
    <w:rsid w:val="00033689"/>
    <w:rsid w:val="00033F2B"/>
    <w:rsid w:val="00034284"/>
    <w:rsid w:val="000342E1"/>
    <w:rsid w:val="000345D6"/>
    <w:rsid w:val="00037069"/>
    <w:rsid w:val="000376A3"/>
    <w:rsid w:val="0003782A"/>
    <w:rsid w:val="00037C5C"/>
    <w:rsid w:val="000416F5"/>
    <w:rsid w:val="00041B14"/>
    <w:rsid w:val="000423A0"/>
    <w:rsid w:val="000431AD"/>
    <w:rsid w:val="0004339F"/>
    <w:rsid w:val="00043905"/>
    <w:rsid w:val="00043A9D"/>
    <w:rsid w:val="00043CC3"/>
    <w:rsid w:val="00043DCF"/>
    <w:rsid w:val="0004473E"/>
    <w:rsid w:val="00046424"/>
    <w:rsid w:val="00047112"/>
    <w:rsid w:val="000478F1"/>
    <w:rsid w:val="000502DF"/>
    <w:rsid w:val="0005033F"/>
    <w:rsid w:val="000504E3"/>
    <w:rsid w:val="0005061F"/>
    <w:rsid w:val="00051A5B"/>
    <w:rsid w:val="00052044"/>
    <w:rsid w:val="00052887"/>
    <w:rsid w:val="00053BD3"/>
    <w:rsid w:val="00054DE5"/>
    <w:rsid w:val="00055B06"/>
    <w:rsid w:val="000564E3"/>
    <w:rsid w:val="00056773"/>
    <w:rsid w:val="00056F12"/>
    <w:rsid w:val="000571AA"/>
    <w:rsid w:val="00060173"/>
    <w:rsid w:val="00060494"/>
    <w:rsid w:val="00061414"/>
    <w:rsid w:val="00062D6A"/>
    <w:rsid w:val="00063928"/>
    <w:rsid w:val="00063A4D"/>
    <w:rsid w:val="00063C87"/>
    <w:rsid w:val="00064D3D"/>
    <w:rsid w:val="00065107"/>
    <w:rsid w:val="000652B9"/>
    <w:rsid w:val="00065DAE"/>
    <w:rsid w:val="00066C47"/>
    <w:rsid w:val="00067E1B"/>
    <w:rsid w:val="000700E6"/>
    <w:rsid w:val="00071443"/>
    <w:rsid w:val="00072D99"/>
    <w:rsid w:val="00073829"/>
    <w:rsid w:val="00073885"/>
    <w:rsid w:val="00073C81"/>
    <w:rsid w:val="00073CD3"/>
    <w:rsid w:val="00074331"/>
    <w:rsid w:val="00074FB5"/>
    <w:rsid w:val="00075184"/>
    <w:rsid w:val="00077E0E"/>
    <w:rsid w:val="00080279"/>
    <w:rsid w:val="00080A10"/>
    <w:rsid w:val="0008291D"/>
    <w:rsid w:val="00083023"/>
    <w:rsid w:val="00084498"/>
    <w:rsid w:val="00085796"/>
    <w:rsid w:val="00085F58"/>
    <w:rsid w:val="000861DA"/>
    <w:rsid w:val="00086D79"/>
    <w:rsid w:val="00086EA6"/>
    <w:rsid w:val="00087519"/>
    <w:rsid w:val="000902A1"/>
    <w:rsid w:val="000906A1"/>
    <w:rsid w:val="00090D53"/>
    <w:rsid w:val="000910A1"/>
    <w:rsid w:val="00091529"/>
    <w:rsid w:val="00091D44"/>
    <w:rsid w:val="00091FE2"/>
    <w:rsid w:val="00092C4D"/>
    <w:rsid w:val="000938C0"/>
    <w:rsid w:val="00093B7A"/>
    <w:rsid w:val="00094086"/>
    <w:rsid w:val="000947AE"/>
    <w:rsid w:val="00094DE1"/>
    <w:rsid w:val="000958E9"/>
    <w:rsid w:val="00095D69"/>
    <w:rsid w:val="00095E38"/>
    <w:rsid w:val="00096567"/>
    <w:rsid w:val="00096B71"/>
    <w:rsid w:val="0009730B"/>
    <w:rsid w:val="000977A4"/>
    <w:rsid w:val="00097A33"/>
    <w:rsid w:val="00097E4C"/>
    <w:rsid w:val="000A0238"/>
    <w:rsid w:val="000A0352"/>
    <w:rsid w:val="000A0465"/>
    <w:rsid w:val="000A166D"/>
    <w:rsid w:val="000A36FF"/>
    <w:rsid w:val="000A3735"/>
    <w:rsid w:val="000A40CC"/>
    <w:rsid w:val="000A476D"/>
    <w:rsid w:val="000A597B"/>
    <w:rsid w:val="000A62BA"/>
    <w:rsid w:val="000A689A"/>
    <w:rsid w:val="000A71D1"/>
    <w:rsid w:val="000A74C5"/>
    <w:rsid w:val="000A7747"/>
    <w:rsid w:val="000B0571"/>
    <w:rsid w:val="000B0796"/>
    <w:rsid w:val="000B0D09"/>
    <w:rsid w:val="000B1279"/>
    <w:rsid w:val="000B2447"/>
    <w:rsid w:val="000B3A1C"/>
    <w:rsid w:val="000B50C9"/>
    <w:rsid w:val="000B65F9"/>
    <w:rsid w:val="000B6E4D"/>
    <w:rsid w:val="000B7E93"/>
    <w:rsid w:val="000C02DD"/>
    <w:rsid w:val="000C07A4"/>
    <w:rsid w:val="000C191C"/>
    <w:rsid w:val="000C21AD"/>
    <w:rsid w:val="000C2926"/>
    <w:rsid w:val="000C32A1"/>
    <w:rsid w:val="000C3910"/>
    <w:rsid w:val="000C3A44"/>
    <w:rsid w:val="000C3E9D"/>
    <w:rsid w:val="000C3FFB"/>
    <w:rsid w:val="000C483F"/>
    <w:rsid w:val="000C56F2"/>
    <w:rsid w:val="000C5703"/>
    <w:rsid w:val="000C6104"/>
    <w:rsid w:val="000C679F"/>
    <w:rsid w:val="000C734E"/>
    <w:rsid w:val="000C7FD9"/>
    <w:rsid w:val="000D09F8"/>
    <w:rsid w:val="000D0B2F"/>
    <w:rsid w:val="000D1244"/>
    <w:rsid w:val="000D251A"/>
    <w:rsid w:val="000D3AE1"/>
    <w:rsid w:val="000D3C89"/>
    <w:rsid w:val="000D43E5"/>
    <w:rsid w:val="000D4778"/>
    <w:rsid w:val="000D50B5"/>
    <w:rsid w:val="000D50BF"/>
    <w:rsid w:val="000D653D"/>
    <w:rsid w:val="000D68D1"/>
    <w:rsid w:val="000D74FE"/>
    <w:rsid w:val="000E2523"/>
    <w:rsid w:val="000E2AB8"/>
    <w:rsid w:val="000E2B77"/>
    <w:rsid w:val="000E36EF"/>
    <w:rsid w:val="000E44E9"/>
    <w:rsid w:val="000E6086"/>
    <w:rsid w:val="000E613B"/>
    <w:rsid w:val="000E6EA8"/>
    <w:rsid w:val="000E7A46"/>
    <w:rsid w:val="000F1692"/>
    <w:rsid w:val="000F17DB"/>
    <w:rsid w:val="000F1ED3"/>
    <w:rsid w:val="000F3B9A"/>
    <w:rsid w:val="000F4225"/>
    <w:rsid w:val="000F4B4E"/>
    <w:rsid w:val="000F56E0"/>
    <w:rsid w:val="000F5A29"/>
    <w:rsid w:val="000F5E45"/>
    <w:rsid w:val="000F619B"/>
    <w:rsid w:val="000F65EC"/>
    <w:rsid w:val="000F6DB9"/>
    <w:rsid w:val="000F71BD"/>
    <w:rsid w:val="000F7C8D"/>
    <w:rsid w:val="00101288"/>
    <w:rsid w:val="00101FBA"/>
    <w:rsid w:val="0010230C"/>
    <w:rsid w:val="00102DA4"/>
    <w:rsid w:val="001032DF"/>
    <w:rsid w:val="001052CA"/>
    <w:rsid w:val="00105D07"/>
    <w:rsid w:val="00106241"/>
    <w:rsid w:val="001070FB"/>
    <w:rsid w:val="001070FD"/>
    <w:rsid w:val="00110ADE"/>
    <w:rsid w:val="001117C5"/>
    <w:rsid w:val="0011184E"/>
    <w:rsid w:val="00111930"/>
    <w:rsid w:val="00111AC3"/>
    <w:rsid w:val="001120DF"/>
    <w:rsid w:val="001124C4"/>
    <w:rsid w:val="00112996"/>
    <w:rsid w:val="00112A58"/>
    <w:rsid w:val="001135AF"/>
    <w:rsid w:val="00114942"/>
    <w:rsid w:val="00114EB9"/>
    <w:rsid w:val="0011637C"/>
    <w:rsid w:val="00117497"/>
    <w:rsid w:val="00117CCF"/>
    <w:rsid w:val="00123186"/>
    <w:rsid w:val="00123424"/>
    <w:rsid w:val="001236FE"/>
    <w:rsid w:val="00123B2B"/>
    <w:rsid w:val="00123DA9"/>
    <w:rsid w:val="00123DB3"/>
    <w:rsid w:val="00123FDF"/>
    <w:rsid w:val="00124811"/>
    <w:rsid w:val="0012510B"/>
    <w:rsid w:val="001252B6"/>
    <w:rsid w:val="0012650A"/>
    <w:rsid w:val="0012788A"/>
    <w:rsid w:val="0013141C"/>
    <w:rsid w:val="0013170C"/>
    <w:rsid w:val="00131F8B"/>
    <w:rsid w:val="001332E7"/>
    <w:rsid w:val="001347B5"/>
    <w:rsid w:val="001354B7"/>
    <w:rsid w:val="00135E33"/>
    <w:rsid w:val="00136BDB"/>
    <w:rsid w:val="001371F3"/>
    <w:rsid w:val="00140961"/>
    <w:rsid w:val="00140E69"/>
    <w:rsid w:val="00141245"/>
    <w:rsid w:val="00142E1A"/>
    <w:rsid w:val="0014321A"/>
    <w:rsid w:val="001433C7"/>
    <w:rsid w:val="00143C74"/>
    <w:rsid w:val="00143D4F"/>
    <w:rsid w:val="00144EA6"/>
    <w:rsid w:val="00145DAD"/>
    <w:rsid w:val="00146362"/>
    <w:rsid w:val="00147217"/>
    <w:rsid w:val="001477BF"/>
    <w:rsid w:val="001503C4"/>
    <w:rsid w:val="001504ED"/>
    <w:rsid w:val="00150AA3"/>
    <w:rsid w:val="00150D8E"/>
    <w:rsid w:val="00152899"/>
    <w:rsid w:val="0015431D"/>
    <w:rsid w:val="0015555A"/>
    <w:rsid w:val="001558BE"/>
    <w:rsid w:val="0015595A"/>
    <w:rsid w:val="00155C92"/>
    <w:rsid w:val="001561E9"/>
    <w:rsid w:val="00156C4E"/>
    <w:rsid w:val="00160F1A"/>
    <w:rsid w:val="00162BCD"/>
    <w:rsid w:val="00165334"/>
    <w:rsid w:val="00166266"/>
    <w:rsid w:val="00166733"/>
    <w:rsid w:val="00167691"/>
    <w:rsid w:val="001704BE"/>
    <w:rsid w:val="00170A3A"/>
    <w:rsid w:val="0017297E"/>
    <w:rsid w:val="001735BA"/>
    <w:rsid w:val="0017588E"/>
    <w:rsid w:val="00175E89"/>
    <w:rsid w:val="00175F74"/>
    <w:rsid w:val="0017648C"/>
    <w:rsid w:val="001766EA"/>
    <w:rsid w:val="00176D7B"/>
    <w:rsid w:val="00180407"/>
    <w:rsid w:val="00181861"/>
    <w:rsid w:val="00181931"/>
    <w:rsid w:val="00182098"/>
    <w:rsid w:val="00182BB7"/>
    <w:rsid w:val="00183997"/>
    <w:rsid w:val="00185C19"/>
    <w:rsid w:val="00185EE2"/>
    <w:rsid w:val="00186AF7"/>
    <w:rsid w:val="0018778C"/>
    <w:rsid w:val="00187E6C"/>
    <w:rsid w:val="00187FC1"/>
    <w:rsid w:val="00190FD4"/>
    <w:rsid w:val="001915E2"/>
    <w:rsid w:val="00192731"/>
    <w:rsid w:val="001929F7"/>
    <w:rsid w:val="00192ADA"/>
    <w:rsid w:val="00192EB2"/>
    <w:rsid w:val="00195F88"/>
    <w:rsid w:val="00196727"/>
    <w:rsid w:val="00196E56"/>
    <w:rsid w:val="00196F8C"/>
    <w:rsid w:val="001972AD"/>
    <w:rsid w:val="00197505"/>
    <w:rsid w:val="0019767E"/>
    <w:rsid w:val="001978BB"/>
    <w:rsid w:val="00197C37"/>
    <w:rsid w:val="001A0732"/>
    <w:rsid w:val="001A0915"/>
    <w:rsid w:val="001A0F61"/>
    <w:rsid w:val="001A179F"/>
    <w:rsid w:val="001A3695"/>
    <w:rsid w:val="001A3FC4"/>
    <w:rsid w:val="001A4EB6"/>
    <w:rsid w:val="001A5507"/>
    <w:rsid w:val="001A78C5"/>
    <w:rsid w:val="001B1395"/>
    <w:rsid w:val="001B1A51"/>
    <w:rsid w:val="001B38BA"/>
    <w:rsid w:val="001B3F5A"/>
    <w:rsid w:val="001B460D"/>
    <w:rsid w:val="001B4720"/>
    <w:rsid w:val="001B4A51"/>
    <w:rsid w:val="001B4CA1"/>
    <w:rsid w:val="001B5AE6"/>
    <w:rsid w:val="001B5B88"/>
    <w:rsid w:val="001B5CCA"/>
    <w:rsid w:val="001B5EC8"/>
    <w:rsid w:val="001C036D"/>
    <w:rsid w:val="001C13CA"/>
    <w:rsid w:val="001C1FCF"/>
    <w:rsid w:val="001C2F5D"/>
    <w:rsid w:val="001C5420"/>
    <w:rsid w:val="001C5696"/>
    <w:rsid w:val="001C6056"/>
    <w:rsid w:val="001D00C0"/>
    <w:rsid w:val="001D0178"/>
    <w:rsid w:val="001D126C"/>
    <w:rsid w:val="001D1634"/>
    <w:rsid w:val="001D17EC"/>
    <w:rsid w:val="001D1BBE"/>
    <w:rsid w:val="001D2283"/>
    <w:rsid w:val="001D3A21"/>
    <w:rsid w:val="001D44EC"/>
    <w:rsid w:val="001D485F"/>
    <w:rsid w:val="001D55EB"/>
    <w:rsid w:val="001D5780"/>
    <w:rsid w:val="001D5A6C"/>
    <w:rsid w:val="001D5F31"/>
    <w:rsid w:val="001D7649"/>
    <w:rsid w:val="001E043C"/>
    <w:rsid w:val="001E11BA"/>
    <w:rsid w:val="001E2147"/>
    <w:rsid w:val="001E3D98"/>
    <w:rsid w:val="001E3DAE"/>
    <w:rsid w:val="001E4FB2"/>
    <w:rsid w:val="001E791B"/>
    <w:rsid w:val="001F1670"/>
    <w:rsid w:val="001F1741"/>
    <w:rsid w:val="001F1B69"/>
    <w:rsid w:val="001F23FF"/>
    <w:rsid w:val="001F2E41"/>
    <w:rsid w:val="001F3A95"/>
    <w:rsid w:val="001F471B"/>
    <w:rsid w:val="001F58CB"/>
    <w:rsid w:val="001F7DF1"/>
    <w:rsid w:val="00200AC1"/>
    <w:rsid w:val="0020163D"/>
    <w:rsid w:val="00201B68"/>
    <w:rsid w:val="00202FBE"/>
    <w:rsid w:val="002043FB"/>
    <w:rsid w:val="002046AF"/>
    <w:rsid w:val="00204839"/>
    <w:rsid w:val="002049E4"/>
    <w:rsid w:val="00204A16"/>
    <w:rsid w:val="00204C7E"/>
    <w:rsid w:val="00205589"/>
    <w:rsid w:val="002060B1"/>
    <w:rsid w:val="0020658B"/>
    <w:rsid w:val="0020683E"/>
    <w:rsid w:val="00207B83"/>
    <w:rsid w:val="00210DAD"/>
    <w:rsid w:val="002116ED"/>
    <w:rsid w:val="002120B0"/>
    <w:rsid w:val="002128EF"/>
    <w:rsid w:val="00213930"/>
    <w:rsid w:val="00213E2B"/>
    <w:rsid w:val="0021408E"/>
    <w:rsid w:val="002141DA"/>
    <w:rsid w:val="00214DDB"/>
    <w:rsid w:val="00215CBC"/>
    <w:rsid w:val="00216D1A"/>
    <w:rsid w:val="00217EA8"/>
    <w:rsid w:val="00217F46"/>
    <w:rsid w:val="0022119B"/>
    <w:rsid w:val="0022146A"/>
    <w:rsid w:val="002221C5"/>
    <w:rsid w:val="00223C1A"/>
    <w:rsid w:val="00223CA1"/>
    <w:rsid w:val="002247A4"/>
    <w:rsid w:val="00224B70"/>
    <w:rsid w:val="00224E66"/>
    <w:rsid w:val="00225536"/>
    <w:rsid w:val="002261A1"/>
    <w:rsid w:val="00226C62"/>
    <w:rsid w:val="00227ABC"/>
    <w:rsid w:val="002305B0"/>
    <w:rsid w:val="002312E6"/>
    <w:rsid w:val="0023137B"/>
    <w:rsid w:val="00233293"/>
    <w:rsid w:val="00234900"/>
    <w:rsid w:val="00235035"/>
    <w:rsid w:val="002366B4"/>
    <w:rsid w:val="00237D4F"/>
    <w:rsid w:val="002401C3"/>
    <w:rsid w:val="0024030D"/>
    <w:rsid w:val="00240480"/>
    <w:rsid w:val="00240C53"/>
    <w:rsid w:val="00241AD5"/>
    <w:rsid w:val="002433F5"/>
    <w:rsid w:val="0024367B"/>
    <w:rsid w:val="00243D0C"/>
    <w:rsid w:val="002461A3"/>
    <w:rsid w:val="0024733B"/>
    <w:rsid w:val="00247574"/>
    <w:rsid w:val="002478E3"/>
    <w:rsid w:val="0025413A"/>
    <w:rsid w:val="002557E0"/>
    <w:rsid w:val="002571D6"/>
    <w:rsid w:val="002602C1"/>
    <w:rsid w:val="00261028"/>
    <w:rsid w:val="00262550"/>
    <w:rsid w:val="00262B13"/>
    <w:rsid w:val="00263165"/>
    <w:rsid w:val="002641DE"/>
    <w:rsid w:val="00267031"/>
    <w:rsid w:val="00267F06"/>
    <w:rsid w:val="00270953"/>
    <w:rsid w:val="00272099"/>
    <w:rsid w:val="002725C0"/>
    <w:rsid w:val="00273A37"/>
    <w:rsid w:val="002747B3"/>
    <w:rsid w:val="002747C4"/>
    <w:rsid w:val="00275257"/>
    <w:rsid w:val="0027792E"/>
    <w:rsid w:val="002779C8"/>
    <w:rsid w:val="00277BDA"/>
    <w:rsid w:val="00277D6F"/>
    <w:rsid w:val="00277E37"/>
    <w:rsid w:val="00280863"/>
    <w:rsid w:val="00281DCC"/>
    <w:rsid w:val="00283833"/>
    <w:rsid w:val="00284D06"/>
    <w:rsid w:val="002874BA"/>
    <w:rsid w:val="00287872"/>
    <w:rsid w:val="002913DA"/>
    <w:rsid w:val="00291D40"/>
    <w:rsid w:val="002924C8"/>
    <w:rsid w:val="0029368A"/>
    <w:rsid w:val="00293CA5"/>
    <w:rsid w:val="00294EE1"/>
    <w:rsid w:val="00295362"/>
    <w:rsid w:val="00295AD5"/>
    <w:rsid w:val="002A0844"/>
    <w:rsid w:val="002A0F7E"/>
    <w:rsid w:val="002A10E8"/>
    <w:rsid w:val="002A1388"/>
    <w:rsid w:val="002A213D"/>
    <w:rsid w:val="002A364A"/>
    <w:rsid w:val="002A439F"/>
    <w:rsid w:val="002A4E43"/>
    <w:rsid w:val="002A5286"/>
    <w:rsid w:val="002A542F"/>
    <w:rsid w:val="002A54FE"/>
    <w:rsid w:val="002A556F"/>
    <w:rsid w:val="002A5CE0"/>
    <w:rsid w:val="002A5CF3"/>
    <w:rsid w:val="002A7F3D"/>
    <w:rsid w:val="002B188A"/>
    <w:rsid w:val="002B1A40"/>
    <w:rsid w:val="002B2024"/>
    <w:rsid w:val="002B34A7"/>
    <w:rsid w:val="002B58BE"/>
    <w:rsid w:val="002B5D82"/>
    <w:rsid w:val="002B6DA5"/>
    <w:rsid w:val="002B723E"/>
    <w:rsid w:val="002B7423"/>
    <w:rsid w:val="002B7D12"/>
    <w:rsid w:val="002B7DAA"/>
    <w:rsid w:val="002B7E7A"/>
    <w:rsid w:val="002C1520"/>
    <w:rsid w:val="002C1F69"/>
    <w:rsid w:val="002C3539"/>
    <w:rsid w:val="002C4D33"/>
    <w:rsid w:val="002C5551"/>
    <w:rsid w:val="002D0B31"/>
    <w:rsid w:val="002D0CAF"/>
    <w:rsid w:val="002D132D"/>
    <w:rsid w:val="002D1889"/>
    <w:rsid w:val="002D30A7"/>
    <w:rsid w:val="002D3275"/>
    <w:rsid w:val="002D58E7"/>
    <w:rsid w:val="002D594D"/>
    <w:rsid w:val="002D66DE"/>
    <w:rsid w:val="002D74EE"/>
    <w:rsid w:val="002E0668"/>
    <w:rsid w:val="002E1012"/>
    <w:rsid w:val="002E11AC"/>
    <w:rsid w:val="002E127F"/>
    <w:rsid w:val="002E14A9"/>
    <w:rsid w:val="002E2F18"/>
    <w:rsid w:val="002E3847"/>
    <w:rsid w:val="002E5129"/>
    <w:rsid w:val="002E5407"/>
    <w:rsid w:val="002E5448"/>
    <w:rsid w:val="002E63C7"/>
    <w:rsid w:val="002E71ED"/>
    <w:rsid w:val="002E75DB"/>
    <w:rsid w:val="002F0447"/>
    <w:rsid w:val="002F0DB2"/>
    <w:rsid w:val="002F0E73"/>
    <w:rsid w:val="002F2BE8"/>
    <w:rsid w:val="002F35E7"/>
    <w:rsid w:val="002F4D57"/>
    <w:rsid w:val="002F4F5A"/>
    <w:rsid w:val="002F4F69"/>
    <w:rsid w:val="002F5E2E"/>
    <w:rsid w:val="002F607F"/>
    <w:rsid w:val="002F76AD"/>
    <w:rsid w:val="00300262"/>
    <w:rsid w:val="003005D3"/>
    <w:rsid w:val="00300A1B"/>
    <w:rsid w:val="003019CD"/>
    <w:rsid w:val="00301E06"/>
    <w:rsid w:val="003028AA"/>
    <w:rsid w:val="00302FFD"/>
    <w:rsid w:val="003035C2"/>
    <w:rsid w:val="003042B6"/>
    <w:rsid w:val="0030494F"/>
    <w:rsid w:val="00304E4E"/>
    <w:rsid w:val="00304EAE"/>
    <w:rsid w:val="0030541B"/>
    <w:rsid w:val="003063FD"/>
    <w:rsid w:val="0030650A"/>
    <w:rsid w:val="00307506"/>
    <w:rsid w:val="00307ABD"/>
    <w:rsid w:val="0031179C"/>
    <w:rsid w:val="003126B3"/>
    <w:rsid w:val="00314905"/>
    <w:rsid w:val="003149A8"/>
    <w:rsid w:val="00315474"/>
    <w:rsid w:val="00315CB8"/>
    <w:rsid w:val="003168AE"/>
    <w:rsid w:val="00316BA6"/>
    <w:rsid w:val="003175B4"/>
    <w:rsid w:val="00321068"/>
    <w:rsid w:val="00321255"/>
    <w:rsid w:val="003216B2"/>
    <w:rsid w:val="003217CC"/>
    <w:rsid w:val="003228B0"/>
    <w:rsid w:val="00322FA1"/>
    <w:rsid w:val="003241AA"/>
    <w:rsid w:val="003249E5"/>
    <w:rsid w:val="00324D04"/>
    <w:rsid w:val="00324D22"/>
    <w:rsid w:val="003250A9"/>
    <w:rsid w:val="00325ED9"/>
    <w:rsid w:val="00326227"/>
    <w:rsid w:val="00326A13"/>
    <w:rsid w:val="00326CE7"/>
    <w:rsid w:val="00327AEF"/>
    <w:rsid w:val="00330EB7"/>
    <w:rsid w:val="00331515"/>
    <w:rsid w:val="00331C5D"/>
    <w:rsid w:val="00331E17"/>
    <w:rsid w:val="00332399"/>
    <w:rsid w:val="003323B0"/>
    <w:rsid w:val="00334340"/>
    <w:rsid w:val="00334AF7"/>
    <w:rsid w:val="00335502"/>
    <w:rsid w:val="003373EF"/>
    <w:rsid w:val="00340BF4"/>
    <w:rsid w:val="00342D18"/>
    <w:rsid w:val="003472C2"/>
    <w:rsid w:val="00347BBD"/>
    <w:rsid w:val="00347C9F"/>
    <w:rsid w:val="003520FF"/>
    <w:rsid w:val="00353643"/>
    <w:rsid w:val="00353C44"/>
    <w:rsid w:val="00354250"/>
    <w:rsid w:val="00354935"/>
    <w:rsid w:val="00354A92"/>
    <w:rsid w:val="0035533D"/>
    <w:rsid w:val="00355867"/>
    <w:rsid w:val="003558AE"/>
    <w:rsid w:val="0035626F"/>
    <w:rsid w:val="00356816"/>
    <w:rsid w:val="00356ABE"/>
    <w:rsid w:val="00360B5D"/>
    <w:rsid w:val="00362744"/>
    <w:rsid w:val="003634BD"/>
    <w:rsid w:val="00364E0E"/>
    <w:rsid w:val="003654A1"/>
    <w:rsid w:val="003655BF"/>
    <w:rsid w:val="003663DA"/>
    <w:rsid w:val="00367467"/>
    <w:rsid w:val="00367AEA"/>
    <w:rsid w:val="00367FEB"/>
    <w:rsid w:val="003701B1"/>
    <w:rsid w:val="003703AA"/>
    <w:rsid w:val="00371963"/>
    <w:rsid w:val="00372354"/>
    <w:rsid w:val="00373159"/>
    <w:rsid w:val="00373540"/>
    <w:rsid w:val="003736C0"/>
    <w:rsid w:val="0037420C"/>
    <w:rsid w:val="003750F0"/>
    <w:rsid w:val="00375987"/>
    <w:rsid w:val="00375E49"/>
    <w:rsid w:val="00376114"/>
    <w:rsid w:val="00376283"/>
    <w:rsid w:val="00376AC0"/>
    <w:rsid w:val="00380F98"/>
    <w:rsid w:val="003827D6"/>
    <w:rsid w:val="00382903"/>
    <w:rsid w:val="00382C7D"/>
    <w:rsid w:val="00383627"/>
    <w:rsid w:val="00384478"/>
    <w:rsid w:val="00384936"/>
    <w:rsid w:val="00384EB0"/>
    <w:rsid w:val="00385442"/>
    <w:rsid w:val="003863D8"/>
    <w:rsid w:val="00386CC8"/>
    <w:rsid w:val="003877C4"/>
    <w:rsid w:val="003928C1"/>
    <w:rsid w:val="00393D2F"/>
    <w:rsid w:val="00394D6F"/>
    <w:rsid w:val="00394F41"/>
    <w:rsid w:val="00395011"/>
    <w:rsid w:val="0039515F"/>
    <w:rsid w:val="00395212"/>
    <w:rsid w:val="00395ACB"/>
    <w:rsid w:val="00395D9E"/>
    <w:rsid w:val="00396A3D"/>
    <w:rsid w:val="003A2B62"/>
    <w:rsid w:val="003A3678"/>
    <w:rsid w:val="003B0900"/>
    <w:rsid w:val="003B11AA"/>
    <w:rsid w:val="003B2B84"/>
    <w:rsid w:val="003B35B7"/>
    <w:rsid w:val="003B4615"/>
    <w:rsid w:val="003B5791"/>
    <w:rsid w:val="003B63C5"/>
    <w:rsid w:val="003B6417"/>
    <w:rsid w:val="003B6DBE"/>
    <w:rsid w:val="003B70E1"/>
    <w:rsid w:val="003B78F5"/>
    <w:rsid w:val="003C0728"/>
    <w:rsid w:val="003C0ACC"/>
    <w:rsid w:val="003C26FE"/>
    <w:rsid w:val="003C281A"/>
    <w:rsid w:val="003C2A83"/>
    <w:rsid w:val="003C2C2E"/>
    <w:rsid w:val="003C3055"/>
    <w:rsid w:val="003C331E"/>
    <w:rsid w:val="003C3E08"/>
    <w:rsid w:val="003C4596"/>
    <w:rsid w:val="003C5382"/>
    <w:rsid w:val="003C5464"/>
    <w:rsid w:val="003C54DC"/>
    <w:rsid w:val="003C7163"/>
    <w:rsid w:val="003C734D"/>
    <w:rsid w:val="003C7FE2"/>
    <w:rsid w:val="003D05D2"/>
    <w:rsid w:val="003D12F2"/>
    <w:rsid w:val="003D1664"/>
    <w:rsid w:val="003D2A01"/>
    <w:rsid w:val="003D2DAF"/>
    <w:rsid w:val="003D3798"/>
    <w:rsid w:val="003D3949"/>
    <w:rsid w:val="003D39FD"/>
    <w:rsid w:val="003D3B12"/>
    <w:rsid w:val="003D3B34"/>
    <w:rsid w:val="003D3D26"/>
    <w:rsid w:val="003D5BD9"/>
    <w:rsid w:val="003D6ED3"/>
    <w:rsid w:val="003D7A5A"/>
    <w:rsid w:val="003E07B3"/>
    <w:rsid w:val="003E0B51"/>
    <w:rsid w:val="003E0BC7"/>
    <w:rsid w:val="003E0F31"/>
    <w:rsid w:val="003E1CB5"/>
    <w:rsid w:val="003E2008"/>
    <w:rsid w:val="003E214D"/>
    <w:rsid w:val="003E242E"/>
    <w:rsid w:val="003E26E8"/>
    <w:rsid w:val="003E313E"/>
    <w:rsid w:val="003E3727"/>
    <w:rsid w:val="003E4679"/>
    <w:rsid w:val="003E4BAD"/>
    <w:rsid w:val="003E4BF3"/>
    <w:rsid w:val="003E6F2A"/>
    <w:rsid w:val="003E72E7"/>
    <w:rsid w:val="003E7322"/>
    <w:rsid w:val="003E7D81"/>
    <w:rsid w:val="003F09BF"/>
    <w:rsid w:val="003F111A"/>
    <w:rsid w:val="003F1238"/>
    <w:rsid w:val="003F184E"/>
    <w:rsid w:val="003F314B"/>
    <w:rsid w:val="003F4571"/>
    <w:rsid w:val="003F4DBE"/>
    <w:rsid w:val="003F5D69"/>
    <w:rsid w:val="003F701C"/>
    <w:rsid w:val="00402896"/>
    <w:rsid w:val="00402D70"/>
    <w:rsid w:val="004030FF"/>
    <w:rsid w:val="00403F6C"/>
    <w:rsid w:val="00404F59"/>
    <w:rsid w:val="0040664A"/>
    <w:rsid w:val="00406C80"/>
    <w:rsid w:val="00406CBC"/>
    <w:rsid w:val="00407142"/>
    <w:rsid w:val="00407194"/>
    <w:rsid w:val="00407914"/>
    <w:rsid w:val="00407C73"/>
    <w:rsid w:val="00407F95"/>
    <w:rsid w:val="004106DB"/>
    <w:rsid w:val="004139B8"/>
    <w:rsid w:val="00413DB4"/>
    <w:rsid w:val="00413F1F"/>
    <w:rsid w:val="00414361"/>
    <w:rsid w:val="00414944"/>
    <w:rsid w:val="0041497A"/>
    <w:rsid w:val="00415159"/>
    <w:rsid w:val="00416C19"/>
    <w:rsid w:val="00417BFE"/>
    <w:rsid w:val="00417DC5"/>
    <w:rsid w:val="004207DC"/>
    <w:rsid w:val="00420CB2"/>
    <w:rsid w:val="00421858"/>
    <w:rsid w:val="004229CC"/>
    <w:rsid w:val="004239A0"/>
    <w:rsid w:val="00425F0E"/>
    <w:rsid w:val="0042617B"/>
    <w:rsid w:val="00426930"/>
    <w:rsid w:val="004314D2"/>
    <w:rsid w:val="00431B25"/>
    <w:rsid w:val="00432D7A"/>
    <w:rsid w:val="00432E96"/>
    <w:rsid w:val="00433250"/>
    <w:rsid w:val="00433729"/>
    <w:rsid w:val="004339F3"/>
    <w:rsid w:val="00434055"/>
    <w:rsid w:val="004342E8"/>
    <w:rsid w:val="004343F8"/>
    <w:rsid w:val="0043477F"/>
    <w:rsid w:val="00435A1D"/>
    <w:rsid w:val="00435F3A"/>
    <w:rsid w:val="004377D3"/>
    <w:rsid w:val="0043799F"/>
    <w:rsid w:val="00440739"/>
    <w:rsid w:val="0044096E"/>
    <w:rsid w:val="00440B56"/>
    <w:rsid w:val="0044148F"/>
    <w:rsid w:val="004418D4"/>
    <w:rsid w:val="00442E21"/>
    <w:rsid w:val="004433E4"/>
    <w:rsid w:val="00444D80"/>
    <w:rsid w:val="0044500F"/>
    <w:rsid w:val="0044595D"/>
    <w:rsid w:val="004459C5"/>
    <w:rsid w:val="004464AD"/>
    <w:rsid w:val="004504F7"/>
    <w:rsid w:val="004515DF"/>
    <w:rsid w:val="004523F5"/>
    <w:rsid w:val="00454592"/>
    <w:rsid w:val="004552F1"/>
    <w:rsid w:val="0045551C"/>
    <w:rsid w:val="004562F5"/>
    <w:rsid w:val="0045699E"/>
    <w:rsid w:val="00456DBA"/>
    <w:rsid w:val="004573A2"/>
    <w:rsid w:val="00457EE9"/>
    <w:rsid w:val="00460D1D"/>
    <w:rsid w:val="00460DDA"/>
    <w:rsid w:val="00461033"/>
    <w:rsid w:val="004615D1"/>
    <w:rsid w:val="004626BE"/>
    <w:rsid w:val="00462C71"/>
    <w:rsid w:val="00462CB0"/>
    <w:rsid w:val="00463409"/>
    <w:rsid w:val="00463A22"/>
    <w:rsid w:val="00467E3E"/>
    <w:rsid w:val="00470BE0"/>
    <w:rsid w:val="00470F14"/>
    <w:rsid w:val="00471301"/>
    <w:rsid w:val="00471CFF"/>
    <w:rsid w:val="004723E3"/>
    <w:rsid w:val="00473312"/>
    <w:rsid w:val="00474F02"/>
    <w:rsid w:val="00475432"/>
    <w:rsid w:val="00475B2D"/>
    <w:rsid w:val="004760E0"/>
    <w:rsid w:val="004763C7"/>
    <w:rsid w:val="004769D5"/>
    <w:rsid w:val="00480E9D"/>
    <w:rsid w:val="00481F95"/>
    <w:rsid w:val="0048213B"/>
    <w:rsid w:val="00482699"/>
    <w:rsid w:val="00482CDE"/>
    <w:rsid w:val="00483028"/>
    <w:rsid w:val="004831D9"/>
    <w:rsid w:val="004838A9"/>
    <w:rsid w:val="00484AB0"/>
    <w:rsid w:val="00484C5B"/>
    <w:rsid w:val="00486BBB"/>
    <w:rsid w:val="00487C02"/>
    <w:rsid w:val="00490520"/>
    <w:rsid w:val="004912C9"/>
    <w:rsid w:val="004915D8"/>
    <w:rsid w:val="004920FA"/>
    <w:rsid w:val="00492BB6"/>
    <w:rsid w:val="00492E15"/>
    <w:rsid w:val="00493AD1"/>
    <w:rsid w:val="0049409A"/>
    <w:rsid w:val="0049424E"/>
    <w:rsid w:val="004945D4"/>
    <w:rsid w:val="00495F05"/>
    <w:rsid w:val="00495F6C"/>
    <w:rsid w:val="00496CC2"/>
    <w:rsid w:val="00497194"/>
    <w:rsid w:val="00497F18"/>
    <w:rsid w:val="004A03BE"/>
    <w:rsid w:val="004A0AED"/>
    <w:rsid w:val="004A19B6"/>
    <w:rsid w:val="004A2740"/>
    <w:rsid w:val="004A32E6"/>
    <w:rsid w:val="004A360B"/>
    <w:rsid w:val="004A3C26"/>
    <w:rsid w:val="004A5244"/>
    <w:rsid w:val="004A6110"/>
    <w:rsid w:val="004A69FC"/>
    <w:rsid w:val="004B11D6"/>
    <w:rsid w:val="004B18DD"/>
    <w:rsid w:val="004B270A"/>
    <w:rsid w:val="004B2922"/>
    <w:rsid w:val="004B3081"/>
    <w:rsid w:val="004B38C6"/>
    <w:rsid w:val="004B39C7"/>
    <w:rsid w:val="004B43DE"/>
    <w:rsid w:val="004B4417"/>
    <w:rsid w:val="004B6FD9"/>
    <w:rsid w:val="004C0AEA"/>
    <w:rsid w:val="004C2481"/>
    <w:rsid w:val="004C29D7"/>
    <w:rsid w:val="004C5113"/>
    <w:rsid w:val="004C5186"/>
    <w:rsid w:val="004C5655"/>
    <w:rsid w:val="004C67AD"/>
    <w:rsid w:val="004C6DD5"/>
    <w:rsid w:val="004C7248"/>
    <w:rsid w:val="004C7A53"/>
    <w:rsid w:val="004D02DA"/>
    <w:rsid w:val="004D0432"/>
    <w:rsid w:val="004D114C"/>
    <w:rsid w:val="004D1178"/>
    <w:rsid w:val="004D2275"/>
    <w:rsid w:val="004D273E"/>
    <w:rsid w:val="004D2970"/>
    <w:rsid w:val="004D37D0"/>
    <w:rsid w:val="004D386B"/>
    <w:rsid w:val="004D39DF"/>
    <w:rsid w:val="004D3BEF"/>
    <w:rsid w:val="004D41E9"/>
    <w:rsid w:val="004D46F2"/>
    <w:rsid w:val="004D47CE"/>
    <w:rsid w:val="004D499F"/>
    <w:rsid w:val="004D54E3"/>
    <w:rsid w:val="004D5A99"/>
    <w:rsid w:val="004E02DF"/>
    <w:rsid w:val="004E04B3"/>
    <w:rsid w:val="004E250E"/>
    <w:rsid w:val="004E2607"/>
    <w:rsid w:val="004E2B8F"/>
    <w:rsid w:val="004E4EB8"/>
    <w:rsid w:val="004E531F"/>
    <w:rsid w:val="004E5A13"/>
    <w:rsid w:val="004E6D58"/>
    <w:rsid w:val="004E747D"/>
    <w:rsid w:val="004E7A1C"/>
    <w:rsid w:val="004E7B48"/>
    <w:rsid w:val="004F062F"/>
    <w:rsid w:val="004F14DA"/>
    <w:rsid w:val="004F1F34"/>
    <w:rsid w:val="004F30A1"/>
    <w:rsid w:val="004F5A1C"/>
    <w:rsid w:val="004F5FED"/>
    <w:rsid w:val="004F7432"/>
    <w:rsid w:val="00500CD9"/>
    <w:rsid w:val="00501079"/>
    <w:rsid w:val="005016F3"/>
    <w:rsid w:val="005018B8"/>
    <w:rsid w:val="00501BEB"/>
    <w:rsid w:val="00501EE7"/>
    <w:rsid w:val="005024D9"/>
    <w:rsid w:val="00502D71"/>
    <w:rsid w:val="00503810"/>
    <w:rsid w:val="00503EE0"/>
    <w:rsid w:val="005050DF"/>
    <w:rsid w:val="005054B6"/>
    <w:rsid w:val="0050601E"/>
    <w:rsid w:val="0050606F"/>
    <w:rsid w:val="005063B4"/>
    <w:rsid w:val="005068AE"/>
    <w:rsid w:val="00506DF5"/>
    <w:rsid w:val="00507742"/>
    <w:rsid w:val="00507B20"/>
    <w:rsid w:val="00510BA6"/>
    <w:rsid w:val="00511C60"/>
    <w:rsid w:val="00515774"/>
    <w:rsid w:val="00516C27"/>
    <w:rsid w:val="005179B9"/>
    <w:rsid w:val="00517BFC"/>
    <w:rsid w:val="00517D0E"/>
    <w:rsid w:val="00517ED1"/>
    <w:rsid w:val="00520BD1"/>
    <w:rsid w:val="00520BE8"/>
    <w:rsid w:val="00520E8C"/>
    <w:rsid w:val="00521013"/>
    <w:rsid w:val="00522676"/>
    <w:rsid w:val="00522F65"/>
    <w:rsid w:val="00523ADF"/>
    <w:rsid w:val="00524250"/>
    <w:rsid w:val="00524547"/>
    <w:rsid w:val="005301F8"/>
    <w:rsid w:val="005302CF"/>
    <w:rsid w:val="005319FE"/>
    <w:rsid w:val="00533A41"/>
    <w:rsid w:val="00534BD2"/>
    <w:rsid w:val="00536E8F"/>
    <w:rsid w:val="005376E5"/>
    <w:rsid w:val="00537B14"/>
    <w:rsid w:val="00540553"/>
    <w:rsid w:val="00541578"/>
    <w:rsid w:val="00542CFD"/>
    <w:rsid w:val="00543150"/>
    <w:rsid w:val="00543383"/>
    <w:rsid w:val="00543C6B"/>
    <w:rsid w:val="00543C8F"/>
    <w:rsid w:val="00543CF7"/>
    <w:rsid w:val="005450DE"/>
    <w:rsid w:val="00545890"/>
    <w:rsid w:val="00545A22"/>
    <w:rsid w:val="00546B41"/>
    <w:rsid w:val="005474D1"/>
    <w:rsid w:val="00547948"/>
    <w:rsid w:val="005479DA"/>
    <w:rsid w:val="00550069"/>
    <w:rsid w:val="00550164"/>
    <w:rsid w:val="00551269"/>
    <w:rsid w:val="005518BB"/>
    <w:rsid w:val="00551FF2"/>
    <w:rsid w:val="00552753"/>
    <w:rsid w:val="0055298C"/>
    <w:rsid w:val="00553FFE"/>
    <w:rsid w:val="00554C41"/>
    <w:rsid w:val="00554CE6"/>
    <w:rsid w:val="00554E2A"/>
    <w:rsid w:val="00555379"/>
    <w:rsid w:val="00556369"/>
    <w:rsid w:val="00556483"/>
    <w:rsid w:val="00556887"/>
    <w:rsid w:val="00557169"/>
    <w:rsid w:val="00557EB0"/>
    <w:rsid w:val="00557F9B"/>
    <w:rsid w:val="00560E8C"/>
    <w:rsid w:val="00561F62"/>
    <w:rsid w:val="0056219A"/>
    <w:rsid w:val="005640B6"/>
    <w:rsid w:val="005643E1"/>
    <w:rsid w:val="005644AE"/>
    <w:rsid w:val="00564BDE"/>
    <w:rsid w:val="005656A9"/>
    <w:rsid w:val="005656B7"/>
    <w:rsid w:val="00567139"/>
    <w:rsid w:val="00567FA0"/>
    <w:rsid w:val="00570805"/>
    <w:rsid w:val="00570E32"/>
    <w:rsid w:val="0057259B"/>
    <w:rsid w:val="00572D2D"/>
    <w:rsid w:val="00574523"/>
    <w:rsid w:val="005747A2"/>
    <w:rsid w:val="00575670"/>
    <w:rsid w:val="00575725"/>
    <w:rsid w:val="00575EDF"/>
    <w:rsid w:val="005764AB"/>
    <w:rsid w:val="00576C30"/>
    <w:rsid w:val="005772C4"/>
    <w:rsid w:val="00577838"/>
    <w:rsid w:val="00577973"/>
    <w:rsid w:val="00577C39"/>
    <w:rsid w:val="0058029D"/>
    <w:rsid w:val="005804DF"/>
    <w:rsid w:val="00580B6F"/>
    <w:rsid w:val="005814CF"/>
    <w:rsid w:val="00581997"/>
    <w:rsid w:val="00581D78"/>
    <w:rsid w:val="00582557"/>
    <w:rsid w:val="005835C8"/>
    <w:rsid w:val="00583FA0"/>
    <w:rsid w:val="005859BA"/>
    <w:rsid w:val="00586301"/>
    <w:rsid w:val="00590959"/>
    <w:rsid w:val="0059298A"/>
    <w:rsid w:val="00592D26"/>
    <w:rsid w:val="005942D2"/>
    <w:rsid w:val="00595670"/>
    <w:rsid w:val="00596362"/>
    <w:rsid w:val="00596646"/>
    <w:rsid w:val="0059669E"/>
    <w:rsid w:val="005A1327"/>
    <w:rsid w:val="005A1B1D"/>
    <w:rsid w:val="005A467B"/>
    <w:rsid w:val="005A5411"/>
    <w:rsid w:val="005A57BA"/>
    <w:rsid w:val="005A7386"/>
    <w:rsid w:val="005A7A95"/>
    <w:rsid w:val="005B03D7"/>
    <w:rsid w:val="005B086F"/>
    <w:rsid w:val="005B10BD"/>
    <w:rsid w:val="005B1EC8"/>
    <w:rsid w:val="005B269A"/>
    <w:rsid w:val="005B2751"/>
    <w:rsid w:val="005B3EB3"/>
    <w:rsid w:val="005B3EB6"/>
    <w:rsid w:val="005B53FB"/>
    <w:rsid w:val="005B55F7"/>
    <w:rsid w:val="005B5A86"/>
    <w:rsid w:val="005B5BAC"/>
    <w:rsid w:val="005B7E2F"/>
    <w:rsid w:val="005C05E3"/>
    <w:rsid w:val="005C1101"/>
    <w:rsid w:val="005C1EA8"/>
    <w:rsid w:val="005C22A1"/>
    <w:rsid w:val="005C240A"/>
    <w:rsid w:val="005C3561"/>
    <w:rsid w:val="005C3658"/>
    <w:rsid w:val="005C3B4E"/>
    <w:rsid w:val="005C44F9"/>
    <w:rsid w:val="005C5284"/>
    <w:rsid w:val="005C6283"/>
    <w:rsid w:val="005C62CE"/>
    <w:rsid w:val="005D066E"/>
    <w:rsid w:val="005D0844"/>
    <w:rsid w:val="005D09F2"/>
    <w:rsid w:val="005D0F0F"/>
    <w:rsid w:val="005D1B28"/>
    <w:rsid w:val="005D3C5C"/>
    <w:rsid w:val="005D3ECB"/>
    <w:rsid w:val="005D4E35"/>
    <w:rsid w:val="005D5263"/>
    <w:rsid w:val="005D527C"/>
    <w:rsid w:val="005D5468"/>
    <w:rsid w:val="005D54C5"/>
    <w:rsid w:val="005D699D"/>
    <w:rsid w:val="005D779C"/>
    <w:rsid w:val="005D7F38"/>
    <w:rsid w:val="005E0E03"/>
    <w:rsid w:val="005E206A"/>
    <w:rsid w:val="005E2290"/>
    <w:rsid w:val="005E2919"/>
    <w:rsid w:val="005E2C8D"/>
    <w:rsid w:val="005E2F8F"/>
    <w:rsid w:val="005E2FCF"/>
    <w:rsid w:val="005E37C2"/>
    <w:rsid w:val="005E4268"/>
    <w:rsid w:val="005E62C3"/>
    <w:rsid w:val="005E7670"/>
    <w:rsid w:val="005F036B"/>
    <w:rsid w:val="005F048B"/>
    <w:rsid w:val="005F1C1E"/>
    <w:rsid w:val="005F20B0"/>
    <w:rsid w:val="005F24B0"/>
    <w:rsid w:val="005F29F8"/>
    <w:rsid w:val="005F3031"/>
    <w:rsid w:val="005F3F93"/>
    <w:rsid w:val="005F4A81"/>
    <w:rsid w:val="005F52F3"/>
    <w:rsid w:val="005F5371"/>
    <w:rsid w:val="005F5A1A"/>
    <w:rsid w:val="005F5F6A"/>
    <w:rsid w:val="005F63C1"/>
    <w:rsid w:val="005F64AD"/>
    <w:rsid w:val="005F6DF5"/>
    <w:rsid w:val="005F7B4F"/>
    <w:rsid w:val="006014F7"/>
    <w:rsid w:val="0060220B"/>
    <w:rsid w:val="006022A2"/>
    <w:rsid w:val="0060248F"/>
    <w:rsid w:val="00602709"/>
    <w:rsid w:val="00602A61"/>
    <w:rsid w:val="00603B08"/>
    <w:rsid w:val="00605276"/>
    <w:rsid w:val="00606D40"/>
    <w:rsid w:val="006070FD"/>
    <w:rsid w:val="00610FB7"/>
    <w:rsid w:val="00612131"/>
    <w:rsid w:val="00612269"/>
    <w:rsid w:val="006127E2"/>
    <w:rsid w:val="0061293A"/>
    <w:rsid w:val="00612C48"/>
    <w:rsid w:val="0061314F"/>
    <w:rsid w:val="006131B8"/>
    <w:rsid w:val="00613D97"/>
    <w:rsid w:val="00613DFF"/>
    <w:rsid w:val="00615823"/>
    <w:rsid w:val="00615893"/>
    <w:rsid w:val="00615C3D"/>
    <w:rsid w:val="00616B90"/>
    <w:rsid w:val="00620291"/>
    <w:rsid w:val="00620AEF"/>
    <w:rsid w:val="00621832"/>
    <w:rsid w:val="0062188D"/>
    <w:rsid w:val="006231A6"/>
    <w:rsid w:val="006231B2"/>
    <w:rsid w:val="0062545B"/>
    <w:rsid w:val="0062565C"/>
    <w:rsid w:val="006279BE"/>
    <w:rsid w:val="00634CF6"/>
    <w:rsid w:val="0063563A"/>
    <w:rsid w:val="00635D2E"/>
    <w:rsid w:val="00635DD2"/>
    <w:rsid w:val="00637A3B"/>
    <w:rsid w:val="00640170"/>
    <w:rsid w:val="00640F64"/>
    <w:rsid w:val="00641257"/>
    <w:rsid w:val="00642972"/>
    <w:rsid w:val="006430C3"/>
    <w:rsid w:val="0064355C"/>
    <w:rsid w:val="0064376F"/>
    <w:rsid w:val="006439C1"/>
    <w:rsid w:val="00643E9E"/>
    <w:rsid w:val="006441E3"/>
    <w:rsid w:val="006444BB"/>
    <w:rsid w:val="00644BDF"/>
    <w:rsid w:val="0064545B"/>
    <w:rsid w:val="006465B9"/>
    <w:rsid w:val="0064719B"/>
    <w:rsid w:val="00647764"/>
    <w:rsid w:val="006500B6"/>
    <w:rsid w:val="006506F4"/>
    <w:rsid w:val="00651004"/>
    <w:rsid w:val="00651B3D"/>
    <w:rsid w:val="00651B59"/>
    <w:rsid w:val="00651EE7"/>
    <w:rsid w:val="00652182"/>
    <w:rsid w:val="00652BD8"/>
    <w:rsid w:val="00654BF2"/>
    <w:rsid w:val="006562B8"/>
    <w:rsid w:val="00656F23"/>
    <w:rsid w:val="00660034"/>
    <w:rsid w:val="00660B8F"/>
    <w:rsid w:val="00660E61"/>
    <w:rsid w:val="00663022"/>
    <w:rsid w:val="00663B58"/>
    <w:rsid w:val="006651BD"/>
    <w:rsid w:val="00665C92"/>
    <w:rsid w:val="00665D7D"/>
    <w:rsid w:val="0066673B"/>
    <w:rsid w:val="00666F10"/>
    <w:rsid w:val="00667278"/>
    <w:rsid w:val="00667B42"/>
    <w:rsid w:val="00667FC2"/>
    <w:rsid w:val="00670C66"/>
    <w:rsid w:val="006710AA"/>
    <w:rsid w:val="0067211A"/>
    <w:rsid w:val="0067244D"/>
    <w:rsid w:val="00672588"/>
    <w:rsid w:val="00672C9F"/>
    <w:rsid w:val="00672D9B"/>
    <w:rsid w:val="006731B2"/>
    <w:rsid w:val="0067398F"/>
    <w:rsid w:val="006745C1"/>
    <w:rsid w:val="00674904"/>
    <w:rsid w:val="00675246"/>
    <w:rsid w:val="006758C6"/>
    <w:rsid w:val="00675DA6"/>
    <w:rsid w:val="00676131"/>
    <w:rsid w:val="0067672C"/>
    <w:rsid w:val="00676C36"/>
    <w:rsid w:val="00677AFB"/>
    <w:rsid w:val="00681AC2"/>
    <w:rsid w:val="00682024"/>
    <w:rsid w:val="00682D24"/>
    <w:rsid w:val="006841F7"/>
    <w:rsid w:val="00684A95"/>
    <w:rsid w:val="006859F8"/>
    <w:rsid w:val="00686167"/>
    <w:rsid w:val="006868DE"/>
    <w:rsid w:val="00686A38"/>
    <w:rsid w:val="006873A7"/>
    <w:rsid w:val="00687B50"/>
    <w:rsid w:val="00687DC3"/>
    <w:rsid w:val="006904C9"/>
    <w:rsid w:val="00691A9F"/>
    <w:rsid w:val="00692029"/>
    <w:rsid w:val="006929E2"/>
    <w:rsid w:val="006935D0"/>
    <w:rsid w:val="00693DB6"/>
    <w:rsid w:val="0069436A"/>
    <w:rsid w:val="00695AB5"/>
    <w:rsid w:val="00695FF1"/>
    <w:rsid w:val="00696521"/>
    <w:rsid w:val="00696BA5"/>
    <w:rsid w:val="00697E77"/>
    <w:rsid w:val="006A0662"/>
    <w:rsid w:val="006A0C18"/>
    <w:rsid w:val="006A1274"/>
    <w:rsid w:val="006A1758"/>
    <w:rsid w:val="006A1C02"/>
    <w:rsid w:val="006A418B"/>
    <w:rsid w:val="006A5BA9"/>
    <w:rsid w:val="006A7B49"/>
    <w:rsid w:val="006B0293"/>
    <w:rsid w:val="006B02A0"/>
    <w:rsid w:val="006B0BBF"/>
    <w:rsid w:val="006B0DA5"/>
    <w:rsid w:val="006B160F"/>
    <w:rsid w:val="006B167F"/>
    <w:rsid w:val="006B1BF2"/>
    <w:rsid w:val="006B3123"/>
    <w:rsid w:val="006B3139"/>
    <w:rsid w:val="006B36ED"/>
    <w:rsid w:val="006B3BAE"/>
    <w:rsid w:val="006B43BD"/>
    <w:rsid w:val="006B6FCF"/>
    <w:rsid w:val="006C064D"/>
    <w:rsid w:val="006C06B6"/>
    <w:rsid w:val="006C07A7"/>
    <w:rsid w:val="006C11F4"/>
    <w:rsid w:val="006C3209"/>
    <w:rsid w:val="006C324A"/>
    <w:rsid w:val="006C3507"/>
    <w:rsid w:val="006C6254"/>
    <w:rsid w:val="006C66AA"/>
    <w:rsid w:val="006C676B"/>
    <w:rsid w:val="006C7931"/>
    <w:rsid w:val="006C7D54"/>
    <w:rsid w:val="006D06BB"/>
    <w:rsid w:val="006D20F2"/>
    <w:rsid w:val="006D2658"/>
    <w:rsid w:val="006D2742"/>
    <w:rsid w:val="006D3281"/>
    <w:rsid w:val="006D372F"/>
    <w:rsid w:val="006D3970"/>
    <w:rsid w:val="006D3B75"/>
    <w:rsid w:val="006D3CBF"/>
    <w:rsid w:val="006D4620"/>
    <w:rsid w:val="006D4A21"/>
    <w:rsid w:val="006D64A0"/>
    <w:rsid w:val="006D6551"/>
    <w:rsid w:val="006D7ADE"/>
    <w:rsid w:val="006D7FEF"/>
    <w:rsid w:val="006E0048"/>
    <w:rsid w:val="006E01E4"/>
    <w:rsid w:val="006E376F"/>
    <w:rsid w:val="006E383E"/>
    <w:rsid w:val="006E41AC"/>
    <w:rsid w:val="006E4275"/>
    <w:rsid w:val="006E42C0"/>
    <w:rsid w:val="006E4673"/>
    <w:rsid w:val="006E6C2B"/>
    <w:rsid w:val="006E7206"/>
    <w:rsid w:val="006E7279"/>
    <w:rsid w:val="006E738F"/>
    <w:rsid w:val="006E7440"/>
    <w:rsid w:val="006E79D1"/>
    <w:rsid w:val="006F0357"/>
    <w:rsid w:val="006F0ABB"/>
    <w:rsid w:val="006F0B7E"/>
    <w:rsid w:val="006F1C55"/>
    <w:rsid w:val="006F1CFF"/>
    <w:rsid w:val="006F2112"/>
    <w:rsid w:val="006F3900"/>
    <w:rsid w:val="006F57C7"/>
    <w:rsid w:val="006F58F4"/>
    <w:rsid w:val="00700071"/>
    <w:rsid w:val="0070159C"/>
    <w:rsid w:val="00701B12"/>
    <w:rsid w:val="007023C5"/>
    <w:rsid w:val="00702F50"/>
    <w:rsid w:val="007031E7"/>
    <w:rsid w:val="00703C6E"/>
    <w:rsid w:val="0070482A"/>
    <w:rsid w:val="0070554E"/>
    <w:rsid w:val="00705FD0"/>
    <w:rsid w:val="00706102"/>
    <w:rsid w:val="00707CFC"/>
    <w:rsid w:val="007100BE"/>
    <w:rsid w:val="007104CE"/>
    <w:rsid w:val="007104E4"/>
    <w:rsid w:val="00711500"/>
    <w:rsid w:val="00712C4E"/>
    <w:rsid w:val="00712DC8"/>
    <w:rsid w:val="0071422C"/>
    <w:rsid w:val="0071462F"/>
    <w:rsid w:val="00714734"/>
    <w:rsid w:val="007152EA"/>
    <w:rsid w:val="0071545F"/>
    <w:rsid w:val="00715860"/>
    <w:rsid w:val="007159F1"/>
    <w:rsid w:val="00716B2B"/>
    <w:rsid w:val="00716EDD"/>
    <w:rsid w:val="007172A4"/>
    <w:rsid w:val="00720063"/>
    <w:rsid w:val="00720641"/>
    <w:rsid w:val="00720E17"/>
    <w:rsid w:val="007211EF"/>
    <w:rsid w:val="00721434"/>
    <w:rsid w:val="00721D1E"/>
    <w:rsid w:val="0072279D"/>
    <w:rsid w:val="007230AF"/>
    <w:rsid w:val="007237ED"/>
    <w:rsid w:val="00723C95"/>
    <w:rsid w:val="00724F48"/>
    <w:rsid w:val="00725BF5"/>
    <w:rsid w:val="007267CC"/>
    <w:rsid w:val="00727187"/>
    <w:rsid w:val="0072737C"/>
    <w:rsid w:val="00727539"/>
    <w:rsid w:val="00727F7B"/>
    <w:rsid w:val="00730A9D"/>
    <w:rsid w:val="0073174C"/>
    <w:rsid w:val="00731C85"/>
    <w:rsid w:val="00732817"/>
    <w:rsid w:val="00732D67"/>
    <w:rsid w:val="0073360B"/>
    <w:rsid w:val="00733E82"/>
    <w:rsid w:val="00734BE2"/>
    <w:rsid w:val="00735925"/>
    <w:rsid w:val="00736404"/>
    <w:rsid w:val="00736ED3"/>
    <w:rsid w:val="00737968"/>
    <w:rsid w:val="007400D8"/>
    <w:rsid w:val="00740BB3"/>
    <w:rsid w:val="007418B3"/>
    <w:rsid w:val="00741ABE"/>
    <w:rsid w:val="00741EC0"/>
    <w:rsid w:val="00741FBC"/>
    <w:rsid w:val="00743C63"/>
    <w:rsid w:val="00743F7F"/>
    <w:rsid w:val="00745242"/>
    <w:rsid w:val="00745793"/>
    <w:rsid w:val="00745D2E"/>
    <w:rsid w:val="007462B1"/>
    <w:rsid w:val="007464B1"/>
    <w:rsid w:val="00746AC9"/>
    <w:rsid w:val="00746B4F"/>
    <w:rsid w:val="007477D9"/>
    <w:rsid w:val="00747B48"/>
    <w:rsid w:val="00750227"/>
    <w:rsid w:val="007509C0"/>
    <w:rsid w:val="00751EE3"/>
    <w:rsid w:val="00752066"/>
    <w:rsid w:val="00752682"/>
    <w:rsid w:val="007538E6"/>
    <w:rsid w:val="00753EDF"/>
    <w:rsid w:val="00754A03"/>
    <w:rsid w:val="0075552A"/>
    <w:rsid w:val="00755A2B"/>
    <w:rsid w:val="00755ABF"/>
    <w:rsid w:val="007565E8"/>
    <w:rsid w:val="007604E5"/>
    <w:rsid w:val="00760A8F"/>
    <w:rsid w:val="007614A1"/>
    <w:rsid w:val="00762D2D"/>
    <w:rsid w:val="00763ED2"/>
    <w:rsid w:val="00764732"/>
    <w:rsid w:val="00765790"/>
    <w:rsid w:val="007672FA"/>
    <w:rsid w:val="007675BC"/>
    <w:rsid w:val="007708E9"/>
    <w:rsid w:val="00770EEA"/>
    <w:rsid w:val="007715F4"/>
    <w:rsid w:val="00771EBF"/>
    <w:rsid w:val="00772B6D"/>
    <w:rsid w:val="00772E3F"/>
    <w:rsid w:val="007739DB"/>
    <w:rsid w:val="007753D3"/>
    <w:rsid w:val="007766AC"/>
    <w:rsid w:val="007773E1"/>
    <w:rsid w:val="007806E6"/>
    <w:rsid w:val="00782800"/>
    <w:rsid w:val="00782A97"/>
    <w:rsid w:val="00783028"/>
    <w:rsid w:val="007831E4"/>
    <w:rsid w:val="007836A9"/>
    <w:rsid w:val="00785BF4"/>
    <w:rsid w:val="007868F2"/>
    <w:rsid w:val="0078690B"/>
    <w:rsid w:val="00786D3E"/>
    <w:rsid w:val="00786DAC"/>
    <w:rsid w:val="00787ED8"/>
    <w:rsid w:val="00790473"/>
    <w:rsid w:val="0079064B"/>
    <w:rsid w:val="0079064D"/>
    <w:rsid w:val="007917F8"/>
    <w:rsid w:val="0079203E"/>
    <w:rsid w:val="00792248"/>
    <w:rsid w:val="0079447D"/>
    <w:rsid w:val="00794675"/>
    <w:rsid w:val="007958D1"/>
    <w:rsid w:val="00796128"/>
    <w:rsid w:val="00796C69"/>
    <w:rsid w:val="007972C7"/>
    <w:rsid w:val="00797812"/>
    <w:rsid w:val="007978A5"/>
    <w:rsid w:val="007A0193"/>
    <w:rsid w:val="007A07B6"/>
    <w:rsid w:val="007A080D"/>
    <w:rsid w:val="007A0E73"/>
    <w:rsid w:val="007A1002"/>
    <w:rsid w:val="007A19C1"/>
    <w:rsid w:val="007A2F7B"/>
    <w:rsid w:val="007A34E6"/>
    <w:rsid w:val="007A49E5"/>
    <w:rsid w:val="007A50F4"/>
    <w:rsid w:val="007A67DF"/>
    <w:rsid w:val="007A6FAE"/>
    <w:rsid w:val="007A7E5F"/>
    <w:rsid w:val="007B0210"/>
    <w:rsid w:val="007B03B8"/>
    <w:rsid w:val="007B053B"/>
    <w:rsid w:val="007B0FDE"/>
    <w:rsid w:val="007B11DF"/>
    <w:rsid w:val="007B120D"/>
    <w:rsid w:val="007B14FF"/>
    <w:rsid w:val="007B16C5"/>
    <w:rsid w:val="007B210B"/>
    <w:rsid w:val="007B3094"/>
    <w:rsid w:val="007B38D4"/>
    <w:rsid w:val="007B3EA8"/>
    <w:rsid w:val="007B477D"/>
    <w:rsid w:val="007B4BC2"/>
    <w:rsid w:val="007B4D52"/>
    <w:rsid w:val="007B7105"/>
    <w:rsid w:val="007B7AB2"/>
    <w:rsid w:val="007C06D7"/>
    <w:rsid w:val="007C123B"/>
    <w:rsid w:val="007C124F"/>
    <w:rsid w:val="007C2154"/>
    <w:rsid w:val="007C21A2"/>
    <w:rsid w:val="007C2395"/>
    <w:rsid w:val="007C2835"/>
    <w:rsid w:val="007C3339"/>
    <w:rsid w:val="007C34BD"/>
    <w:rsid w:val="007C3C19"/>
    <w:rsid w:val="007C621A"/>
    <w:rsid w:val="007C626E"/>
    <w:rsid w:val="007C79A3"/>
    <w:rsid w:val="007D154B"/>
    <w:rsid w:val="007D1555"/>
    <w:rsid w:val="007D3AAF"/>
    <w:rsid w:val="007D4690"/>
    <w:rsid w:val="007D471E"/>
    <w:rsid w:val="007D69B9"/>
    <w:rsid w:val="007D6A95"/>
    <w:rsid w:val="007D722F"/>
    <w:rsid w:val="007E01EE"/>
    <w:rsid w:val="007E0436"/>
    <w:rsid w:val="007E0A8B"/>
    <w:rsid w:val="007E0BE7"/>
    <w:rsid w:val="007E1BBB"/>
    <w:rsid w:val="007E1E92"/>
    <w:rsid w:val="007E211E"/>
    <w:rsid w:val="007E2E7A"/>
    <w:rsid w:val="007E30B3"/>
    <w:rsid w:val="007E326D"/>
    <w:rsid w:val="007E438A"/>
    <w:rsid w:val="007E518F"/>
    <w:rsid w:val="007E56FD"/>
    <w:rsid w:val="007E638F"/>
    <w:rsid w:val="007E6696"/>
    <w:rsid w:val="007E6E2D"/>
    <w:rsid w:val="007F08D1"/>
    <w:rsid w:val="007F0EF7"/>
    <w:rsid w:val="007F1D14"/>
    <w:rsid w:val="007F391F"/>
    <w:rsid w:val="007F4180"/>
    <w:rsid w:val="007F439D"/>
    <w:rsid w:val="007F465F"/>
    <w:rsid w:val="007F66D2"/>
    <w:rsid w:val="007F6A12"/>
    <w:rsid w:val="007F6A49"/>
    <w:rsid w:val="00800F39"/>
    <w:rsid w:val="00801072"/>
    <w:rsid w:val="0080152F"/>
    <w:rsid w:val="0080245A"/>
    <w:rsid w:val="00802569"/>
    <w:rsid w:val="00803D25"/>
    <w:rsid w:val="0080404A"/>
    <w:rsid w:val="00805050"/>
    <w:rsid w:val="00805B12"/>
    <w:rsid w:val="0080631F"/>
    <w:rsid w:val="0080756D"/>
    <w:rsid w:val="008079C6"/>
    <w:rsid w:val="00810AC1"/>
    <w:rsid w:val="0081441C"/>
    <w:rsid w:val="00814936"/>
    <w:rsid w:val="00814C5E"/>
    <w:rsid w:val="00815222"/>
    <w:rsid w:val="00815392"/>
    <w:rsid w:val="00815FF4"/>
    <w:rsid w:val="00821277"/>
    <w:rsid w:val="00821889"/>
    <w:rsid w:val="008221CF"/>
    <w:rsid w:val="00822530"/>
    <w:rsid w:val="00822557"/>
    <w:rsid w:val="00822BB4"/>
    <w:rsid w:val="0082393B"/>
    <w:rsid w:val="00823C81"/>
    <w:rsid w:val="00825F01"/>
    <w:rsid w:val="00827149"/>
    <w:rsid w:val="00830914"/>
    <w:rsid w:val="00831422"/>
    <w:rsid w:val="0083257C"/>
    <w:rsid w:val="008333CA"/>
    <w:rsid w:val="008337FA"/>
    <w:rsid w:val="008338DC"/>
    <w:rsid w:val="00833CE3"/>
    <w:rsid w:val="0083523F"/>
    <w:rsid w:val="0083564C"/>
    <w:rsid w:val="0083583F"/>
    <w:rsid w:val="00835DD5"/>
    <w:rsid w:val="008361A3"/>
    <w:rsid w:val="00836E17"/>
    <w:rsid w:val="00837463"/>
    <w:rsid w:val="00841B03"/>
    <w:rsid w:val="00841B0B"/>
    <w:rsid w:val="0084335E"/>
    <w:rsid w:val="00843AAF"/>
    <w:rsid w:val="00843D5C"/>
    <w:rsid w:val="00844898"/>
    <w:rsid w:val="00844DDB"/>
    <w:rsid w:val="00844E36"/>
    <w:rsid w:val="00844EA3"/>
    <w:rsid w:val="00844F98"/>
    <w:rsid w:val="00845007"/>
    <w:rsid w:val="0084658A"/>
    <w:rsid w:val="00846CCF"/>
    <w:rsid w:val="00846E8C"/>
    <w:rsid w:val="00846F9E"/>
    <w:rsid w:val="00847855"/>
    <w:rsid w:val="008510BD"/>
    <w:rsid w:val="00851BB1"/>
    <w:rsid w:val="00852B25"/>
    <w:rsid w:val="00852E31"/>
    <w:rsid w:val="00853492"/>
    <w:rsid w:val="00853511"/>
    <w:rsid w:val="0085351C"/>
    <w:rsid w:val="008556F0"/>
    <w:rsid w:val="008559EE"/>
    <w:rsid w:val="00855E67"/>
    <w:rsid w:val="008570CA"/>
    <w:rsid w:val="0085717F"/>
    <w:rsid w:val="008579C4"/>
    <w:rsid w:val="0086015F"/>
    <w:rsid w:val="00860C70"/>
    <w:rsid w:val="00861CB5"/>
    <w:rsid w:val="00861ECF"/>
    <w:rsid w:val="00863CF2"/>
    <w:rsid w:val="008647FF"/>
    <w:rsid w:val="008648FD"/>
    <w:rsid w:val="008649B2"/>
    <w:rsid w:val="00864B63"/>
    <w:rsid w:val="00864F3D"/>
    <w:rsid w:val="00866E1C"/>
    <w:rsid w:val="00867BE8"/>
    <w:rsid w:val="00870974"/>
    <w:rsid w:val="00870FCC"/>
    <w:rsid w:val="008712AB"/>
    <w:rsid w:val="0087153A"/>
    <w:rsid w:val="00871E88"/>
    <w:rsid w:val="00872AAC"/>
    <w:rsid w:val="00872DCB"/>
    <w:rsid w:val="0087313B"/>
    <w:rsid w:val="008732A1"/>
    <w:rsid w:val="0087348D"/>
    <w:rsid w:val="00873653"/>
    <w:rsid w:val="00873881"/>
    <w:rsid w:val="00874C26"/>
    <w:rsid w:val="00874E7E"/>
    <w:rsid w:val="00874FB1"/>
    <w:rsid w:val="00876C04"/>
    <w:rsid w:val="00877408"/>
    <w:rsid w:val="00877BCC"/>
    <w:rsid w:val="00880354"/>
    <w:rsid w:val="008805DD"/>
    <w:rsid w:val="00882DA8"/>
    <w:rsid w:val="00884E89"/>
    <w:rsid w:val="008851CE"/>
    <w:rsid w:val="00885735"/>
    <w:rsid w:val="00886234"/>
    <w:rsid w:val="00887824"/>
    <w:rsid w:val="00887C39"/>
    <w:rsid w:val="00887F7F"/>
    <w:rsid w:val="008901EF"/>
    <w:rsid w:val="008903B6"/>
    <w:rsid w:val="00891ABF"/>
    <w:rsid w:val="00891DA3"/>
    <w:rsid w:val="008925BC"/>
    <w:rsid w:val="00892811"/>
    <w:rsid w:val="00892B4E"/>
    <w:rsid w:val="008935EB"/>
    <w:rsid w:val="00894263"/>
    <w:rsid w:val="0089546F"/>
    <w:rsid w:val="00895C62"/>
    <w:rsid w:val="008961EF"/>
    <w:rsid w:val="00896F80"/>
    <w:rsid w:val="00897838"/>
    <w:rsid w:val="00897C02"/>
    <w:rsid w:val="008A0CE3"/>
    <w:rsid w:val="008A1100"/>
    <w:rsid w:val="008A1366"/>
    <w:rsid w:val="008A16B9"/>
    <w:rsid w:val="008A2DAE"/>
    <w:rsid w:val="008A3252"/>
    <w:rsid w:val="008A3F18"/>
    <w:rsid w:val="008A4125"/>
    <w:rsid w:val="008A438F"/>
    <w:rsid w:val="008A47F7"/>
    <w:rsid w:val="008A4C77"/>
    <w:rsid w:val="008A5163"/>
    <w:rsid w:val="008A5381"/>
    <w:rsid w:val="008B0306"/>
    <w:rsid w:val="008B25A2"/>
    <w:rsid w:val="008B27F7"/>
    <w:rsid w:val="008B3946"/>
    <w:rsid w:val="008B462C"/>
    <w:rsid w:val="008B4AF9"/>
    <w:rsid w:val="008B5082"/>
    <w:rsid w:val="008B5995"/>
    <w:rsid w:val="008B6AC8"/>
    <w:rsid w:val="008B7D43"/>
    <w:rsid w:val="008B7E21"/>
    <w:rsid w:val="008C0246"/>
    <w:rsid w:val="008C1826"/>
    <w:rsid w:val="008C1EFF"/>
    <w:rsid w:val="008C1F0D"/>
    <w:rsid w:val="008C2610"/>
    <w:rsid w:val="008C42A5"/>
    <w:rsid w:val="008C44EA"/>
    <w:rsid w:val="008C4831"/>
    <w:rsid w:val="008C657B"/>
    <w:rsid w:val="008D301E"/>
    <w:rsid w:val="008D319D"/>
    <w:rsid w:val="008D3D06"/>
    <w:rsid w:val="008D46E0"/>
    <w:rsid w:val="008D4BC0"/>
    <w:rsid w:val="008D5097"/>
    <w:rsid w:val="008D63A2"/>
    <w:rsid w:val="008D68C5"/>
    <w:rsid w:val="008D799B"/>
    <w:rsid w:val="008D7F49"/>
    <w:rsid w:val="008E19F4"/>
    <w:rsid w:val="008E1DDF"/>
    <w:rsid w:val="008E291C"/>
    <w:rsid w:val="008E4692"/>
    <w:rsid w:val="008E4AA8"/>
    <w:rsid w:val="008E5913"/>
    <w:rsid w:val="008E5D93"/>
    <w:rsid w:val="008E615C"/>
    <w:rsid w:val="008E62E2"/>
    <w:rsid w:val="008E6957"/>
    <w:rsid w:val="008E6D90"/>
    <w:rsid w:val="008E7941"/>
    <w:rsid w:val="008F0588"/>
    <w:rsid w:val="008F1C3B"/>
    <w:rsid w:val="008F1F50"/>
    <w:rsid w:val="008F212A"/>
    <w:rsid w:val="008F2D31"/>
    <w:rsid w:val="008F2FC3"/>
    <w:rsid w:val="008F3265"/>
    <w:rsid w:val="008F3E0E"/>
    <w:rsid w:val="008F5658"/>
    <w:rsid w:val="008F5D28"/>
    <w:rsid w:val="008F6BA7"/>
    <w:rsid w:val="009010F3"/>
    <w:rsid w:val="00901FC9"/>
    <w:rsid w:val="00902F9D"/>
    <w:rsid w:val="009034C9"/>
    <w:rsid w:val="00904AB0"/>
    <w:rsid w:val="009052E4"/>
    <w:rsid w:val="00906ED1"/>
    <w:rsid w:val="00910DF0"/>
    <w:rsid w:val="00910EE0"/>
    <w:rsid w:val="00912A07"/>
    <w:rsid w:val="009155FE"/>
    <w:rsid w:val="009160FB"/>
    <w:rsid w:val="0091668D"/>
    <w:rsid w:val="009175B7"/>
    <w:rsid w:val="009215C6"/>
    <w:rsid w:val="00921B27"/>
    <w:rsid w:val="00921B88"/>
    <w:rsid w:val="00922F62"/>
    <w:rsid w:val="009244B6"/>
    <w:rsid w:val="00924558"/>
    <w:rsid w:val="009249F0"/>
    <w:rsid w:val="00924B4C"/>
    <w:rsid w:val="009251BD"/>
    <w:rsid w:val="009255BF"/>
    <w:rsid w:val="00925BBA"/>
    <w:rsid w:val="0092653C"/>
    <w:rsid w:val="009270F5"/>
    <w:rsid w:val="00930D94"/>
    <w:rsid w:val="00931E5D"/>
    <w:rsid w:val="0093204C"/>
    <w:rsid w:val="00932246"/>
    <w:rsid w:val="00932802"/>
    <w:rsid w:val="00934350"/>
    <w:rsid w:val="009347FD"/>
    <w:rsid w:val="0093539F"/>
    <w:rsid w:val="0093631D"/>
    <w:rsid w:val="009366B3"/>
    <w:rsid w:val="00936E51"/>
    <w:rsid w:val="00937A18"/>
    <w:rsid w:val="00937BF7"/>
    <w:rsid w:val="009400FF"/>
    <w:rsid w:val="00940526"/>
    <w:rsid w:val="009413FF"/>
    <w:rsid w:val="009415B8"/>
    <w:rsid w:val="009418EC"/>
    <w:rsid w:val="00941F04"/>
    <w:rsid w:val="00943683"/>
    <w:rsid w:val="00943ADB"/>
    <w:rsid w:val="0094498E"/>
    <w:rsid w:val="009452F9"/>
    <w:rsid w:val="00946517"/>
    <w:rsid w:val="00950088"/>
    <w:rsid w:val="00950A77"/>
    <w:rsid w:val="00954767"/>
    <w:rsid w:val="00954F10"/>
    <w:rsid w:val="009554D8"/>
    <w:rsid w:val="00956063"/>
    <w:rsid w:val="009566FF"/>
    <w:rsid w:val="00957D95"/>
    <w:rsid w:val="0096015D"/>
    <w:rsid w:val="00961376"/>
    <w:rsid w:val="0096172A"/>
    <w:rsid w:val="00961860"/>
    <w:rsid w:val="00961C7C"/>
    <w:rsid w:val="00962508"/>
    <w:rsid w:val="009625AF"/>
    <w:rsid w:val="009638AA"/>
    <w:rsid w:val="0096539D"/>
    <w:rsid w:val="00965874"/>
    <w:rsid w:val="0096588B"/>
    <w:rsid w:val="0096657B"/>
    <w:rsid w:val="0096749E"/>
    <w:rsid w:val="00967759"/>
    <w:rsid w:val="00967B16"/>
    <w:rsid w:val="009714A5"/>
    <w:rsid w:val="00971836"/>
    <w:rsid w:val="00972062"/>
    <w:rsid w:val="00972205"/>
    <w:rsid w:val="009728A8"/>
    <w:rsid w:val="00972E64"/>
    <w:rsid w:val="009737AE"/>
    <w:rsid w:val="00974481"/>
    <w:rsid w:val="009757C5"/>
    <w:rsid w:val="00976E2F"/>
    <w:rsid w:val="009773A7"/>
    <w:rsid w:val="009801C0"/>
    <w:rsid w:val="00980659"/>
    <w:rsid w:val="00980BA0"/>
    <w:rsid w:val="00981B43"/>
    <w:rsid w:val="009820DB"/>
    <w:rsid w:val="0098213C"/>
    <w:rsid w:val="00982721"/>
    <w:rsid w:val="00982A6C"/>
    <w:rsid w:val="00983FD5"/>
    <w:rsid w:val="0098511F"/>
    <w:rsid w:val="0098530D"/>
    <w:rsid w:val="00985A99"/>
    <w:rsid w:val="00985F2F"/>
    <w:rsid w:val="0098668B"/>
    <w:rsid w:val="00986E57"/>
    <w:rsid w:val="00987389"/>
    <w:rsid w:val="0098770C"/>
    <w:rsid w:val="00991832"/>
    <w:rsid w:val="00992020"/>
    <w:rsid w:val="0099220A"/>
    <w:rsid w:val="00992C46"/>
    <w:rsid w:val="0099483C"/>
    <w:rsid w:val="00995F31"/>
    <w:rsid w:val="0099710D"/>
    <w:rsid w:val="00997A80"/>
    <w:rsid w:val="009A0E1B"/>
    <w:rsid w:val="009A0E76"/>
    <w:rsid w:val="009A149C"/>
    <w:rsid w:val="009A15C9"/>
    <w:rsid w:val="009A21D9"/>
    <w:rsid w:val="009A2E58"/>
    <w:rsid w:val="009A3008"/>
    <w:rsid w:val="009A3236"/>
    <w:rsid w:val="009A3537"/>
    <w:rsid w:val="009A4527"/>
    <w:rsid w:val="009A5583"/>
    <w:rsid w:val="009B19C3"/>
    <w:rsid w:val="009B1A7B"/>
    <w:rsid w:val="009B1E2F"/>
    <w:rsid w:val="009B1FB2"/>
    <w:rsid w:val="009B2340"/>
    <w:rsid w:val="009B24DF"/>
    <w:rsid w:val="009B2720"/>
    <w:rsid w:val="009B324F"/>
    <w:rsid w:val="009B3B3F"/>
    <w:rsid w:val="009B4799"/>
    <w:rsid w:val="009B5297"/>
    <w:rsid w:val="009B66F4"/>
    <w:rsid w:val="009B6DA2"/>
    <w:rsid w:val="009B77DD"/>
    <w:rsid w:val="009C0823"/>
    <w:rsid w:val="009C40E7"/>
    <w:rsid w:val="009C4650"/>
    <w:rsid w:val="009C481C"/>
    <w:rsid w:val="009C500A"/>
    <w:rsid w:val="009C53C1"/>
    <w:rsid w:val="009C53F8"/>
    <w:rsid w:val="009C5408"/>
    <w:rsid w:val="009C57D8"/>
    <w:rsid w:val="009C5B33"/>
    <w:rsid w:val="009C613C"/>
    <w:rsid w:val="009C6D75"/>
    <w:rsid w:val="009D02E2"/>
    <w:rsid w:val="009D0B99"/>
    <w:rsid w:val="009D1863"/>
    <w:rsid w:val="009D2279"/>
    <w:rsid w:val="009D3A27"/>
    <w:rsid w:val="009D3F9A"/>
    <w:rsid w:val="009D4BE1"/>
    <w:rsid w:val="009D4CE9"/>
    <w:rsid w:val="009D5C23"/>
    <w:rsid w:val="009D5F49"/>
    <w:rsid w:val="009D629B"/>
    <w:rsid w:val="009D751D"/>
    <w:rsid w:val="009D7A97"/>
    <w:rsid w:val="009E0308"/>
    <w:rsid w:val="009E0766"/>
    <w:rsid w:val="009E0E7F"/>
    <w:rsid w:val="009E12BF"/>
    <w:rsid w:val="009E1AF0"/>
    <w:rsid w:val="009E3385"/>
    <w:rsid w:val="009E44E2"/>
    <w:rsid w:val="009E478B"/>
    <w:rsid w:val="009E47E2"/>
    <w:rsid w:val="009E48DE"/>
    <w:rsid w:val="009E54DC"/>
    <w:rsid w:val="009E5840"/>
    <w:rsid w:val="009E5DC5"/>
    <w:rsid w:val="009E6597"/>
    <w:rsid w:val="009E7035"/>
    <w:rsid w:val="009E78D0"/>
    <w:rsid w:val="009E7B08"/>
    <w:rsid w:val="009E7D1C"/>
    <w:rsid w:val="009F01BB"/>
    <w:rsid w:val="009F0210"/>
    <w:rsid w:val="009F1334"/>
    <w:rsid w:val="009F2643"/>
    <w:rsid w:val="009F2777"/>
    <w:rsid w:val="009F4540"/>
    <w:rsid w:val="009F46A0"/>
    <w:rsid w:val="009F5403"/>
    <w:rsid w:val="009F5536"/>
    <w:rsid w:val="009F6A07"/>
    <w:rsid w:val="009F6E1D"/>
    <w:rsid w:val="009F7ABF"/>
    <w:rsid w:val="009F7B25"/>
    <w:rsid w:val="009F7EA2"/>
    <w:rsid w:val="00A00232"/>
    <w:rsid w:val="00A01289"/>
    <w:rsid w:val="00A03D42"/>
    <w:rsid w:val="00A03F60"/>
    <w:rsid w:val="00A06234"/>
    <w:rsid w:val="00A06549"/>
    <w:rsid w:val="00A065AA"/>
    <w:rsid w:val="00A06780"/>
    <w:rsid w:val="00A10867"/>
    <w:rsid w:val="00A110AC"/>
    <w:rsid w:val="00A11F47"/>
    <w:rsid w:val="00A129BB"/>
    <w:rsid w:val="00A139B9"/>
    <w:rsid w:val="00A14BA7"/>
    <w:rsid w:val="00A15807"/>
    <w:rsid w:val="00A15BA5"/>
    <w:rsid w:val="00A16B3D"/>
    <w:rsid w:val="00A171E2"/>
    <w:rsid w:val="00A17557"/>
    <w:rsid w:val="00A1768E"/>
    <w:rsid w:val="00A201FC"/>
    <w:rsid w:val="00A20344"/>
    <w:rsid w:val="00A21D04"/>
    <w:rsid w:val="00A23046"/>
    <w:rsid w:val="00A23446"/>
    <w:rsid w:val="00A23637"/>
    <w:rsid w:val="00A24688"/>
    <w:rsid w:val="00A24C4E"/>
    <w:rsid w:val="00A250C6"/>
    <w:rsid w:val="00A252E1"/>
    <w:rsid w:val="00A253AA"/>
    <w:rsid w:val="00A27BC2"/>
    <w:rsid w:val="00A30C9E"/>
    <w:rsid w:val="00A315F0"/>
    <w:rsid w:val="00A31898"/>
    <w:rsid w:val="00A31B75"/>
    <w:rsid w:val="00A31F20"/>
    <w:rsid w:val="00A32241"/>
    <w:rsid w:val="00A3295C"/>
    <w:rsid w:val="00A32BDA"/>
    <w:rsid w:val="00A33819"/>
    <w:rsid w:val="00A33E80"/>
    <w:rsid w:val="00A34286"/>
    <w:rsid w:val="00A34CB3"/>
    <w:rsid w:val="00A363DD"/>
    <w:rsid w:val="00A365B6"/>
    <w:rsid w:val="00A36D96"/>
    <w:rsid w:val="00A36D9B"/>
    <w:rsid w:val="00A37D43"/>
    <w:rsid w:val="00A400F1"/>
    <w:rsid w:val="00A41202"/>
    <w:rsid w:val="00A4153A"/>
    <w:rsid w:val="00A4312C"/>
    <w:rsid w:val="00A4609D"/>
    <w:rsid w:val="00A46144"/>
    <w:rsid w:val="00A46E72"/>
    <w:rsid w:val="00A50B25"/>
    <w:rsid w:val="00A517B2"/>
    <w:rsid w:val="00A52B12"/>
    <w:rsid w:val="00A53E58"/>
    <w:rsid w:val="00A55C04"/>
    <w:rsid w:val="00A56619"/>
    <w:rsid w:val="00A568A5"/>
    <w:rsid w:val="00A569E3"/>
    <w:rsid w:val="00A57354"/>
    <w:rsid w:val="00A60B27"/>
    <w:rsid w:val="00A61993"/>
    <w:rsid w:val="00A61B3D"/>
    <w:rsid w:val="00A61BA6"/>
    <w:rsid w:val="00A65231"/>
    <w:rsid w:val="00A6578C"/>
    <w:rsid w:val="00A66623"/>
    <w:rsid w:val="00A6699D"/>
    <w:rsid w:val="00A705D3"/>
    <w:rsid w:val="00A71415"/>
    <w:rsid w:val="00A72041"/>
    <w:rsid w:val="00A72155"/>
    <w:rsid w:val="00A72ABA"/>
    <w:rsid w:val="00A73DED"/>
    <w:rsid w:val="00A75660"/>
    <w:rsid w:val="00A7580B"/>
    <w:rsid w:val="00A75E93"/>
    <w:rsid w:val="00A763AB"/>
    <w:rsid w:val="00A7672A"/>
    <w:rsid w:val="00A76C2E"/>
    <w:rsid w:val="00A80D08"/>
    <w:rsid w:val="00A813BF"/>
    <w:rsid w:val="00A81E8F"/>
    <w:rsid w:val="00A8287E"/>
    <w:rsid w:val="00A82DA8"/>
    <w:rsid w:val="00A8321B"/>
    <w:rsid w:val="00A856E3"/>
    <w:rsid w:val="00A85F8A"/>
    <w:rsid w:val="00A86F4D"/>
    <w:rsid w:val="00A87A84"/>
    <w:rsid w:val="00A917F6"/>
    <w:rsid w:val="00A91C35"/>
    <w:rsid w:val="00A91E87"/>
    <w:rsid w:val="00A9210B"/>
    <w:rsid w:val="00A93CBF"/>
    <w:rsid w:val="00A93EB6"/>
    <w:rsid w:val="00A9440E"/>
    <w:rsid w:val="00A94750"/>
    <w:rsid w:val="00A95D98"/>
    <w:rsid w:val="00A977E0"/>
    <w:rsid w:val="00AA0364"/>
    <w:rsid w:val="00AA0CF2"/>
    <w:rsid w:val="00AA2003"/>
    <w:rsid w:val="00AA25AE"/>
    <w:rsid w:val="00AA2BB4"/>
    <w:rsid w:val="00AA3236"/>
    <w:rsid w:val="00AA38D1"/>
    <w:rsid w:val="00AA3C2C"/>
    <w:rsid w:val="00AA6512"/>
    <w:rsid w:val="00AA7758"/>
    <w:rsid w:val="00AA7D1D"/>
    <w:rsid w:val="00AA7D23"/>
    <w:rsid w:val="00AB0CB2"/>
    <w:rsid w:val="00AB17F9"/>
    <w:rsid w:val="00AB1E37"/>
    <w:rsid w:val="00AB3476"/>
    <w:rsid w:val="00AB34E0"/>
    <w:rsid w:val="00AB3954"/>
    <w:rsid w:val="00AB3F43"/>
    <w:rsid w:val="00AB479D"/>
    <w:rsid w:val="00AB488E"/>
    <w:rsid w:val="00AB4A38"/>
    <w:rsid w:val="00AB4E51"/>
    <w:rsid w:val="00AB5A1F"/>
    <w:rsid w:val="00AB63B6"/>
    <w:rsid w:val="00AB69AA"/>
    <w:rsid w:val="00AC03B8"/>
    <w:rsid w:val="00AC0437"/>
    <w:rsid w:val="00AC097D"/>
    <w:rsid w:val="00AC0E9A"/>
    <w:rsid w:val="00AC1C71"/>
    <w:rsid w:val="00AC48F5"/>
    <w:rsid w:val="00AC4B77"/>
    <w:rsid w:val="00AC514E"/>
    <w:rsid w:val="00AC5B35"/>
    <w:rsid w:val="00AC5D40"/>
    <w:rsid w:val="00AC64AC"/>
    <w:rsid w:val="00AC6553"/>
    <w:rsid w:val="00AC7AE1"/>
    <w:rsid w:val="00AD0720"/>
    <w:rsid w:val="00AD0FD1"/>
    <w:rsid w:val="00AD1472"/>
    <w:rsid w:val="00AD1492"/>
    <w:rsid w:val="00AD1D14"/>
    <w:rsid w:val="00AD1F35"/>
    <w:rsid w:val="00AD1F76"/>
    <w:rsid w:val="00AD25AF"/>
    <w:rsid w:val="00AD2D06"/>
    <w:rsid w:val="00AD2F8A"/>
    <w:rsid w:val="00AD31B9"/>
    <w:rsid w:val="00AD371C"/>
    <w:rsid w:val="00AD3BE7"/>
    <w:rsid w:val="00AD3F41"/>
    <w:rsid w:val="00AD64F7"/>
    <w:rsid w:val="00AD6C24"/>
    <w:rsid w:val="00AD70E4"/>
    <w:rsid w:val="00AD776A"/>
    <w:rsid w:val="00AD7D82"/>
    <w:rsid w:val="00AD7EAE"/>
    <w:rsid w:val="00AE05E2"/>
    <w:rsid w:val="00AE082B"/>
    <w:rsid w:val="00AE0AC1"/>
    <w:rsid w:val="00AE1049"/>
    <w:rsid w:val="00AE15DC"/>
    <w:rsid w:val="00AE188E"/>
    <w:rsid w:val="00AE19C3"/>
    <w:rsid w:val="00AE3544"/>
    <w:rsid w:val="00AE36FD"/>
    <w:rsid w:val="00AE45C5"/>
    <w:rsid w:val="00AE4FD2"/>
    <w:rsid w:val="00AE5AC2"/>
    <w:rsid w:val="00AE68E0"/>
    <w:rsid w:val="00AF0688"/>
    <w:rsid w:val="00AF111C"/>
    <w:rsid w:val="00AF2089"/>
    <w:rsid w:val="00AF25B1"/>
    <w:rsid w:val="00AF2B11"/>
    <w:rsid w:val="00AF3368"/>
    <w:rsid w:val="00AF38AA"/>
    <w:rsid w:val="00AF4400"/>
    <w:rsid w:val="00AF5609"/>
    <w:rsid w:val="00AF6516"/>
    <w:rsid w:val="00AF6EF9"/>
    <w:rsid w:val="00AF727E"/>
    <w:rsid w:val="00B00221"/>
    <w:rsid w:val="00B00C0E"/>
    <w:rsid w:val="00B00F53"/>
    <w:rsid w:val="00B015A3"/>
    <w:rsid w:val="00B017AB"/>
    <w:rsid w:val="00B02C6E"/>
    <w:rsid w:val="00B04488"/>
    <w:rsid w:val="00B04DB8"/>
    <w:rsid w:val="00B0524A"/>
    <w:rsid w:val="00B0541E"/>
    <w:rsid w:val="00B06888"/>
    <w:rsid w:val="00B069FB"/>
    <w:rsid w:val="00B07550"/>
    <w:rsid w:val="00B0773A"/>
    <w:rsid w:val="00B10969"/>
    <w:rsid w:val="00B11EAF"/>
    <w:rsid w:val="00B120C0"/>
    <w:rsid w:val="00B121E9"/>
    <w:rsid w:val="00B1398C"/>
    <w:rsid w:val="00B15BCE"/>
    <w:rsid w:val="00B15EE1"/>
    <w:rsid w:val="00B1635A"/>
    <w:rsid w:val="00B178B7"/>
    <w:rsid w:val="00B17BEB"/>
    <w:rsid w:val="00B20072"/>
    <w:rsid w:val="00B20997"/>
    <w:rsid w:val="00B2156F"/>
    <w:rsid w:val="00B218C3"/>
    <w:rsid w:val="00B22A30"/>
    <w:rsid w:val="00B22A86"/>
    <w:rsid w:val="00B22BBA"/>
    <w:rsid w:val="00B23ABD"/>
    <w:rsid w:val="00B24207"/>
    <w:rsid w:val="00B2422F"/>
    <w:rsid w:val="00B24D78"/>
    <w:rsid w:val="00B2521B"/>
    <w:rsid w:val="00B25A72"/>
    <w:rsid w:val="00B25A8C"/>
    <w:rsid w:val="00B2610C"/>
    <w:rsid w:val="00B26704"/>
    <w:rsid w:val="00B26712"/>
    <w:rsid w:val="00B30783"/>
    <w:rsid w:val="00B31DEB"/>
    <w:rsid w:val="00B31E0D"/>
    <w:rsid w:val="00B3342D"/>
    <w:rsid w:val="00B34143"/>
    <w:rsid w:val="00B35F63"/>
    <w:rsid w:val="00B36024"/>
    <w:rsid w:val="00B40110"/>
    <w:rsid w:val="00B40548"/>
    <w:rsid w:val="00B40DE2"/>
    <w:rsid w:val="00B4159C"/>
    <w:rsid w:val="00B418C3"/>
    <w:rsid w:val="00B425C6"/>
    <w:rsid w:val="00B433A3"/>
    <w:rsid w:val="00B439AA"/>
    <w:rsid w:val="00B4463D"/>
    <w:rsid w:val="00B44903"/>
    <w:rsid w:val="00B464AD"/>
    <w:rsid w:val="00B4652A"/>
    <w:rsid w:val="00B5083C"/>
    <w:rsid w:val="00B51501"/>
    <w:rsid w:val="00B51E64"/>
    <w:rsid w:val="00B52183"/>
    <w:rsid w:val="00B52344"/>
    <w:rsid w:val="00B529AF"/>
    <w:rsid w:val="00B5490E"/>
    <w:rsid w:val="00B54A0E"/>
    <w:rsid w:val="00B55BB8"/>
    <w:rsid w:val="00B56FB1"/>
    <w:rsid w:val="00B57675"/>
    <w:rsid w:val="00B60286"/>
    <w:rsid w:val="00B6149B"/>
    <w:rsid w:val="00B62912"/>
    <w:rsid w:val="00B6341B"/>
    <w:rsid w:val="00B63BDB"/>
    <w:rsid w:val="00B64F75"/>
    <w:rsid w:val="00B65180"/>
    <w:rsid w:val="00B664F4"/>
    <w:rsid w:val="00B701C3"/>
    <w:rsid w:val="00B704C8"/>
    <w:rsid w:val="00B7088C"/>
    <w:rsid w:val="00B708A4"/>
    <w:rsid w:val="00B70D93"/>
    <w:rsid w:val="00B712C0"/>
    <w:rsid w:val="00B713B9"/>
    <w:rsid w:val="00B715B3"/>
    <w:rsid w:val="00B73AF8"/>
    <w:rsid w:val="00B73EB6"/>
    <w:rsid w:val="00B7463E"/>
    <w:rsid w:val="00B76034"/>
    <w:rsid w:val="00B7649D"/>
    <w:rsid w:val="00B777C5"/>
    <w:rsid w:val="00B777D0"/>
    <w:rsid w:val="00B8081A"/>
    <w:rsid w:val="00B80EED"/>
    <w:rsid w:val="00B81665"/>
    <w:rsid w:val="00B8193A"/>
    <w:rsid w:val="00B81DBA"/>
    <w:rsid w:val="00B8264E"/>
    <w:rsid w:val="00B83270"/>
    <w:rsid w:val="00B841FA"/>
    <w:rsid w:val="00B855FE"/>
    <w:rsid w:val="00B85817"/>
    <w:rsid w:val="00B85D0C"/>
    <w:rsid w:val="00B86399"/>
    <w:rsid w:val="00B869E6"/>
    <w:rsid w:val="00B8718C"/>
    <w:rsid w:val="00B87884"/>
    <w:rsid w:val="00B87890"/>
    <w:rsid w:val="00B87EA2"/>
    <w:rsid w:val="00B87F35"/>
    <w:rsid w:val="00B91A4A"/>
    <w:rsid w:val="00B91F41"/>
    <w:rsid w:val="00B93497"/>
    <w:rsid w:val="00B934EB"/>
    <w:rsid w:val="00B93ADD"/>
    <w:rsid w:val="00B93B3A"/>
    <w:rsid w:val="00B946C6"/>
    <w:rsid w:val="00B9528B"/>
    <w:rsid w:val="00B96213"/>
    <w:rsid w:val="00B96A22"/>
    <w:rsid w:val="00B96F10"/>
    <w:rsid w:val="00B96F35"/>
    <w:rsid w:val="00B975FC"/>
    <w:rsid w:val="00BA09BA"/>
    <w:rsid w:val="00BA0A09"/>
    <w:rsid w:val="00BA18B4"/>
    <w:rsid w:val="00BA2508"/>
    <w:rsid w:val="00BA4526"/>
    <w:rsid w:val="00BA4A3B"/>
    <w:rsid w:val="00BA575D"/>
    <w:rsid w:val="00BA660A"/>
    <w:rsid w:val="00BA6877"/>
    <w:rsid w:val="00BA6B0D"/>
    <w:rsid w:val="00BB1084"/>
    <w:rsid w:val="00BB1DAD"/>
    <w:rsid w:val="00BB2516"/>
    <w:rsid w:val="00BB2600"/>
    <w:rsid w:val="00BB2DCB"/>
    <w:rsid w:val="00BB33EE"/>
    <w:rsid w:val="00BB4702"/>
    <w:rsid w:val="00BB485F"/>
    <w:rsid w:val="00BB5D3B"/>
    <w:rsid w:val="00BB6478"/>
    <w:rsid w:val="00BB70E6"/>
    <w:rsid w:val="00BB7659"/>
    <w:rsid w:val="00BB7FA0"/>
    <w:rsid w:val="00BC042C"/>
    <w:rsid w:val="00BC0627"/>
    <w:rsid w:val="00BC0B92"/>
    <w:rsid w:val="00BC188C"/>
    <w:rsid w:val="00BC260E"/>
    <w:rsid w:val="00BC261D"/>
    <w:rsid w:val="00BC3458"/>
    <w:rsid w:val="00BC3CA8"/>
    <w:rsid w:val="00BC5CF1"/>
    <w:rsid w:val="00BC5ECC"/>
    <w:rsid w:val="00BC6527"/>
    <w:rsid w:val="00BC73D2"/>
    <w:rsid w:val="00BD02CC"/>
    <w:rsid w:val="00BD12F6"/>
    <w:rsid w:val="00BD188A"/>
    <w:rsid w:val="00BD276D"/>
    <w:rsid w:val="00BD29CF"/>
    <w:rsid w:val="00BD501E"/>
    <w:rsid w:val="00BD703B"/>
    <w:rsid w:val="00BD72BC"/>
    <w:rsid w:val="00BD7934"/>
    <w:rsid w:val="00BE1F05"/>
    <w:rsid w:val="00BE31C8"/>
    <w:rsid w:val="00BE3A70"/>
    <w:rsid w:val="00BE401B"/>
    <w:rsid w:val="00BE4404"/>
    <w:rsid w:val="00BE48F8"/>
    <w:rsid w:val="00BE5896"/>
    <w:rsid w:val="00BE6CF8"/>
    <w:rsid w:val="00BE6FF0"/>
    <w:rsid w:val="00BE743B"/>
    <w:rsid w:val="00BE7BE0"/>
    <w:rsid w:val="00BE7CB1"/>
    <w:rsid w:val="00BF000C"/>
    <w:rsid w:val="00BF0313"/>
    <w:rsid w:val="00BF16B8"/>
    <w:rsid w:val="00BF1906"/>
    <w:rsid w:val="00BF21CB"/>
    <w:rsid w:val="00BF241D"/>
    <w:rsid w:val="00BF31C9"/>
    <w:rsid w:val="00BF5309"/>
    <w:rsid w:val="00BF759B"/>
    <w:rsid w:val="00C00FF1"/>
    <w:rsid w:val="00C014C1"/>
    <w:rsid w:val="00C021CB"/>
    <w:rsid w:val="00C035F1"/>
    <w:rsid w:val="00C03CE4"/>
    <w:rsid w:val="00C04CB8"/>
    <w:rsid w:val="00C052ED"/>
    <w:rsid w:val="00C0546B"/>
    <w:rsid w:val="00C05835"/>
    <w:rsid w:val="00C07007"/>
    <w:rsid w:val="00C07B63"/>
    <w:rsid w:val="00C10AFC"/>
    <w:rsid w:val="00C10DCC"/>
    <w:rsid w:val="00C1167D"/>
    <w:rsid w:val="00C11926"/>
    <w:rsid w:val="00C11D56"/>
    <w:rsid w:val="00C11E12"/>
    <w:rsid w:val="00C12C6A"/>
    <w:rsid w:val="00C12C72"/>
    <w:rsid w:val="00C1300B"/>
    <w:rsid w:val="00C141EC"/>
    <w:rsid w:val="00C14400"/>
    <w:rsid w:val="00C1541B"/>
    <w:rsid w:val="00C159A1"/>
    <w:rsid w:val="00C1651B"/>
    <w:rsid w:val="00C17146"/>
    <w:rsid w:val="00C17D13"/>
    <w:rsid w:val="00C206FE"/>
    <w:rsid w:val="00C208EC"/>
    <w:rsid w:val="00C20F2F"/>
    <w:rsid w:val="00C21DEA"/>
    <w:rsid w:val="00C222BC"/>
    <w:rsid w:val="00C2310F"/>
    <w:rsid w:val="00C23185"/>
    <w:rsid w:val="00C23A2F"/>
    <w:rsid w:val="00C23C45"/>
    <w:rsid w:val="00C24355"/>
    <w:rsid w:val="00C24FEF"/>
    <w:rsid w:val="00C251BE"/>
    <w:rsid w:val="00C2573A"/>
    <w:rsid w:val="00C2689A"/>
    <w:rsid w:val="00C2727C"/>
    <w:rsid w:val="00C27621"/>
    <w:rsid w:val="00C27B0B"/>
    <w:rsid w:val="00C30022"/>
    <w:rsid w:val="00C31423"/>
    <w:rsid w:val="00C315D7"/>
    <w:rsid w:val="00C316F2"/>
    <w:rsid w:val="00C32815"/>
    <w:rsid w:val="00C32BC7"/>
    <w:rsid w:val="00C3307F"/>
    <w:rsid w:val="00C36FA7"/>
    <w:rsid w:val="00C370CA"/>
    <w:rsid w:val="00C37FC3"/>
    <w:rsid w:val="00C40FCF"/>
    <w:rsid w:val="00C40FD4"/>
    <w:rsid w:val="00C4131C"/>
    <w:rsid w:val="00C41DBA"/>
    <w:rsid w:val="00C41EC6"/>
    <w:rsid w:val="00C425F4"/>
    <w:rsid w:val="00C43249"/>
    <w:rsid w:val="00C43BBA"/>
    <w:rsid w:val="00C449F9"/>
    <w:rsid w:val="00C4568B"/>
    <w:rsid w:val="00C46021"/>
    <w:rsid w:val="00C474A7"/>
    <w:rsid w:val="00C474EA"/>
    <w:rsid w:val="00C5311C"/>
    <w:rsid w:val="00C53286"/>
    <w:rsid w:val="00C54843"/>
    <w:rsid w:val="00C57AFA"/>
    <w:rsid w:val="00C60962"/>
    <w:rsid w:val="00C60C3A"/>
    <w:rsid w:val="00C60F3D"/>
    <w:rsid w:val="00C6187C"/>
    <w:rsid w:val="00C61D3C"/>
    <w:rsid w:val="00C62106"/>
    <w:rsid w:val="00C621B6"/>
    <w:rsid w:val="00C623F7"/>
    <w:rsid w:val="00C626D2"/>
    <w:rsid w:val="00C62DDB"/>
    <w:rsid w:val="00C6342B"/>
    <w:rsid w:val="00C636FD"/>
    <w:rsid w:val="00C64843"/>
    <w:rsid w:val="00C64FA7"/>
    <w:rsid w:val="00C651BC"/>
    <w:rsid w:val="00C66873"/>
    <w:rsid w:val="00C67548"/>
    <w:rsid w:val="00C67FC0"/>
    <w:rsid w:val="00C70189"/>
    <w:rsid w:val="00C70948"/>
    <w:rsid w:val="00C71001"/>
    <w:rsid w:val="00C73B9B"/>
    <w:rsid w:val="00C758D0"/>
    <w:rsid w:val="00C75FF2"/>
    <w:rsid w:val="00C76F60"/>
    <w:rsid w:val="00C77213"/>
    <w:rsid w:val="00C7763C"/>
    <w:rsid w:val="00C77F51"/>
    <w:rsid w:val="00C80DA9"/>
    <w:rsid w:val="00C82353"/>
    <w:rsid w:val="00C827FD"/>
    <w:rsid w:val="00C833F4"/>
    <w:rsid w:val="00C83636"/>
    <w:rsid w:val="00C83AF7"/>
    <w:rsid w:val="00C84735"/>
    <w:rsid w:val="00C86BD2"/>
    <w:rsid w:val="00C87FD9"/>
    <w:rsid w:val="00C92E82"/>
    <w:rsid w:val="00C93A29"/>
    <w:rsid w:val="00C93C9C"/>
    <w:rsid w:val="00C94490"/>
    <w:rsid w:val="00C9474A"/>
    <w:rsid w:val="00C94B0F"/>
    <w:rsid w:val="00C968A8"/>
    <w:rsid w:val="00C969CB"/>
    <w:rsid w:val="00CA0074"/>
    <w:rsid w:val="00CA1457"/>
    <w:rsid w:val="00CA2010"/>
    <w:rsid w:val="00CA2A02"/>
    <w:rsid w:val="00CA30DB"/>
    <w:rsid w:val="00CA35EC"/>
    <w:rsid w:val="00CA39A9"/>
    <w:rsid w:val="00CA50AF"/>
    <w:rsid w:val="00CA5435"/>
    <w:rsid w:val="00CA5D33"/>
    <w:rsid w:val="00CA773D"/>
    <w:rsid w:val="00CB271A"/>
    <w:rsid w:val="00CB2C51"/>
    <w:rsid w:val="00CB2F3F"/>
    <w:rsid w:val="00CB3F13"/>
    <w:rsid w:val="00CB4828"/>
    <w:rsid w:val="00CB4D1C"/>
    <w:rsid w:val="00CB529D"/>
    <w:rsid w:val="00CB5994"/>
    <w:rsid w:val="00CB76F9"/>
    <w:rsid w:val="00CB7740"/>
    <w:rsid w:val="00CC0E50"/>
    <w:rsid w:val="00CC105D"/>
    <w:rsid w:val="00CC1BB2"/>
    <w:rsid w:val="00CC2777"/>
    <w:rsid w:val="00CC2E40"/>
    <w:rsid w:val="00CC3216"/>
    <w:rsid w:val="00CC44FD"/>
    <w:rsid w:val="00CC4BD9"/>
    <w:rsid w:val="00CC7489"/>
    <w:rsid w:val="00CC770D"/>
    <w:rsid w:val="00CD0015"/>
    <w:rsid w:val="00CD0353"/>
    <w:rsid w:val="00CD0E50"/>
    <w:rsid w:val="00CD124C"/>
    <w:rsid w:val="00CD1609"/>
    <w:rsid w:val="00CD2F5F"/>
    <w:rsid w:val="00CD3BAC"/>
    <w:rsid w:val="00CD419B"/>
    <w:rsid w:val="00CD506E"/>
    <w:rsid w:val="00CD5723"/>
    <w:rsid w:val="00CD5786"/>
    <w:rsid w:val="00CD5E77"/>
    <w:rsid w:val="00CD615D"/>
    <w:rsid w:val="00CD6859"/>
    <w:rsid w:val="00CD6AAF"/>
    <w:rsid w:val="00CD6FA3"/>
    <w:rsid w:val="00CE1792"/>
    <w:rsid w:val="00CE3433"/>
    <w:rsid w:val="00CE4497"/>
    <w:rsid w:val="00CE5F4A"/>
    <w:rsid w:val="00CE606C"/>
    <w:rsid w:val="00CE6343"/>
    <w:rsid w:val="00CE6923"/>
    <w:rsid w:val="00CE71B8"/>
    <w:rsid w:val="00CF0D2C"/>
    <w:rsid w:val="00CF1243"/>
    <w:rsid w:val="00CF1C8A"/>
    <w:rsid w:val="00CF2871"/>
    <w:rsid w:val="00CF4E27"/>
    <w:rsid w:val="00CF5B2E"/>
    <w:rsid w:val="00CF5C36"/>
    <w:rsid w:val="00CF6568"/>
    <w:rsid w:val="00CF6855"/>
    <w:rsid w:val="00D001B1"/>
    <w:rsid w:val="00D007FA"/>
    <w:rsid w:val="00D00D2D"/>
    <w:rsid w:val="00D02829"/>
    <w:rsid w:val="00D02AAD"/>
    <w:rsid w:val="00D02F96"/>
    <w:rsid w:val="00D034B3"/>
    <w:rsid w:val="00D03E96"/>
    <w:rsid w:val="00D05FB6"/>
    <w:rsid w:val="00D0698C"/>
    <w:rsid w:val="00D07F73"/>
    <w:rsid w:val="00D10586"/>
    <w:rsid w:val="00D10650"/>
    <w:rsid w:val="00D11594"/>
    <w:rsid w:val="00D11727"/>
    <w:rsid w:val="00D11BDF"/>
    <w:rsid w:val="00D1337C"/>
    <w:rsid w:val="00D13D50"/>
    <w:rsid w:val="00D141F5"/>
    <w:rsid w:val="00D1466A"/>
    <w:rsid w:val="00D155CD"/>
    <w:rsid w:val="00D15C5C"/>
    <w:rsid w:val="00D1642E"/>
    <w:rsid w:val="00D17095"/>
    <w:rsid w:val="00D204BA"/>
    <w:rsid w:val="00D20864"/>
    <w:rsid w:val="00D2147B"/>
    <w:rsid w:val="00D21B57"/>
    <w:rsid w:val="00D21DA3"/>
    <w:rsid w:val="00D227E0"/>
    <w:rsid w:val="00D22AFF"/>
    <w:rsid w:val="00D22C67"/>
    <w:rsid w:val="00D2334C"/>
    <w:rsid w:val="00D23A08"/>
    <w:rsid w:val="00D23B56"/>
    <w:rsid w:val="00D24DEA"/>
    <w:rsid w:val="00D26EA4"/>
    <w:rsid w:val="00D2752E"/>
    <w:rsid w:val="00D300B5"/>
    <w:rsid w:val="00D30E36"/>
    <w:rsid w:val="00D31FAF"/>
    <w:rsid w:val="00D32BF4"/>
    <w:rsid w:val="00D33AAF"/>
    <w:rsid w:val="00D33F24"/>
    <w:rsid w:val="00D34409"/>
    <w:rsid w:val="00D34840"/>
    <w:rsid w:val="00D359A5"/>
    <w:rsid w:val="00D3600F"/>
    <w:rsid w:val="00D374E6"/>
    <w:rsid w:val="00D3781A"/>
    <w:rsid w:val="00D37BC4"/>
    <w:rsid w:val="00D42F55"/>
    <w:rsid w:val="00D43DEF"/>
    <w:rsid w:val="00D4419E"/>
    <w:rsid w:val="00D4699A"/>
    <w:rsid w:val="00D470BC"/>
    <w:rsid w:val="00D47F31"/>
    <w:rsid w:val="00D506DF"/>
    <w:rsid w:val="00D51E98"/>
    <w:rsid w:val="00D520E4"/>
    <w:rsid w:val="00D53996"/>
    <w:rsid w:val="00D53B3D"/>
    <w:rsid w:val="00D54239"/>
    <w:rsid w:val="00D54A90"/>
    <w:rsid w:val="00D55015"/>
    <w:rsid w:val="00D55500"/>
    <w:rsid w:val="00D55ED2"/>
    <w:rsid w:val="00D60DBC"/>
    <w:rsid w:val="00D6168C"/>
    <w:rsid w:val="00D61EEA"/>
    <w:rsid w:val="00D62F12"/>
    <w:rsid w:val="00D643CD"/>
    <w:rsid w:val="00D64BB6"/>
    <w:rsid w:val="00D65E7A"/>
    <w:rsid w:val="00D66042"/>
    <w:rsid w:val="00D663EC"/>
    <w:rsid w:val="00D674D8"/>
    <w:rsid w:val="00D676F5"/>
    <w:rsid w:val="00D67775"/>
    <w:rsid w:val="00D67891"/>
    <w:rsid w:val="00D67B36"/>
    <w:rsid w:val="00D67D86"/>
    <w:rsid w:val="00D70735"/>
    <w:rsid w:val="00D70B72"/>
    <w:rsid w:val="00D71DA5"/>
    <w:rsid w:val="00D72889"/>
    <w:rsid w:val="00D72D73"/>
    <w:rsid w:val="00D74239"/>
    <w:rsid w:val="00D7508D"/>
    <w:rsid w:val="00D75A3B"/>
    <w:rsid w:val="00D8042E"/>
    <w:rsid w:val="00D8075B"/>
    <w:rsid w:val="00D814B7"/>
    <w:rsid w:val="00D8253C"/>
    <w:rsid w:val="00D83B0C"/>
    <w:rsid w:val="00D83C96"/>
    <w:rsid w:val="00D843C5"/>
    <w:rsid w:val="00D85C36"/>
    <w:rsid w:val="00D86C74"/>
    <w:rsid w:val="00D86F81"/>
    <w:rsid w:val="00D901BC"/>
    <w:rsid w:val="00D90264"/>
    <w:rsid w:val="00D90366"/>
    <w:rsid w:val="00D91228"/>
    <w:rsid w:val="00D9360C"/>
    <w:rsid w:val="00D94956"/>
    <w:rsid w:val="00D94FB6"/>
    <w:rsid w:val="00D95A08"/>
    <w:rsid w:val="00D976EE"/>
    <w:rsid w:val="00DA0213"/>
    <w:rsid w:val="00DA1190"/>
    <w:rsid w:val="00DA15BA"/>
    <w:rsid w:val="00DA3993"/>
    <w:rsid w:val="00DA3B01"/>
    <w:rsid w:val="00DA4447"/>
    <w:rsid w:val="00DA567F"/>
    <w:rsid w:val="00DA5F82"/>
    <w:rsid w:val="00DA6BCC"/>
    <w:rsid w:val="00DA742E"/>
    <w:rsid w:val="00DA7748"/>
    <w:rsid w:val="00DA7C12"/>
    <w:rsid w:val="00DB02E0"/>
    <w:rsid w:val="00DB03A0"/>
    <w:rsid w:val="00DB0572"/>
    <w:rsid w:val="00DB0996"/>
    <w:rsid w:val="00DB0D77"/>
    <w:rsid w:val="00DB0EEB"/>
    <w:rsid w:val="00DB0F17"/>
    <w:rsid w:val="00DB15C2"/>
    <w:rsid w:val="00DB281A"/>
    <w:rsid w:val="00DB3864"/>
    <w:rsid w:val="00DB3A8F"/>
    <w:rsid w:val="00DB41F1"/>
    <w:rsid w:val="00DB4586"/>
    <w:rsid w:val="00DB46A1"/>
    <w:rsid w:val="00DB4BEA"/>
    <w:rsid w:val="00DB5173"/>
    <w:rsid w:val="00DB6AF8"/>
    <w:rsid w:val="00DB7695"/>
    <w:rsid w:val="00DC0CA2"/>
    <w:rsid w:val="00DC166D"/>
    <w:rsid w:val="00DC5070"/>
    <w:rsid w:val="00DC66BE"/>
    <w:rsid w:val="00DC7207"/>
    <w:rsid w:val="00DD0269"/>
    <w:rsid w:val="00DD08FB"/>
    <w:rsid w:val="00DD0D96"/>
    <w:rsid w:val="00DD1627"/>
    <w:rsid w:val="00DD1E08"/>
    <w:rsid w:val="00DD2785"/>
    <w:rsid w:val="00DD3EE2"/>
    <w:rsid w:val="00DD52A9"/>
    <w:rsid w:val="00DD5774"/>
    <w:rsid w:val="00DD6423"/>
    <w:rsid w:val="00DD674E"/>
    <w:rsid w:val="00DD6CF6"/>
    <w:rsid w:val="00DD6F9D"/>
    <w:rsid w:val="00DE0CC2"/>
    <w:rsid w:val="00DE0CDD"/>
    <w:rsid w:val="00DE2088"/>
    <w:rsid w:val="00DE208C"/>
    <w:rsid w:val="00DE228F"/>
    <w:rsid w:val="00DE2899"/>
    <w:rsid w:val="00DE2D85"/>
    <w:rsid w:val="00DE4442"/>
    <w:rsid w:val="00DE48E0"/>
    <w:rsid w:val="00DE4DB9"/>
    <w:rsid w:val="00DE6762"/>
    <w:rsid w:val="00DE6F31"/>
    <w:rsid w:val="00DE726C"/>
    <w:rsid w:val="00DE7B80"/>
    <w:rsid w:val="00DF09FC"/>
    <w:rsid w:val="00DF0B56"/>
    <w:rsid w:val="00DF23E9"/>
    <w:rsid w:val="00DF6024"/>
    <w:rsid w:val="00DF6182"/>
    <w:rsid w:val="00DF6340"/>
    <w:rsid w:val="00DF67A2"/>
    <w:rsid w:val="00DF7169"/>
    <w:rsid w:val="00DF7D06"/>
    <w:rsid w:val="00E00412"/>
    <w:rsid w:val="00E00E40"/>
    <w:rsid w:val="00E010C8"/>
    <w:rsid w:val="00E027AA"/>
    <w:rsid w:val="00E027B4"/>
    <w:rsid w:val="00E03205"/>
    <w:rsid w:val="00E0325F"/>
    <w:rsid w:val="00E0330B"/>
    <w:rsid w:val="00E03702"/>
    <w:rsid w:val="00E0447F"/>
    <w:rsid w:val="00E048E5"/>
    <w:rsid w:val="00E05883"/>
    <w:rsid w:val="00E05A7B"/>
    <w:rsid w:val="00E05CAA"/>
    <w:rsid w:val="00E06023"/>
    <w:rsid w:val="00E06F00"/>
    <w:rsid w:val="00E070B2"/>
    <w:rsid w:val="00E070C8"/>
    <w:rsid w:val="00E07950"/>
    <w:rsid w:val="00E11549"/>
    <w:rsid w:val="00E141AA"/>
    <w:rsid w:val="00E1440C"/>
    <w:rsid w:val="00E14A52"/>
    <w:rsid w:val="00E14A54"/>
    <w:rsid w:val="00E14B6D"/>
    <w:rsid w:val="00E178E5"/>
    <w:rsid w:val="00E17FC6"/>
    <w:rsid w:val="00E2163C"/>
    <w:rsid w:val="00E2221A"/>
    <w:rsid w:val="00E22410"/>
    <w:rsid w:val="00E24D01"/>
    <w:rsid w:val="00E26E60"/>
    <w:rsid w:val="00E27D09"/>
    <w:rsid w:val="00E309FE"/>
    <w:rsid w:val="00E30A76"/>
    <w:rsid w:val="00E30DEC"/>
    <w:rsid w:val="00E30F86"/>
    <w:rsid w:val="00E31756"/>
    <w:rsid w:val="00E321CC"/>
    <w:rsid w:val="00E32C3C"/>
    <w:rsid w:val="00E32F14"/>
    <w:rsid w:val="00E334F6"/>
    <w:rsid w:val="00E33762"/>
    <w:rsid w:val="00E33847"/>
    <w:rsid w:val="00E33A51"/>
    <w:rsid w:val="00E33D10"/>
    <w:rsid w:val="00E343EC"/>
    <w:rsid w:val="00E367B8"/>
    <w:rsid w:val="00E369D2"/>
    <w:rsid w:val="00E401F4"/>
    <w:rsid w:val="00E406D4"/>
    <w:rsid w:val="00E40F91"/>
    <w:rsid w:val="00E41CC1"/>
    <w:rsid w:val="00E41DF3"/>
    <w:rsid w:val="00E4216E"/>
    <w:rsid w:val="00E428DE"/>
    <w:rsid w:val="00E43B06"/>
    <w:rsid w:val="00E45304"/>
    <w:rsid w:val="00E45AAD"/>
    <w:rsid w:val="00E477E7"/>
    <w:rsid w:val="00E4787D"/>
    <w:rsid w:val="00E47A48"/>
    <w:rsid w:val="00E47DCA"/>
    <w:rsid w:val="00E47E59"/>
    <w:rsid w:val="00E50094"/>
    <w:rsid w:val="00E5051D"/>
    <w:rsid w:val="00E53773"/>
    <w:rsid w:val="00E54771"/>
    <w:rsid w:val="00E548F7"/>
    <w:rsid w:val="00E561B1"/>
    <w:rsid w:val="00E561BB"/>
    <w:rsid w:val="00E573BD"/>
    <w:rsid w:val="00E577F5"/>
    <w:rsid w:val="00E57E93"/>
    <w:rsid w:val="00E60B79"/>
    <w:rsid w:val="00E62872"/>
    <w:rsid w:val="00E628CC"/>
    <w:rsid w:val="00E62947"/>
    <w:rsid w:val="00E62C4E"/>
    <w:rsid w:val="00E62F76"/>
    <w:rsid w:val="00E63003"/>
    <w:rsid w:val="00E63189"/>
    <w:rsid w:val="00E63471"/>
    <w:rsid w:val="00E6353D"/>
    <w:rsid w:val="00E65493"/>
    <w:rsid w:val="00E65722"/>
    <w:rsid w:val="00E66DEC"/>
    <w:rsid w:val="00E66F98"/>
    <w:rsid w:val="00E70467"/>
    <w:rsid w:val="00E70483"/>
    <w:rsid w:val="00E7076D"/>
    <w:rsid w:val="00E71A5E"/>
    <w:rsid w:val="00E73738"/>
    <w:rsid w:val="00E73D22"/>
    <w:rsid w:val="00E75140"/>
    <w:rsid w:val="00E75650"/>
    <w:rsid w:val="00E75CCB"/>
    <w:rsid w:val="00E75F62"/>
    <w:rsid w:val="00E76021"/>
    <w:rsid w:val="00E764C9"/>
    <w:rsid w:val="00E76E62"/>
    <w:rsid w:val="00E77B2F"/>
    <w:rsid w:val="00E810D8"/>
    <w:rsid w:val="00E83055"/>
    <w:rsid w:val="00E83D7B"/>
    <w:rsid w:val="00E851C8"/>
    <w:rsid w:val="00E85FE2"/>
    <w:rsid w:val="00E86540"/>
    <w:rsid w:val="00E866DE"/>
    <w:rsid w:val="00E86CA6"/>
    <w:rsid w:val="00E86DA1"/>
    <w:rsid w:val="00E87133"/>
    <w:rsid w:val="00E87188"/>
    <w:rsid w:val="00E908E0"/>
    <w:rsid w:val="00E9151C"/>
    <w:rsid w:val="00E91AE1"/>
    <w:rsid w:val="00E920B8"/>
    <w:rsid w:val="00E92A78"/>
    <w:rsid w:val="00E92C55"/>
    <w:rsid w:val="00E935D8"/>
    <w:rsid w:val="00E939AF"/>
    <w:rsid w:val="00E93CD7"/>
    <w:rsid w:val="00E96B1E"/>
    <w:rsid w:val="00E96CE8"/>
    <w:rsid w:val="00E97385"/>
    <w:rsid w:val="00E97A10"/>
    <w:rsid w:val="00EA118D"/>
    <w:rsid w:val="00EA124F"/>
    <w:rsid w:val="00EA16EC"/>
    <w:rsid w:val="00EA176C"/>
    <w:rsid w:val="00EA1922"/>
    <w:rsid w:val="00EA30F3"/>
    <w:rsid w:val="00EA3DCC"/>
    <w:rsid w:val="00EA4CF1"/>
    <w:rsid w:val="00EA5D94"/>
    <w:rsid w:val="00EA6165"/>
    <w:rsid w:val="00EA6E93"/>
    <w:rsid w:val="00EA7BD6"/>
    <w:rsid w:val="00EA7CDA"/>
    <w:rsid w:val="00EA7F10"/>
    <w:rsid w:val="00EB14F8"/>
    <w:rsid w:val="00EB32E9"/>
    <w:rsid w:val="00EB3C3D"/>
    <w:rsid w:val="00EB3FBC"/>
    <w:rsid w:val="00EB3FF8"/>
    <w:rsid w:val="00EB48C9"/>
    <w:rsid w:val="00EB4A57"/>
    <w:rsid w:val="00EB5B8D"/>
    <w:rsid w:val="00EB5F05"/>
    <w:rsid w:val="00EB6800"/>
    <w:rsid w:val="00EB7724"/>
    <w:rsid w:val="00EB77E2"/>
    <w:rsid w:val="00EB7E87"/>
    <w:rsid w:val="00EC1175"/>
    <w:rsid w:val="00EC33CD"/>
    <w:rsid w:val="00EC3509"/>
    <w:rsid w:val="00EC3549"/>
    <w:rsid w:val="00EC359B"/>
    <w:rsid w:val="00EC40B1"/>
    <w:rsid w:val="00EC48F2"/>
    <w:rsid w:val="00EC4D4A"/>
    <w:rsid w:val="00EC5C0C"/>
    <w:rsid w:val="00EC6AF5"/>
    <w:rsid w:val="00EC7487"/>
    <w:rsid w:val="00ED0F6F"/>
    <w:rsid w:val="00ED197D"/>
    <w:rsid w:val="00ED3B80"/>
    <w:rsid w:val="00ED3B87"/>
    <w:rsid w:val="00ED3EFE"/>
    <w:rsid w:val="00ED3FDD"/>
    <w:rsid w:val="00ED5D15"/>
    <w:rsid w:val="00ED6BE3"/>
    <w:rsid w:val="00ED7A6D"/>
    <w:rsid w:val="00EE0113"/>
    <w:rsid w:val="00EE1616"/>
    <w:rsid w:val="00EE396A"/>
    <w:rsid w:val="00EE40CF"/>
    <w:rsid w:val="00EE44D3"/>
    <w:rsid w:val="00EE4FE5"/>
    <w:rsid w:val="00EE5A19"/>
    <w:rsid w:val="00EE5C3E"/>
    <w:rsid w:val="00EE67B1"/>
    <w:rsid w:val="00EE6962"/>
    <w:rsid w:val="00EE69F0"/>
    <w:rsid w:val="00EE6EA7"/>
    <w:rsid w:val="00EE7E7E"/>
    <w:rsid w:val="00EF0172"/>
    <w:rsid w:val="00EF0600"/>
    <w:rsid w:val="00EF1A70"/>
    <w:rsid w:val="00EF2AA4"/>
    <w:rsid w:val="00EF2DAE"/>
    <w:rsid w:val="00EF4E47"/>
    <w:rsid w:val="00EF7E51"/>
    <w:rsid w:val="00EF7E7A"/>
    <w:rsid w:val="00F00B59"/>
    <w:rsid w:val="00F01D13"/>
    <w:rsid w:val="00F02D1C"/>
    <w:rsid w:val="00F02F15"/>
    <w:rsid w:val="00F03545"/>
    <w:rsid w:val="00F0409C"/>
    <w:rsid w:val="00F04D7B"/>
    <w:rsid w:val="00F050EC"/>
    <w:rsid w:val="00F053DD"/>
    <w:rsid w:val="00F05718"/>
    <w:rsid w:val="00F06567"/>
    <w:rsid w:val="00F06BBF"/>
    <w:rsid w:val="00F070FE"/>
    <w:rsid w:val="00F10506"/>
    <w:rsid w:val="00F1082A"/>
    <w:rsid w:val="00F10EE7"/>
    <w:rsid w:val="00F112CE"/>
    <w:rsid w:val="00F11A26"/>
    <w:rsid w:val="00F11FCC"/>
    <w:rsid w:val="00F13892"/>
    <w:rsid w:val="00F13C0D"/>
    <w:rsid w:val="00F14928"/>
    <w:rsid w:val="00F14CAB"/>
    <w:rsid w:val="00F15056"/>
    <w:rsid w:val="00F17B6A"/>
    <w:rsid w:val="00F20111"/>
    <w:rsid w:val="00F212A5"/>
    <w:rsid w:val="00F227C2"/>
    <w:rsid w:val="00F22B16"/>
    <w:rsid w:val="00F2315F"/>
    <w:rsid w:val="00F2424F"/>
    <w:rsid w:val="00F245BC"/>
    <w:rsid w:val="00F2529A"/>
    <w:rsid w:val="00F268AD"/>
    <w:rsid w:val="00F27846"/>
    <w:rsid w:val="00F303A3"/>
    <w:rsid w:val="00F30907"/>
    <w:rsid w:val="00F31506"/>
    <w:rsid w:val="00F31D97"/>
    <w:rsid w:val="00F32594"/>
    <w:rsid w:val="00F32D61"/>
    <w:rsid w:val="00F33070"/>
    <w:rsid w:val="00F347AA"/>
    <w:rsid w:val="00F34969"/>
    <w:rsid w:val="00F34E6A"/>
    <w:rsid w:val="00F35297"/>
    <w:rsid w:val="00F354E1"/>
    <w:rsid w:val="00F36FF2"/>
    <w:rsid w:val="00F37240"/>
    <w:rsid w:val="00F37510"/>
    <w:rsid w:val="00F40544"/>
    <w:rsid w:val="00F40E11"/>
    <w:rsid w:val="00F424FF"/>
    <w:rsid w:val="00F43986"/>
    <w:rsid w:val="00F43987"/>
    <w:rsid w:val="00F43BFB"/>
    <w:rsid w:val="00F4548D"/>
    <w:rsid w:val="00F45B5C"/>
    <w:rsid w:val="00F475E4"/>
    <w:rsid w:val="00F47B6E"/>
    <w:rsid w:val="00F47FDB"/>
    <w:rsid w:val="00F50592"/>
    <w:rsid w:val="00F50D5A"/>
    <w:rsid w:val="00F51409"/>
    <w:rsid w:val="00F52023"/>
    <w:rsid w:val="00F52675"/>
    <w:rsid w:val="00F52869"/>
    <w:rsid w:val="00F53407"/>
    <w:rsid w:val="00F537EB"/>
    <w:rsid w:val="00F54528"/>
    <w:rsid w:val="00F54A8E"/>
    <w:rsid w:val="00F54B8A"/>
    <w:rsid w:val="00F54C2A"/>
    <w:rsid w:val="00F54CBA"/>
    <w:rsid w:val="00F56BC4"/>
    <w:rsid w:val="00F572B2"/>
    <w:rsid w:val="00F57D7B"/>
    <w:rsid w:val="00F57DC6"/>
    <w:rsid w:val="00F6053D"/>
    <w:rsid w:val="00F60B84"/>
    <w:rsid w:val="00F60C48"/>
    <w:rsid w:val="00F614E2"/>
    <w:rsid w:val="00F61713"/>
    <w:rsid w:val="00F61D22"/>
    <w:rsid w:val="00F662BF"/>
    <w:rsid w:val="00F66F97"/>
    <w:rsid w:val="00F671C8"/>
    <w:rsid w:val="00F671D3"/>
    <w:rsid w:val="00F67485"/>
    <w:rsid w:val="00F67881"/>
    <w:rsid w:val="00F67DD9"/>
    <w:rsid w:val="00F716D8"/>
    <w:rsid w:val="00F71BB7"/>
    <w:rsid w:val="00F7207D"/>
    <w:rsid w:val="00F72AEF"/>
    <w:rsid w:val="00F730ED"/>
    <w:rsid w:val="00F73485"/>
    <w:rsid w:val="00F73D8C"/>
    <w:rsid w:val="00F74663"/>
    <w:rsid w:val="00F7559A"/>
    <w:rsid w:val="00F755D4"/>
    <w:rsid w:val="00F77386"/>
    <w:rsid w:val="00F80586"/>
    <w:rsid w:val="00F80C72"/>
    <w:rsid w:val="00F81ECC"/>
    <w:rsid w:val="00F82FD4"/>
    <w:rsid w:val="00F83004"/>
    <w:rsid w:val="00F84216"/>
    <w:rsid w:val="00F843F8"/>
    <w:rsid w:val="00F85666"/>
    <w:rsid w:val="00F86DDA"/>
    <w:rsid w:val="00F90F82"/>
    <w:rsid w:val="00F91814"/>
    <w:rsid w:val="00F91876"/>
    <w:rsid w:val="00F91D21"/>
    <w:rsid w:val="00F92072"/>
    <w:rsid w:val="00F92DE7"/>
    <w:rsid w:val="00F92ED4"/>
    <w:rsid w:val="00F9456D"/>
    <w:rsid w:val="00F94A63"/>
    <w:rsid w:val="00F95233"/>
    <w:rsid w:val="00F95A08"/>
    <w:rsid w:val="00F96238"/>
    <w:rsid w:val="00F96569"/>
    <w:rsid w:val="00F9737D"/>
    <w:rsid w:val="00F973DC"/>
    <w:rsid w:val="00F97FB8"/>
    <w:rsid w:val="00FA0787"/>
    <w:rsid w:val="00FA07CD"/>
    <w:rsid w:val="00FA0A52"/>
    <w:rsid w:val="00FA154D"/>
    <w:rsid w:val="00FA1765"/>
    <w:rsid w:val="00FA262B"/>
    <w:rsid w:val="00FA3255"/>
    <w:rsid w:val="00FA34C6"/>
    <w:rsid w:val="00FA4D08"/>
    <w:rsid w:val="00FA4D90"/>
    <w:rsid w:val="00FA7316"/>
    <w:rsid w:val="00FA7389"/>
    <w:rsid w:val="00FA7989"/>
    <w:rsid w:val="00FB01F5"/>
    <w:rsid w:val="00FB05BE"/>
    <w:rsid w:val="00FB0FB9"/>
    <w:rsid w:val="00FB1704"/>
    <w:rsid w:val="00FB1C37"/>
    <w:rsid w:val="00FB26B0"/>
    <w:rsid w:val="00FB419E"/>
    <w:rsid w:val="00FB538A"/>
    <w:rsid w:val="00FB58F0"/>
    <w:rsid w:val="00FB5B1B"/>
    <w:rsid w:val="00FB5B8A"/>
    <w:rsid w:val="00FB7344"/>
    <w:rsid w:val="00FB7946"/>
    <w:rsid w:val="00FC01E1"/>
    <w:rsid w:val="00FC0531"/>
    <w:rsid w:val="00FC12EF"/>
    <w:rsid w:val="00FC2403"/>
    <w:rsid w:val="00FC26B6"/>
    <w:rsid w:val="00FC29CC"/>
    <w:rsid w:val="00FC3672"/>
    <w:rsid w:val="00FC36D5"/>
    <w:rsid w:val="00FC417E"/>
    <w:rsid w:val="00FC49D8"/>
    <w:rsid w:val="00FC5C62"/>
    <w:rsid w:val="00FC5D44"/>
    <w:rsid w:val="00FC6DF4"/>
    <w:rsid w:val="00FC79AD"/>
    <w:rsid w:val="00FD1EEE"/>
    <w:rsid w:val="00FD40E6"/>
    <w:rsid w:val="00FD4CB9"/>
    <w:rsid w:val="00FD5AE3"/>
    <w:rsid w:val="00FD6A27"/>
    <w:rsid w:val="00FD6FE3"/>
    <w:rsid w:val="00FD7031"/>
    <w:rsid w:val="00FD7BB4"/>
    <w:rsid w:val="00FE21CD"/>
    <w:rsid w:val="00FE2322"/>
    <w:rsid w:val="00FE3E67"/>
    <w:rsid w:val="00FE4124"/>
    <w:rsid w:val="00FE4B66"/>
    <w:rsid w:val="00FE4FEC"/>
    <w:rsid w:val="00FE62E9"/>
    <w:rsid w:val="00FE6A31"/>
    <w:rsid w:val="00FF006D"/>
    <w:rsid w:val="00FF0449"/>
    <w:rsid w:val="00FF1084"/>
    <w:rsid w:val="00FF1BA7"/>
    <w:rsid w:val="00FF1CA1"/>
    <w:rsid w:val="00FF230F"/>
    <w:rsid w:val="00FF24E7"/>
    <w:rsid w:val="00FF2CE6"/>
    <w:rsid w:val="00FF4550"/>
    <w:rsid w:val="00FF497B"/>
    <w:rsid w:val="00FF4EE7"/>
    <w:rsid w:val="00FF5068"/>
    <w:rsid w:val="00FF5410"/>
    <w:rsid w:val="00FF56A3"/>
    <w:rsid w:val="00FF581C"/>
    <w:rsid w:val="00FF5974"/>
    <w:rsid w:val="00FF5EA0"/>
    <w:rsid w:val="00FF60D8"/>
    <w:rsid w:val="00FF7807"/>
    <w:rsid w:val="00FF79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76BD5C"/>
  <w15:docId w15:val="{AEE20D84-1970-4101-A73E-A033922E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3D3B34"/>
    <w:pPr>
      <w:spacing w:after="200" w:line="276" w:lineRule="auto"/>
    </w:pPr>
    <w:rPr>
      <w:sz w:val="22"/>
      <w:szCs w:val="22"/>
      <w:lang w:eastAsia="en-US"/>
    </w:rPr>
  </w:style>
  <w:style w:type="paragraph" w:styleId="1">
    <w:name w:val="heading 1"/>
    <w:basedOn w:val="a3"/>
    <w:next w:val="a4"/>
    <w:link w:val="10"/>
    <w:autoRedefine/>
    <w:qFormat/>
    <w:rsid w:val="00E75650"/>
    <w:pPr>
      <w:keepNext/>
      <w:numPr>
        <w:numId w:val="21"/>
      </w:numPr>
      <w:tabs>
        <w:tab w:val="left" w:pos="3735"/>
      </w:tabs>
      <w:suppressAutoHyphens/>
      <w:spacing w:after="0" w:line="240" w:lineRule="auto"/>
      <w:outlineLvl w:val="0"/>
    </w:pPr>
    <w:rPr>
      <w:rFonts w:ascii="Times New Roman" w:eastAsia="MS Mincho" w:hAnsi="Times New Roman"/>
      <w:bCs/>
      <w:kern w:val="32"/>
      <w:sz w:val="24"/>
      <w:szCs w:val="24"/>
    </w:rPr>
  </w:style>
  <w:style w:type="paragraph" w:styleId="2">
    <w:name w:val="heading 2"/>
    <w:basedOn w:val="a3"/>
    <w:next w:val="a5"/>
    <w:link w:val="20"/>
    <w:autoRedefine/>
    <w:qFormat/>
    <w:rsid w:val="003D3B12"/>
    <w:pPr>
      <w:keepNext/>
      <w:tabs>
        <w:tab w:val="left" w:pos="0"/>
      </w:tabs>
      <w:spacing w:after="0" w:line="240" w:lineRule="auto"/>
      <w:jc w:val="both"/>
      <w:outlineLvl w:val="1"/>
    </w:pPr>
    <w:rPr>
      <w:rFonts w:ascii="Times New Roman" w:eastAsia="MS Mincho" w:hAnsi="Times New Roman"/>
      <w:noProof/>
      <w:sz w:val="26"/>
      <w:szCs w:val="26"/>
    </w:rPr>
  </w:style>
  <w:style w:type="paragraph" w:styleId="3">
    <w:name w:val="heading 3"/>
    <w:basedOn w:val="a3"/>
    <w:next w:val="a6"/>
    <w:link w:val="30"/>
    <w:qFormat/>
    <w:rsid w:val="000D0B2F"/>
    <w:pPr>
      <w:keepNext/>
      <w:numPr>
        <w:ilvl w:val="2"/>
        <w:numId w:val="1"/>
      </w:numPr>
      <w:tabs>
        <w:tab w:val="left" w:pos="680"/>
      </w:tabs>
      <w:spacing w:before="60" w:after="0" w:line="240" w:lineRule="auto"/>
      <w:jc w:val="both"/>
      <w:outlineLvl w:val="2"/>
    </w:pPr>
    <w:rPr>
      <w:rFonts w:ascii="Arial" w:eastAsia="MS Mincho" w:hAnsi="Arial"/>
      <w:b/>
      <w:bCs/>
    </w:rPr>
  </w:style>
  <w:style w:type="paragraph" w:styleId="4">
    <w:name w:val="heading 4"/>
    <w:basedOn w:val="a3"/>
    <w:next w:val="a6"/>
    <w:link w:val="40"/>
    <w:qFormat/>
    <w:rsid w:val="000D0B2F"/>
    <w:pPr>
      <w:keepNext/>
      <w:numPr>
        <w:ilvl w:val="3"/>
        <w:numId w:val="1"/>
      </w:numPr>
      <w:spacing w:after="0" w:line="240" w:lineRule="auto"/>
      <w:jc w:val="both"/>
      <w:outlineLvl w:val="3"/>
    </w:pPr>
    <w:rPr>
      <w:rFonts w:ascii="Arial" w:eastAsia="Times New Roman" w:hAnsi="Arial"/>
      <w:spacing w:val="20"/>
      <w:sz w:val="26"/>
      <w:szCs w:val="24"/>
      <w:u w:val="single"/>
    </w:rPr>
  </w:style>
  <w:style w:type="paragraph" w:styleId="5">
    <w:name w:val="heading 5"/>
    <w:basedOn w:val="a3"/>
    <w:next w:val="a3"/>
    <w:link w:val="50"/>
    <w:qFormat/>
    <w:rsid w:val="000D0B2F"/>
    <w:pPr>
      <w:keepNext/>
      <w:numPr>
        <w:ilvl w:val="4"/>
        <w:numId w:val="1"/>
      </w:numPr>
      <w:spacing w:after="0" w:line="420" w:lineRule="exact"/>
      <w:jc w:val="center"/>
      <w:outlineLvl w:val="4"/>
    </w:pPr>
    <w:rPr>
      <w:rFonts w:ascii="Times New Roman" w:eastAsia="Times New Roman" w:hAnsi="Times New Roman"/>
      <w:b/>
      <w:bCs/>
      <w:sz w:val="32"/>
      <w:szCs w:val="32"/>
    </w:rPr>
  </w:style>
  <w:style w:type="paragraph" w:styleId="6">
    <w:name w:val="heading 6"/>
    <w:basedOn w:val="a3"/>
    <w:next w:val="a3"/>
    <w:link w:val="60"/>
    <w:qFormat/>
    <w:rsid w:val="000D0B2F"/>
    <w:pPr>
      <w:keepNext/>
      <w:numPr>
        <w:ilvl w:val="5"/>
        <w:numId w:val="1"/>
      </w:numPr>
      <w:spacing w:after="120" w:line="240" w:lineRule="auto"/>
      <w:jc w:val="center"/>
      <w:outlineLvl w:val="5"/>
    </w:pPr>
    <w:rPr>
      <w:rFonts w:ascii="Times New Roman" w:eastAsia="MS Mincho" w:hAnsi="Times New Roman"/>
      <w:sz w:val="26"/>
      <w:szCs w:val="24"/>
      <w:u w:val="single"/>
    </w:rPr>
  </w:style>
  <w:style w:type="paragraph" w:styleId="7">
    <w:name w:val="heading 7"/>
    <w:basedOn w:val="a3"/>
    <w:next w:val="a3"/>
    <w:link w:val="70"/>
    <w:qFormat/>
    <w:rsid w:val="000D0B2F"/>
    <w:pPr>
      <w:keepNext/>
      <w:numPr>
        <w:ilvl w:val="6"/>
        <w:numId w:val="1"/>
      </w:numPr>
      <w:spacing w:after="120" w:line="240" w:lineRule="auto"/>
      <w:jc w:val="center"/>
      <w:outlineLvl w:val="6"/>
    </w:pPr>
    <w:rPr>
      <w:rFonts w:ascii="Times New Roman" w:eastAsia="Times New Roman" w:hAnsi="Times New Roman"/>
      <w:sz w:val="26"/>
      <w:szCs w:val="26"/>
      <w:u w:val="single"/>
    </w:rPr>
  </w:style>
  <w:style w:type="paragraph" w:styleId="8">
    <w:name w:val="heading 8"/>
    <w:basedOn w:val="a3"/>
    <w:next w:val="a3"/>
    <w:link w:val="80"/>
    <w:qFormat/>
    <w:rsid w:val="000D0B2F"/>
    <w:pPr>
      <w:keepNext/>
      <w:framePr w:hSpace="180" w:wrap="auto" w:vAnchor="text" w:hAnchor="margin" w:xAlign="right" w:y="-33"/>
      <w:numPr>
        <w:ilvl w:val="7"/>
        <w:numId w:val="1"/>
      </w:numPr>
      <w:spacing w:after="0" w:line="240" w:lineRule="auto"/>
      <w:jc w:val="both"/>
      <w:outlineLvl w:val="7"/>
    </w:pPr>
    <w:rPr>
      <w:rFonts w:ascii="Arial" w:eastAsia="Times New Roman" w:hAnsi="Arial"/>
      <w:b/>
      <w:bCs/>
      <w:sz w:val="28"/>
      <w:szCs w:val="28"/>
    </w:rPr>
  </w:style>
  <w:style w:type="paragraph" w:styleId="9">
    <w:name w:val="heading 9"/>
    <w:basedOn w:val="a3"/>
    <w:next w:val="a3"/>
    <w:link w:val="90"/>
    <w:qFormat/>
    <w:rsid w:val="000D0B2F"/>
    <w:pPr>
      <w:numPr>
        <w:ilvl w:val="8"/>
        <w:numId w:val="1"/>
      </w:numPr>
      <w:spacing w:before="240" w:after="0" w:line="240" w:lineRule="auto"/>
      <w:jc w:val="both"/>
      <w:outlineLvl w:val="8"/>
    </w:pPr>
    <w:rPr>
      <w:rFonts w:ascii="Arial" w:eastAsia="Times New Roman"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styleId="aa">
    <w:name w:val="Hyperlink"/>
    <w:uiPriority w:val="99"/>
    <w:unhideWhenUsed/>
    <w:rsid w:val="004207DC"/>
    <w:rPr>
      <w:color w:val="0000FF"/>
      <w:u w:val="single"/>
    </w:rPr>
  </w:style>
  <w:style w:type="paragraph" w:styleId="ab">
    <w:name w:val="Balloon Text"/>
    <w:basedOn w:val="a3"/>
    <w:link w:val="ac"/>
    <w:uiPriority w:val="99"/>
    <w:semiHidden/>
    <w:unhideWhenUsed/>
    <w:rsid w:val="00C206FE"/>
    <w:pPr>
      <w:spacing w:after="0" w:line="240" w:lineRule="auto"/>
    </w:pPr>
    <w:rPr>
      <w:rFonts w:ascii="Tahoma" w:hAnsi="Tahoma"/>
      <w:sz w:val="16"/>
      <w:szCs w:val="16"/>
    </w:rPr>
  </w:style>
  <w:style w:type="character" w:customStyle="1" w:styleId="ac">
    <w:name w:val="Текст выноски Знак"/>
    <w:link w:val="ab"/>
    <w:uiPriority w:val="99"/>
    <w:semiHidden/>
    <w:rsid w:val="00C206FE"/>
    <w:rPr>
      <w:rFonts w:ascii="Tahoma" w:hAnsi="Tahoma" w:cs="Tahoma"/>
      <w:sz w:val="16"/>
      <w:szCs w:val="16"/>
      <w:lang w:eastAsia="en-US"/>
    </w:rPr>
  </w:style>
  <w:style w:type="paragraph" w:customStyle="1" w:styleId="31">
    <w:name w:val="Стиль3"/>
    <w:basedOn w:val="21"/>
    <w:rsid w:val="001C5420"/>
  </w:style>
  <w:style w:type="paragraph" w:styleId="21">
    <w:name w:val="Body Text Indent 2"/>
    <w:basedOn w:val="a3"/>
    <w:link w:val="22"/>
    <w:uiPriority w:val="99"/>
    <w:semiHidden/>
    <w:unhideWhenUsed/>
    <w:rsid w:val="001C5420"/>
    <w:pPr>
      <w:spacing w:after="120" w:line="480" w:lineRule="auto"/>
      <w:ind w:left="283"/>
    </w:pPr>
  </w:style>
  <w:style w:type="character" w:customStyle="1" w:styleId="22">
    <w:name w:val="Основной текст с отступом 2 Знак"/>
    <w:link w:val="21"/>
    <w:uiPriority w:val="99"/>
    <w:semiHidden/>
    <w:rsid w:val="001C5420"/>
    <w:rPr>
      <w:sz w:val="22"/>
      <w:szCs w:val="22"/>
      <w:lang w:eastAsia="en-US"/>
    </w:rPr>
  </w:style>
  <w:style w:type="character" w:customStyle="1" w:styleId="10">
    <w:name w:val="Заголовок 1 Знак"/>
    <w:link w:val="1"/>
    <w:rsid w:val="00E75650"/>
    <w:rPr>
      <w:rFonts w:ascii="Times New Roman" w:eastAsia="MS Mincho" w:hAnsi="Times New Roman"/>
      <w:bCs/>
      <w:kern w:val="32"/>
      <w:sz w:val="24"/>
      <w:szCs w:val="24"/>
      <w:lang w:eastAsia="en-US"/>
    </w:rPr>
  </w:style>
  <w:style w:type="character" w:customStyle="1" w:styleId="20">
    <w:name w:val="Заголовок 2 Знак"/>
    <w:link w:val="2"/>
    <w:rsid w:val="003D3B12"/>
    <w:rPr>
      <w:rFonts w:ascii="Times New Roman" w:eastAsia="MS Mincho" w:hAnsi="Times New Roman"/>
      <w:noProof/>
      <w:sz w:val="26"/>
      <w:szCs w:val="26"/>
    </w:rPr>
  </w:style>
  <w:style w:type="character" w:customStyle="1" w:styleId="30">
    <w:name w:val="Заголовок 3 Знак"/>
    <w:link w:val="3"/>
    <w:rsid w:val="000D0B2F"/>
    <w:rPr>
      <w:rFonts w:ascii="Arial" w:eastAsia="MS Mincho" w:hAnsi="Arial" w:cs="Arial"/>
      <w:b/>
      <w:bCs/>
      <w:sz w:val="22"/>
      <w:szCs w:val="22"/>
    </w:rPr>
  </w:style>
  <w:style w:type="character" w:customStyle="1" w:styleId="40">
    <w:name w:val="Заголовок 4 Знак"/>
    <w:link w:val="4"/>
    <w:rsid w:val="000D0B2F"/>
    <w:rPr>
      <w:rFonts w:ascii="Arial" w:eastAsia="Times New Roman" w:hAnsi="Arial" w:cs="Arial"/>
      <w:spacing w:val="20"/>
      <w:sz w:val="26"/>
      <w:szCs w:val="24"/>
      <w:u w:val="single"/>
    </w:rPr>
  </w:style>
  <w:style w:type="character" w:customStyle="1" w:styleId="50">
    <w:name w:val="Заголовок 5 Знак"/>
    <w:link w:val="5"/>
    <w:rsid w:val="000D0B2F"/>
    <w:rPr>
      <w:rFonts w:ascii="Times New Roman" w:eastAsia="Times New Roman" w:hAnsi="Times New Roman"/>
      <w:b/>
      <w:bCs/>
      <w:sz w:val="32"/>
      <w:szCs w:val="32"/>
    </w:rPr>
  </w:style>
  <w:style w:type="character" w:customStyle="1" w:styleId="60">
    <w:name w:val="Заголовок 6 Знак"/>
    <w:link w:val="6"/>
    <w:rsid w:val="000D0B2F"/>
    <w:rPr>
      <w:rFonts w:ascii="Times New Roman" w:eastAsia="MS Mincho" w:hAnsi="Times New Roman"/>
      <w:sz w:val="26"/>
      <w:szCs w:val="24"/>
      <w:u w:val="single"/>
    </w:rPr>
  </w:style>
  <w:style w:type="character" w:customStyle="1" w:styleId="70">
    <w:name w:val="Заголовок 7 Знак"/>
    <w:link w:val="7"/>
    <w:rsid w:val="000D0B2F"/>
    <w:rPr>
      <w:rFonts w:ascii="Times New Roman" w:eastAsia="Times New Roman" w:hAnsi="Times New Roman"/>
      <w:sz w:val="26"/>
      <w:szCs w:val="26"/>
      <w:u w:val="single"/>
    </w:rPr>
  </w:style>
  <w:style w:type="character" w:customStyle="1" w:styleId="80">
    <w:name w:val="Заголовок 8 Знак"/>
    <w:link w:val="8"/>
    <w:rsid w:val="000D0B2F"/>
    <w:rPr>
      <w:rFonts w:ascii="Arial" w:eastAsia="Times New Roman" w:hAnsi="Arial" w:cs="Arial"/>
      <w:b/>
      <w:bCs/>
      <w:sz w:val="28"/>
      <w:szCs w:val="28"/>
    </w:rPr>
  </w:style>
  <w:style w:type="character" w:customStyle="1" w:styleId="90">
    <w:name w:val="Заголовок 9 Знак"/>
    <w:link w:val="9"/>
    <w:rsid w:val="000D0B2F"/>
    <w:rPr>
      <w:rFonts w:ascii="Arial" w:eastAsia="Times New Roman" w:hAnsi="Arial" w:cs="Arial"/>
      <w:sz w:val="22"/>
      <w:szCs w:val="22"/>
    </w:rPr>
  </w:style>
  <w:style w:type="paragraph" w:styleId="ad">
    <w:name w:val="List Paragraph"/>
    <w:aliases w:val="Bullet List,FooterText,numbered,Paragraphe de liste1,lp1,Список с булитами,Цветной список - Акцент 11,Абзац маркированнный,Table-Normal,RSHB_Table-Normal,Предусловия,Нумерованный список_ФТ,1. Абзац списка,Содержание. 2 уровень,UL"/>
    <w:basedOn w:val="a3"/>
    <w:link w:val="ae"/>
    <w:uiPriority w:val="34"/>
    <w:qFormat/>
    <w:rsid w:val="000D0B2F"/>
    <w:pPr>
      <w:spacing w:after="0" w:line="240" w:lineRule="auto"/>
      <w:ind w:left="720"/>
      <w:contextualSpacing/>
    </w:pPr>
    <w:rPr>
      <w:rFonts w:ascii="Times New Roman" w:eastAsia="Times New Roman" w:hAnsi="Times New Roman"/>
      <w:sz w:val="24"/>
      <w:szCs w:val="24"/>
    </w:rPr>
  </w:style>
  <w:style w:type="paragraph" w:styleId="a4">
    <w:name w:val="List Continue"/>
    <w:basedOn w:val="a3"/>
    <w:uiPriority w:val="99"/>
    <w:semiHidden/>
    <w:unhideWhenUsed/>
    <w:rsid w:val="000D0B2F"/>
    <w:pPr>
      <w:spacing w:after="120"/>
      <w:ind w:left="283"/>
      <w:contextualSpacing/>
    </w:pPr>
  </w:style>
  <w:style w:type="paragraph" w:styleId="a5">
    <w:name w:val="List"/>
    <w:basedOn w:val="a3"/>
    <w:uiPriority w:val="99"/>
    <w:unhideWhenUsed/>
    <w:rsid w:val="000D0B2F"/>
    <w:pPr>
      <w:ind w:left="283" w:hanging="283"/>
      <w:contextualSpacing/>
    </w:pPr>
  </w:style>
  <w:style w:type="paragraph" w:styleId="a6">
    <w:name w:val="Plain Text"/>
    <w:basedOn w:val="a3"/>
    <w:link w:val="af"/>
    <w:uiPriority w:val="99"/>
    <w:semiHidden/>
    <w:unhideWhenUsed/>
    <w:rsid w:val="000D0B2F"/>
    <w:pPr>
      <w:spacing w:after="0" w:line="240" w:lineRule="auto"/>
    </w:pPr>
    <w:rPr>
      <w:rFonts w:ascii="Consolas" w:hAnsi="Consolas"/>
      <w:sz w:val="21"/>
      <w:szCs w:val="21"/>
    </w:rPr>
  </w:style>
  <w:style w:type="character" w:customStyle="1" w:styleId="af">
    <w:name w:val="Текст Знак"/>
    <w:link w:val="a6"/>
    <w:uiPriority w:val="99"/>
    <w:semiHidden/>
    <w:rsid w:val="000D0B2F"/>
    <w:rPr>
      <w:rFonts w:ascii="Consolas" w:hAnsi="Consolas"/>
      <w:sz w:val="21"/>
      <w:szCs w:val="21"/>
      <w:lang w:eastAsia="en-US"/>
    </w:rPr>
  </w:style>
  <w:style w:type="paragraph" w:styleId="af0">
    <w:name w:val="Body Text"/>
    <w:basedOn w:val="a3"/>
    <w:link w:val="af1"/>
    <w:unhideWhenUsed/>
    <w:rsid w:val="00E92C55"/>
    <w:pPr>
      <w:widowControl w:val="0"/>
      <w:autoSpaceDE w:val="0"/>
      <w:autoSpaceDN w:val="0"/>
      <w:adjustRightInd w:val="0"/>
      <w:spacing w:after="120" w:line="240" w:lineRule="auto"/>
    </w:pPr>
    <w:rPr>
      <w:rFonts w:ascii="Times New Roman" w:eastAsia="Times New Roman" w:hAnsi="Times New Roman"/>
      <w:sz w:val="20"/>
      <w:szCs w:val="20"/>
    </w:rPr>
  </w:style>
  <w:style w:type="character" w:customStyle="1" w:styleId="af1">
    <w:name w:val="Основной текст Знак"/>
    <w:link w:val="af0"/>
    <w:rsid w:val="00E92C55"/>
    <w:rPr>
      <w:rFonts w:ascii="Times New Roman" w:eastAsia="Times New Roman" w:hAnsi="Times New Roman"/>
    </w:rPr>
  </w:style>
  <w:style w:type="paragraph" w:customStyle="1" w:styleId="Iacaaiea">
    <w:name w:val="Iacaaiea"/>
    <w:basedOn w:val="a3"/>
    <w:rsid w:val="00E92C55"/>
    <w:pPr>
      <w:suppressAutoHyphens/>
      <w:spacing w:before="120" w:after="0" w:line="360" w:lineRule="atLeast"/>
      <w:jc w:val="center"/>
    </w:pPr>
    <w:rPr>
      <w:rFonts w:ascii="Times New Roman" w:eastAsia="Times New Roman" w:hAnsi="Times New Roman"/>
      <w:b/>
      <w:bCs/>
      <w:lang w:eastAsia="ar-SA"/>
    </w:rPr>
  </w:style>
  <w:style w:type="character" w:customStyle="1" w:styleId="FontStyle67">
    <w:name w:val="Font Style67"/>
    <w:rsid w:val="00E92C55"/>
    <w:rPr>
      <w:rFonts w:ascii="Times New Roman" w:hAnsi="Times New Roman" w:cs="Times New Roman" w:hint="default"/>
      <w:b/>
      <w:bCs/>
      <w:sz w:val="30"/>
      <w:szCs w:val="30"/>
    </w:rPr>
  </w:style>
  <w:style w:type="paragraph" w:styleId="af2">
    <w:name w:val="Title"/>
    <w:basedOn w:val="a3"/>
    <w:link w:val="af3"/>
    <w:qFormat/>
    <w:rsid w:val="00E92C55"/>
    <w:pPr>
      <w:spacing w:after="0" w:line="240" w:lineRule="auto"/>
      <w:jc w:val="center"/>
    </w:pPr>
    <w:rPr>
      <w:rFonts w:ascii="Times New Roman" w:hAnsi="Times New Roman"/>
      <w:b/>
      <w:bCs/>
      <w:caps/>
      <w:sz w:val="20"/>
      <w:szCs w:val="20"/>
    </w:rPr>
  </w:style>
  <w:style w:type="character" w:customStyle="1" w:styleId="af3">
    <w:name w:val="Заголовок Знак"/>
    <w:link w:val="af2"/>
    <w:rsid w:val="00E92C55"/>
    <w:rPr>
      <w:rFonts w:ascii="Times New Roman" w:hAnsi="Times New Roman"/>
      <w:b/>
      <w:bCs/>
      <w:caps/>
    </w:rPr>
  </w:style>
  <w:style w:type="paragraph" w:customStyle="1" w:styleId="Text">
    <w:name w:val="Text"/>
    <w:basedOn w:val="a3"/>
    <w:uiPriority w:val="99"/>
    <w:rsid w:val="00E92C55"/>
    <w:pPr>
      <w:spacing w:after="240" w:line="240" w:lineRule="auto"/>
    </w:pPr>
    <w:rPr>
      <w:rFonts w:ascii="Times New Roman" w:eastAsia="Times New Roman" w:hAnsi="Times New Roman"/>
      <w:sz w:val="24"/>
      <w:szCs w:val="20"/>
      <w:lang w:val="en-US"/>
    </w:rPr>
  </w:style>
  <w:style w:type="paragraph" w:customStyle="1" w:styleId="text0">
    <w:name w:val="text"/>
    <w:basedOn w:val="a3"/>
    <w:uiPriority w:val="99"/>
    <w:rsid w:val="00E92C55"/>
    <w:pPr>
      <w:spacing w:after="240" w:line="240" w:lineRule="auto"/>
    </w:pPr>
    <w:rPr>
      <w:rFonts w:ascii="Times New Roman" w:eastAsia="Times New Roman" w:hAnsi="Times New Roman"/>
      <w:sz w:val="24"/>
      <w:szCs w:val="24"/>
      <w:lang w:eastAsia="ru-RU"/>
    </w:rPr>
  </w:style>
  <w:style w:type="paragraph" w:styleId="af4">
    <w:name w:val="header"/>
    <w:basedOn w:val="a3"/>
    <w:link w:val="af5"/>
    <w:uiPriority w:val="99"/>
    <w:semiHidden/>
    <w:unhideWhenUsed/>
    <w:rsid w:val="00E92C55"/>
    <w:pPr>
      <w:tabs>
        <w:tab w:val="center" w:pos="4677"/>
        <w:tab w:val="right" w:pos="9355"/>
      </w:tabs>
      <w:spacing w:after="0" w:line="240" w:lineRule="auto"/>
    </w:pPr>
  </w:style>
  <w:style w:type="character" w:customStyle="1" w:styleId="af5">
    <w:name w:val="Верхний колонтитул Знак"/>
    <w:link w:val="af4"/>
    <w:uiPriority w:val="99"/>
    <w:semiHidden/>
    <w:rsid w:val="00E92C55"/>
    <w:rPr>
      <w:sz w:val="22"/>
      <w:szCs w:val="22"/>
      <w:lang w:eastAsia="en-US"/>
    </w:rPr>
  </w:style>
  <w:style w:type="paragraph" w:styleId="af6">
    <w:name w:val="footer"/>
    <w:basedOn w:val="a3"/>
    <w:link w:val="af7"/>
    <w:uiPriority w:val="99"/>
    <w:semiHidden/>
    <w:unhideWhenUsed/>
    <w:rsid w:val="00E92C55"/>
    <w:pPr>
      <w:tabs>
        <w:tab w:val="center" w:pos="4677"/>
        <w:tab w:val="right" w:pos="9355"/>
      </w:tabs>
      <w:spacing w:after="0" w:line="240" w:lineRule="auto"/>
    </w:pPr>
  </w:style>
  <w:style w:type="character" w:customStyle="1" w:styleId="af7">
    <w:name w:val="Нижний колонтитул Знак"/>
    <w:link w:val="af6"/>
    <w:uiPriority w:val="99"/>
    <w:semiHidden/>
    <w:rsid w:val="00E92C55"/>
    <w:rPr>
      <w:sz w:val="22"/>
      <w:szCs w:val="22"/>
      <w:lang w:eastAsia="en-US"/>
    </w:rPr>
  </w:style>
  <w:style w:type="character" w:styleId="af8">
    <w:name w:val="annotation reference"/>
    <w:uiPriority w:val="99"/>
    <w:unhideWhenUsed/>
    <w:rsid w:val="00A23637"/>
    <w:rPr>
      <w:sz w:val="16"/>
      <w:szCs w:val="16"/>
    </w:rPr>
  </w:style>
  <w:style w:type="paragraph" w:styleId="af9">
    <w:name w:val="annotation text"/>
    <w:basedOn w:val="a3"/>
    <w:link w:val="afa"/>
    <w:uiPriority w:val="99"/>
    <w:unhideWhenUsed/>
    <w:rsid w:val="00A23637"/>
    <w:rPr>
      <w:sz w:val="20"/>
      <w:szCs w:val="20"/>
    </w:rPr>
  </w:style>
  <w:style w:type="character" w:customStyle="1" w:styleId="afa">
    <w:name w:val="Текст примечания Знак"/>
    <w:link w:val="af9"/>
    <w:uiPriority w:val="99"/>
    <w:rsid w:val="00A23637"/>
    <w:rPr>
      <w:lang w:eastAsia="en-US"/>
    </w:rPr>
  </w:style>
  <w:style w:type="paragraph" w:styleId="afb">
    <w:name w:val="annotation subject"/>
    <w:basedOn w:val="af9"/>
    <w:next w:val="af9"/>
    <w:link w:val="afc"/>
    <w:uiPriority w:val="99"/>
    <w:semiHidden/>
    <w:unhideWhenUsed/>
    <w:rsid w:val="00A23637"/>
    <w:rPr>
      <w:b/>
      <w:bCs/>
    </w:rPr>
  </w:style>
  <w:style w:type="character" w:customStyle="1" w:styleId="afc">
    <w:name w:val="Тема примечания Знак"/>
    <w:link w:val="afb"/>
    <w:uiPriority w:val="99"/>
    <w:semiHidden/>
    <w:rsid w:val="00A23637"/>
    <w:rPr>
      <w:b/>
      <w:bCs/>
      <w:lang w:eastAsia="en-US"/>
    </w:rPr>
  </w:style>
  <w:style w:type="character" w:customStyle="1" w:styleId="ae">
    <w:name w:val="Абзац списка Знак"/>
    <w:aliases w:val="Bullet List Знак,FooterText Знак,numbered Знак,Paragraphe de liste1 Знак,lp1 Знак,Список с булитами Знак,Цветной список - Акцент 11 Знак,Абзац маркированнный Знак,Table-Normal Знак,RSHB_Table-Normal Знак,Предусловия Знак,UL Знак"/>
    <w:link w:val="ad"/>
    <w:uiPriority w:val="34"/>
    <w:locked/>
    <w:rsid w:val="002043FB"/>
    <w:rPr>
      <w:rFonts w:ascii="Times New Roman" w:eastAsia="Times New Roman" w:hAnsi="Times New Roman"/>
      <w:sz w:val="24"/>
      <w:szCs w:val="24"/>
    </w:rPr>
  </w:style>
  <w:style w:type="character" w:customStyle="1" w:styleId="FontStyle69">
    <w:name w:val="Font Style69"/>
    <w:rsid w:val="00D95A08"/>
    <w:rPr>
      <w:rFonts w:ascii="Times New Roman" w:hAnsi="Times New Roman" w:cs="Times New Roman" w:hint="default"/>
      <w:sz w:val="22"/>
      <w:szCs w:val="22"/>
    </w:rPr>
  </w:style>
  <w:style w:type="paragraph" w:customStyle="1" w:styleId="Default">
    <w:name w:val="Default"/>
    <w:rsid w:val="000172D1"/>
    <w:pPr>
      <w:autoSpaceDE w:val="0"/>
      <w:autoSpaceDN w:val="0"/>
      <w:adjustRightInd w:val="0"/>
    </w:pPr>
    <w:rPr>
      <w:rFonts w:ascii="Times New Roman" w:hAnsi="Times New Roman"/>
      <w:color w:val="000000"/>
      <w:sz w:val="24"/>
      <w:szCs w:val="24"/>
      <w:lang w:eastAsia="en-US"/>
    </w:rPr>
  </w:style>
  <w:style w:type="paragraph" w:customStyle="1" w:styleId="western">
    <w:name w:val="western"/>
    <w:basedOn w:val="a3"/>
    <w:uiPriority w:val="99"/>
    <w:rsid w:val="00C0546B"/>
    <w:pPr>
      <w:suppressAutoHyphens/>
      <w:spacing w:before="280" w:after="280" w:line="240" w:lineRule="auto"/>
      <w:jc w:val="both"/>
    </w:pPr>
    <w:rPr>
      <w:rFonts w:ascii="Arial" w:eastAsia="Times New Roman" w:hAnsi="Arial" w:cs="Arial"/>
      <w:sz w:val="24"/>
      <w:szCs w:val="24"/>
      <w:lang w:eastAsia="ar-SA"/>
    </w:rPr>
  </w:style>
  <w:style w:type="paragraph" w:styleId="afd">
    <w:name w:val="Body Text Indent"/>
    <w:basedOn w:val="a3"/>
    <w:link w:val="afe"/>
    <w:uiPriority w:val="99"/>
    <w:semiHidden/>
    <w:unhideWhenUsed/>
    <w:rsid w:val="00D67891"/>
    <w:pPr>
      <w:spacing w:after="120"/>
      <w:ind w:left="283"/>
    </w:pPr>
  </w:style>
  <w:style w:type="character" w:customStyle="1" w:styleId="afe">
    <w:name w:val="Основной текст с отступом Знак"/>
    <w:basedOn w:val="a7"/>
    <w:link w:val="afd"/>
    <w:uiPriority w:val="99"/>
    <w:semiHidden/>
    <w:rsid w:val="00D67891"/>
    <w:rPr>
      <w:sz w:val="22"/>
      <w:szCs w:val="22"/>
      <w:lang w:eastAsia="en-US"/>
    </w:rPr>
  </w:style>
  <w:style w:type="paragraph" w:customStyle="1" w:styleId="a">
    <w:name w:val="Раздел"/>
    <w:basedOn w:val="a6"/>
    <w:rsid w:val="00981B43"/>
    <w:pPr>
      <w:keepNext/>
      <w:numPr>
        <w:numId w:val="12"/>
      </w:numPr>
      <w:tabs>
        <w:tab w:val="clear" w:pos="567"/>
        <w:tab w:val="num" w:pos="360"/>
      </w:tabs>
      <w:spacing w:before="240"/>
      <w:ind w:left="0" w:firstLine="0"/>
      <w:jc w:val="both"/>
    </w:pPr>
    <w:rPr>
      <w:rFonts w:ascii="Times New Roman" w:eastAsia="Times New Roman" w:hAnsi="Times New Roman"/>
      <w:b/>
      <w:bCs/>
      <w:sz w:val="24"/>
      <w:szCs w:val="24"/>
      <w:lang w:eastAsia="ru-RU"/>
    </w:rPr>
  </w:style>
  <w:style w:type="character" w:customStyle="1" w:styleId="aff">
    <w:name w:val="Пункт Знак"/>
    <w:link w:val="a0"/>
    <w:locked/>
    <w:rsid w:val="00981B43"/>
    <w:rPr>
      <w:sz w:val="24"/>
      <w:szCs w:val="24"/>
    </w:rPr>
  </w:style>
  <w:style w:type="paragraph" w:customStyle="1" w:styleId="a0">
    <w:name w:val="Пункт"/>
    <w:basedOn w:val="a6"/>
    <w:link w:val="aff"/>
    <w:rsid w:val="00981B43"/>
    <w:pPr>
      <w:numPr>
        <w:ilvl w:val="1"/>
        <w:numId w:val="12"/>
      </w:numPr>
      <w:tabs>
        <w:tab w:val="num" w:pos="-1134"/>
      </w:tabs>
      <w:ind w:left="709" w:hanging="709"/>
      <w:jc w:val="both"/>
    </w:pPr>
    <w:rPr>
      <w:rFonts w:ascii="Calibri" w:hAnsi="Calibri"/>
      <w:sz w:val="24"/>
      <w:szCs w:val="24"/>
      <w:lang w:eastAsia="ru-RU"/>
    </w:rPr>
  </w:style>
  <w:style w:type="paragraph" w:customStyle="1" w:styleId="a1">
    <w:name w:val="Подпункт"/>
    <w:basedOn w:val="a6"/>
    <w:rsid w:val="00981B43"/>
    <w:pPr>
      <w:numPr>
        <w:ilvl w:val="2"/>
        <w:numId w:val="12"/>
      </w:numPr>
      <w:tabs>
        <w:tab w:val="clear" w:pos="851"/>
        <w:tab w:val="num" w:pos="360"/>
      </w:tabs>
      <w:spacing w:before="120"/>
      <w:ind w:left="0" w:firstLine="0"/>
      <w:jc w:val="both"/>
    </w:pPr>
    <w:rPr>
      <w:rFonts w:ascii="Times New Roman" w:eastAsia="Times New Roman" w:hAnsi="Times New Roman"/>
      <w:sz w:val="24"/>
      <w:szCs w:val="24"/>
      <w:lang w:eastAsia="ru-RU"/>
    </w:rPr>
  </w:style>
  <w:style w:type="paragraph" w:customStyle="1" w:styleId="a2">
    <w:name w:val="Подподпункт"/>
    <w:basedOn w:val="a6"/>
    <w:rsid w:val="00981B43"/>
    <w:pPr>
      <w:numPr>
        <w:ilvl w:val="3"/>
        <w:numId w:val="12"/>
      </w:numPr>
      <w:tabs>
        <w:tab w:val="clear" w:pos="1134"/>
        <w:tab w:val="num" w:pos="360"/>
      </w:tabs>
      <w:spacing w:before="120"/>
      <w:ind w:left="0" w:firstLine="0"/>
      <w:jc w:val="both"/>
    </w:pPr>
    <w:rPr>
      <w:rFonts w:ascii="Courier New" w:eastAsia="Times New Roman" w:hAnsi="Courier New" w:cs="Courier New"/>
      <w:sz w:val="20"/>
      <w:szCs w:val="20"/>
      <w:lang w:eastAsia="ru-RU"/>
    </w:rPr>
  </w:style>
  <w:style w:type="table" w:styleId="aff0">
    <w:name w:val="Table Grid"/>
    <w:basedOn w:val="a8"/>
    <w:uiPriority w:val="59"/>
    <w:rsid w:val="007061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
    <w:name w:val="WW-Базовый"/>
    <w:rsid w:val="007C79A3"/>
    <w:pPr>
      <w:tabs>
        <w:tab w:val="left" w:pos="720"/>
      </w:tabs>
      <w:suppressAutoHyphens/>
      <w:spacing w:after="200" w:line="276" w:lineRule="auto"/>
    </w:pPr>
    <w:rPr>
      <w:rFonts w:ascii="Arial" w:eastAsia="Times New Roman" w:hAnsi="Arial" w:cs="Arial"/>
      <w:lang w:eastAsia="zh-CN"/>
    </w:rPr>
  </w:style>
  <w:style w:type="paragraph" w:customStyle="1" w:styleId="aff1">
    <w:name w:val="Заголовок таблицы"/>
    <w:basedOn w:val="a3"/>
    <w:rsid w:val="007C79A3"/>
    <w:pPr>
      <w:suppressLineNumbers/>
      <w:suppressAutoHyphens/>
      <w:jc w:val="center"/>
    </w:pPr>
    <w:rPr>
      <w:rFonts w:eastAsia="Times New Roman" w:cs="Calibri"/>
      <w:b/>
      <w:bCs/>
      <w:lang w:eastAsia="zh-CN"/>
    </w:rPr>
  </w:style>
  <w:style w:type="paragraph" w:styleId="aff2">
    <w:name w:val="Normal (Web)"/>
    <w:basedOn w:val="a3"/>
    <w:uiPriority w:val="99"/>
    <w:semiHidden/>
    <w:unhideWhenUsed/>
    <w:rsid w:val="000D50BF"/>
    <w:pPr>
      <w:spacing w:before="100" w:beforeAutospacing="1" w:after="100" w:afterAutospacing="1" w:line="240" w:lineRule="auto"/>
    </w:pPr>
    <w:rPr>
      <w:rFonts w:ascii="Times New Roman" w:eastAsia="Times New Roman" w:hAnsi="Times New Roman"/>
      <w:sz w:val="24"/>
      <w:szCs w:val="24"/>
      <w:lang w:eastAsia="ru-RU"/>
    </w:rPr>
  </w:style>
  <w:style w:type="character" w:styleId="aff3">
    <w:name w:val="Strong"/>
    <w:qFormat/>
    <w:rsid w:val="00FE6A31"/>
    <w:rPr>
      <w:b/>
      <w:bCs/>
    </w:rPr>
  </w:style>
  <w:style w:type="paragraph" w:styleId="aff4">
    <w:name w:val="footnote text"/>
    <w:basedOn w:val="a3"/>
    <w:link w:val="aff5"/>
    <w:uiPriority w:val="99"/>
    <w:semiHidden/>
    <w:unhideWhenUsed/>
    <w:rsid w:val="00892B4E"/>
    <w:pPr>
      <w:spacing w:after="0" w:line="240" w:lineRule="auto"/>
    </w:pPr>
    <w:rPr>
      <w:sz w:val="20"/>
      <w:szCs w:val="20"/>
    </w:rPr>
  </w:style>
  <w:style w:type="character" w:customStyle="1" w:styleId="aff5">
    <w:name w:val="Текст сноски Знак"/>
    <w:basedOn w:val="a7"/>
    <w:link w:val="aff4"/>
    <w:uiPriority w:val="99"/>
    <w:semiHidden/>
    <w:rsid w:val="00892B4E"/>
    <w:rPr>
      <w:lang w:eastAsia="en-US"/>
    </w:rPr>
  </w:style>
  <w:style w:type="character" w:styleId="aff6">
    <w:name w:val="footnote reference"/>
    <w:basedOn w:val="a7"/>
    <w:uiPriority w:val="99"/>
    <w:semiHidden/>
    <w:unhideWhenUsed/>
    <w:rsid w:val="00892B4E"/>
    <w:rPr>
      <w:vertAlign w:val="superscript"/>
    </w:rPr>
  </w:style>
  <w:style w:type="character" w:styleId="aff7">
    <w:name w:val="Unresolved Mention"/>
    <w:basedOn w:val="a7"/>
    <w:uiPriority w:val="99"/>
    <w:semiHidden/>
    <w:unhideWhenUsed/>
    <w:rsid w:val="004377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796848">
      <w:bodyDiv w:val="1"/>
      <w:marLeft w:val="0"/>
      <w:marRight w:val="0"/>
      <w:marTop w:val="0"/>
      <w:marBottom w:val="0"/>
      <w:divBdr>
        <w:top w:val="none" w:sz="0" w:space="0" w:color="auto"/>
        <w:left w:val="none" w:sz="0" w:space="0" w:color="auto"/>
        <w:bottom w:val="none" w:sz="0" w:space="0" w:color="auto"/>
        <w:right w:val="none" w:sz="0" w:space="0" w:color="auto"/>
      </w:divBdr>
    </w:div>
    <w:div w:id="156774321">
      <w:bodyDiv w:val="1"/>
      <w:marLeft w:val="0"/>
      <w:marRight w:val="0"/>
      <w:marTop w:val="0"/>
      <w:marBottom w:val="0"/>
      <w:divBdr>
        <w:top w:val="none" w:sz="0" w:space="0" w:color="auto"/>
        <w:left w:val="none" w:sz="0" w:space="0" w:color="auto"/>
        <w:bottom w:val="none" w:sz="0" w:space="0" w:color="auto"/>
        <w:right w:val="none" w:sz="0" w:space="0" w:color="auto"/>
      </w:divBdr>
    </w:div>
    <w:div w:id="411239274">
      <w:bodyDiv w:val="1"/>
      <w:marLeft w:val="0"/>
      <w:marRight w:val="0"/>
      <w:marTop w:val="0"/>
      <w:marBottom w:val="0"/>
      <w:divBdr>
        <w:top w:val="none" w:sz="0" w:space="0" w:color="auto"/>
        <w:left w:val="none" w:sz="0" w:space="0" w:color="auto"/>
        <w:bottom w:val="none" w:sz="0" w:space="0" w:color="auto"/>
        <w:right w:val="none" w:sz="0" w:space="0" w:color="auto"/>
      </w:divBdr>
    </w:div>
    <w:div w:id="1003630670">
      <w:bodyDiv w:val="1"/>
      <w:marLeft w:val="0"/>
      <w:marRight w:val="0"/>
      <w:marTop w:val="0"/>
      <w:marBottom w:val="0"/>
      <w:divBdr>
        <w:top w:val="none" w:sz="0" w:space="0" w:color="auto"/>
        <w:left w:val="none" w:sz="0" w:space="0" w:color="auto"/>
        <w:bottom w:val="none" w:sz="0" w:space="0" w:color="auto"/>
        <w:right w:val="none" w:sz="0" w:space="0" w:color="auto"/>
      </w:divBdr>
    </w:div>
    <w:div w:id="1180923549">
      <w:bodyDiv w:val="1"/>
      <w:marLeft w:val="0"/>
      <w:marRight w:val="0"/>
      <w:marTop w:val="0"/>
      <w:marBottom w:val="0"/>
      <w:divBdr>
        <w:top w:val="none" w:sz="0" w:space="0" w:color="auto"/>
        <w:left w:val="none" w:sz="0" w:space="0" w:color="auto"/>
        <w:bottom w:val="none" w:sz="0" w:space="0" w:color="auto"/>
        <w:right w:val="none" w:sz="0" w:space="0" w:color="auto"/>
      </w:divBdr>
    </w:div>
    <w:div w:id="1388721223">
      <w:bodyDiv w:val="1"/>
      <w:marLeft w:val="0"/>
      <w:marRight w:val="0"/>
      <w:marTop w:val="0"/>
      <w:marBottom w:val="0"/>
      <w:divBdr>
        <w:top w:val="none" w:sz="0" w:space="0" w:color="auto"/>
        <w:left w:val="none" w:sz="0" w:space="0" w:color="auto"/>
        <w:bottom w:val="none" w:sz="0" w:space="0" w:color="auto"/>
        <w:right w:val="none" w:sz="0" w:space="0" w:color="auto"/>
      </w:divBdr>
    </w:div>
    <w:div w:id="1421483169">
      <w:bodyDiv w:val="1"/>
      <w:marLeft w:val="0"/>
      <w:marRight w:val="0"/>
      <w:marTop w:val="0"/>
      <w:marBottom w:val="0"/>
      <w:divBdr>
        <w:top w:val="none" w:sz="0" w:space="0" w:color="auto"/>
        <w:left w:val="none" w:sz="0" w:space="0" w:color="auto"/>
        <w:bottom w:val="none" w:sz="0" w:space="0" w:color="auto"/>
        <w:right w:val="none" w:sz="0" w:space="0" w:color="auto"/>
      </w:divBdr>
    </w:div>
    <w:div w:id="1759866227">
      <w:bodyDiv w:val="1"/>
      <w:marLeft w:val="0"/>
      <w:marRight w:val="0"/>
      <w:marTop w:val="0"/>
      <w:marBottom w:val="0"/>
      <w:divBdr>
        <w:top w:val="none" w:sz="0" w:space="0" w:color="auto"/>
        <w:left w:val="none" w:sz="0" w:space="0" w:color="auto"/>
        <w:bottom w:val="none" w:sz="0" w:space="0" w:color="auto"/>
        <w:right w:val="none" w:sz="0" w:space="0" w:color="auto"/>
      </w:divBdr>
    </w:div>
    <w:div w:id="1811709589">
      <w:bodyDiv w:val="1"/>
      <w:marLeft w:val="0"/>
      <w:marRight w:val="0"/>
      <w:marTop w:val="0"/>
      <w:marBottom w:val="0"/>
      <w:divBdr>
        <w:top w:val="none" w:sz="0" w:space="0" w:color="auto"/>
        <w:left w:val="none" w:sz="0" w:space="0" w:color="auto"/>
        <w:bottom w:val="none" w:sz="0" w:space="0" w:color="auto"/>
        <w:right w:val="none" w:sz="0" w:space="0" w:color="auto"/>
      </w:divBdr>
    </w:div>
    <w:div w:id="2060470039">
      <w:bodyDiv w:val="1"/>
      <w:marLeft w:val="0"/>
      <w:marRight w:val="0"/>
      <w:marTop w:val="0"/>
      <w:marBottom w:val="0"/>
      <w:divBdr>
        <w:top w:val="none" w:sz="0" w:space="0" w:color="auto"/>
        <w:left w:val="none" w:sz="0" w:space="0" w:color="auto"/>
        <w:bottom w:val="none" w:sz="0" w:space="0" w:color="auto"/>
        <w:right w:val="none" w:sz="0" w:space="0" w:color="auto"/>
      </w:divBdr>
    </w:div>
    <w:div w:id="2076510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talkin@volga.rt.,%20ru%20&#1082;&#1086;&#1085;&#1090;&#1072;&#1082;&#1090;&#1085;&#1099;&#108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20http://www.bashtel.ru/dokumenty/" TargetMode="External"/><Relationship Id="rId4" Type="http://schemas.openxmlformats.org/officeDocument/2006/relationships/settings" Target="settings.xml"/><Relationship Id="rId9" Type="http://schemas.openxmlformats.org/officeDocument/2006/relationships/hyperlink" Target="%20http://www.bashtel.ru/dokume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E9F3B-CDFC-4E62-83FF-5BDEDA371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7349</Words>
  <Characters>41894</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VT</Company>
  <LinksUpToDate>false</LinksUpToDate>
  <CharactersWithSpaces>49145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test2</dc:creator>
  <cp:lastModifiedBy>Данилова Татьяна Владимировна</cp:lastModifiedBy>
  <cp:revision>2</cp:revision>
  <cp:lastPrinted>2013-06-21T06:29:00Z</cp:lastPrinted>
  <dcterms:created xsi:type="dcterms:W3CDTF">2021-11-25T06:18:00Z</dcterms:created>
  <dcterms:modified xsi:type="dcterms:W3CDTF">2021-11-25T06:18:00Z</dcterms:modified>
</cp:coreProperties>
</file>